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228071956"/>
    <w:p w:rsidR="00B90AAE" w:rsidRPr="0010100E" w:rsidRDefault="006F11E0" w:rsidP="00B90AAE">
      <w:pPr>
        <w:widowControl w:val="0"/>
        <w:adjustRightInd w:val="0"/>
        <w:spacing w:after="0" w:line="240" w:lineRule="auto"/>
        <w:jc w:val="center"/>
        <w:textAlignment w:val="baseline"/>
        <w:rPr>
          <w:rFonts w:ascii="Arial" w:eastAsia="Times New Roman" w:hAnsi="Arial" w:cs="Arial"/>
          <w:b/>
          <w:sz w:val="36"/>
          <w:szCs w:val="36"/>
          <w:lang w:val="es-ES_tradnl" w:eastAsia="es-ES"/>
        </w:rPr>
      </w:pPr>
      <w:r>
        <w:rPr>
          <w:rFonts w:ascii="Arial" w:eastAsia="Times New Roman" w:hAnsi="Arial" w:cs="Arial"/>
          <w:b/>
          <w:sz w:val="36"/>
          <w:szCs w:val="36"/>
          <w:lang w:val="es-ES_tradnl" w:eastAsia="es-ES"/>
        </w:rPr>
        <w:fldChar w:fldCharType="begin"/>
      </w:r>
      <w:r>
        <w:rPr>
          <w:rFonts w:ascii="Arial" w:eastAsia="Times New Roman" w:hAnsi="Arial" w:cs="Arial"/>
          <w:b/>
          <w:sz w:val="36"/>
          <w:szCs w:val="36"/>
          <w:lang w:val="es-ES_tradnl" w:eastAsia="es-ES"/>
        </w:rPr>
        <w:instrText xml:space="preserve"> TOC \h \z \c "Ilustración" </w:instrText>
      </w:r>
      <w:r>
        <w:rPr>
          <w:rFonts w:ascii="Arial" w:eastAsia="Times New Roman" w:hAnsi="Arial" w:cs="Arial"/>
          <w:b/>
          <w:sz w:val="36"/>
          <w:szCs w:val="36"/>
          <w:lang w:val="es-ES_tradnl" w:eastAsia="es-ES"/>
        </w:rPr>
        <w:fldChar w:fldCharType="end"/>
      </w:r>
      <w:r w:rsidR="00B90AAE" w:rsidRPr="0010100E">
        <w:rPr>
          <w:rFonts w:ascii="Arial" w:eastAsia="Times New Roman" w:hAnsi="Arial" w:cs="Arial"/>
          <w:b/>
          <w:sz w:val="36"/>
          <w:szCs w:val="36"/>
          <w:lang w:val="es-ES_tradnl" w:eastAsia="es-ES"/>
        </w:rPr>
        <w:t>Sección VI. Formularios</w:t>
      </w:r>
      <w:bookmarkEnd w:id="0"/>
      <w:r w:rsidR="002B16B1" w:rsidRPr="0010100E">
        <w:rPr>
          <w:rFonts w:ascii="Arial" w:eastAsia="Times New Roman" w:hAnsi="Arial" w:cs="Arial"/>
          <w:b/>
          <w:sz w:val="36"/>
          <w:szCs w:val="36"/>
          <w:lang w:val="es-ES_tradnl" w:eastAsia="es-ES"/>
        </w:rPr>
        <w:t>.</w:t>
      </w:r>
    </w:p>
    <w:p w:rsidR="00B90AAE" w:rsidRPr="000B218B" w:rsidRDefault="00B90AAE" w:rsidP="00B90AAE">
      <w:pPr>
        <w:widowControl w:val="0"/>
        <w:adjustRightInd w:val="0"/>
        <w:spacing w:after="0" w:line="360" w:lineRule="atLeast"/>
        <w:jc w:val="center"/>
        <w:textAlignment w:val="baseline"/>
        <w:rPr>
          <w:rFonts w:ascii="Arial" w:eastAsia="Times New Roman" w:hAnsi="Arial" w:cs="Arial"/>
          <w:b/>
          <w:bCs/>
          <w:sz w:val="32"/>
          <w:szCs w:val="20"/>
          <w:lang w:val="es-MX" w:eastAsia="es-ES"/>
        </w:rPr>
      </w:pPr>
      <w:r w:rsidRPr="000B218B">
        <w:rPr>
          <w:rFonts w:ascii="Arial" w:eastAsia="Times New Roman" w:hAnsi="Arial" w:cs="Arial"/>
          <w:b/>
          <w:bCs/>
          <w:sz w:val="32"/>
          <w:szCs w:val="20"/>
          <w:lang w:val="es-MX" w:eastAsia="es-ES"/>
        </w:rPr>
        <w:t>Índice</w:t>
      </w:r>
      <w:r w:rsidR="002B16B1">
        <w:rPr>
          <w:rFonts w:ascii="Arial" w:eastAsia="Times New Roman" w:hAnsi="Arial" w:cs="Arial"/>
          <w:b/>
          <w:bCs/>
          <w:sz w:val="32"/>
          <w:szCs w:val="20"/>
          <w:lang w:val="es-MX" w:eastAsia="es-ES"/>
        </w:rPr>
        <w:t>.</w:t>
      </w:r>
      <w:r w:rsidRPr="000B218B">
        <w:rPr>
          <w:rFonts w:ascii="Arial" w:eastAsia="Times New Roman" w:hAnsi="Arial" w:cs="Arial"/>
          <w:b/>
          <w:bCs/>
          <w:sz w:val="32"/>
          <w:szCs w:val="20"/>
          <w:lang w:val="es-MX" w:eastAsia="es-ES"/>
        </w:rPr>
        <w:t xml:space="preserve"> </w:t>
      </w:r>
    </w:p>
    <w:p w:rsidR="005D2BBB" w:rsidRDefault="005D2BBB"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ES"/>
        </w:rPr>
      </w:pPr>
    </w:p>
    <w:p w:rsidR="00B90AAE" w:rsidRPr="00171090" w:rsidRDefault="00B90AAE"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sidRPr="00171090">
        <w:rPr>
          <w:rFonts w:ascii="Arial" w:eastAsia="Times New Roman" w:hAnsi="Arial" w:cs="Arial"/>
          <w:noProof/>
          <w:sz w:val="20"/>
          <w:szCs w:val="20"/>
          <w:lang w:eastAsia="es-ES"/>
        </w:rPr>
        <w:fldChar w:fldCharType="begin"/>
      </w:r>
      <w:r w:rsidRPr="00171090">
        <w:rPr>
          <w:rFonts w:ascii="Arial" w:eastAsia="Times New Roman" w:hAnsi="Arial" w:cs="Arial"/>
          <w:noProof/>
          <w:sz w:val="20"/>
          <w:szCs w:val="20"/>
          <w:lang w:eastAsia="es-ES"/>
        </w:rPr>
        <w:instrText xml:space="preserve"> TOC \o "1-2" \h \z \u </w:instrText>
      </w:r>
      <w:r w:rsidRPr="00171090">
        <w:rPr>
          <w:rFonts w:ascii="Arial" w:eastAsia="Times New Roman" w:hAnsi="Arial" w:cs="Arial"/>
          <w:noProof/>
          <w:sz w:val="20"/>
          <w:szCs w:val="20"/>
          <w:lang w:eastAsia="es-ES"/>
        </w:rPr>
        <w:fldChar w:fldCharType="separate"/>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lang w:val="es-MX" w:eastAsia="es-PY"/>
        </w:rPr>
      </w:pPr>
      <w:hyperlink w:anchor="_Toc286313309" w:history="1">
        <w:r w:rsidR="00B90AAE" w:rsidRPr="00171090">
          <w:rPr>
            <w:rFonts w:ascii="Arial" w:eastAsia="Times New Roman" w:hAnsi="Arial" w:cs="Arial"/>
            <w:b/>
            <w:noProof/>
            <w:sz w:val="20"/>
            <w:szCs w:val="20"/>
            <w:u w:val="single"/>
            <w:lang w:val="es-MX" w:eastAsia="es-ES"/>
          </w:rPr>
          <w:t>FORMULARIO N° 1</w:t>
        </w:r>
      </w:hyperlink>
      <w:r w:rsidR="00813179">
        <w:rPr>
          <w:rFonts w:ascii="Arial" w:eastAsia="Times New Roman" w:hAnsi="Arial" w:cs="Arial"/>
          <w:b/>
          <w:noProof/>
          <w:sz w:val="20"/>
          <w:szCs w:val="20"/>
          <w:u w:val="single"/>
          <w:lang w:val="es-MX" w:eastAsia="es-ES"/>
        </w:rPr>
        <w:t>.</w:t>
      </w:r>
    </w:p>
    <w:p w:rsidR="00B90AAE" w:rsidRPr="00171090" w:rsidRDefault="005D50C8"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hyperlink w:anchor="_Toc286313310" w:history="1">
        <w:r w:rsidR="00B90AAE" w:rsidRPr="00171090">
          <w:rPr>
            <w:rFonts w:ascii="Arial" w:eastAsia="Times New Roman" w:hAnsi="Arial" w:cs="Arial"/>
            <w:noProof/>
            <w:sz w:val="20"/>
            <w:szCs w:val="20"/>
            <w:lang w:eastAsia="es-ES"/>
          </w:rPr>
          <w:t>Formulario de Oferta</w:t>
        </w:r>
        <w:r w:rsidR="00B90AAE" w:rsidRPr="00171090">
          <w:rPr>
            <w:rFonts w:ascii="Arial" w:eastAsia="Times New Roman" w:hAnsi="Arial" w:cs="Arial"/>
            <w:noProof/>
            <w:webHidden/>
            <w:sz w:val="20"/>
            <w:szCs w:val="20"/>
            <w:lang w:eastAsia="es-ES"/>
          </w:rPr>
          <w:tab/>
        </w:r>
      </w:hyperlink>
      <w:r w:rsidR="002820DE">
        <w:rPr>
          <w:rFonts w:ascii="Arial" w:eastAsia="Times New Roman" w:hAnsi="Arial" w:cs="Arial"/>
          <w:noProof/>
          <w:sz w:val="20"/>
          <w:szCs w:val="20"/>
          <w:lang w:eastAsia="es-ES"/>
        </w:rPr>
        <w:t>3</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B90AAE" w:rsidRPr="00171090">
          <w:rPr>
            <w:rFonts w:ascii="Arial" w:eastAsia="Times New Roman" w:hAnsi="Arial" w:cs="Arial"/>
            <w:b/>
            <w:noProof/>
            <w:sz w:val="20"/>
            <w:szCs w:val="20"/>
            <w:u w:val="single"/>
            <w:lang w:val="es-MX" w:eastAsia="es-ES"/>
          </w:rPr>
          <w:t>FORMULARIO Nº 2</w:t>
        </w:r>
      </w:hyperlink>
    </w:p>
    <w:p w:rsidR="00B90AAE" w:rsidRPr="00171090" w:rsidRDefault="00B90AAE"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sidRPr="00171090">
        <w:rPr>
          <w:rFonts w:ascii="Arial" w:eastAsia="Times New Roman" w:hAnsi="Arial" w:cs="Arial"/>
          <w:noProof/>
          <w:sz w:val="20"/>
          <w:szCs w:val="20"/>
          <w:lang w:eastAsia="es-ES"/>
        </w:rPr>
        <w:t>Composición de Precios Unitarios</w:t>
      </w:r>
      <w:r w:rsidR="00F8366E" w:rsidRPr="00171090">
        <w:rPr>
          <w:rFonts w:ascii="Arial" w:eastAsia="Times New Roman" w:hAnsi="Arial" w:cs="Arial"/>
          <w:noProof/>
          <w:sz w:val="20"/>
          <w:szCs w:val="20"/>
          <w:lang w:eastAsia="es-ES"/>
        </w:rPr>
        <w:t>.</w:t>
      </w:r>
      <w:r w:rsidRPr="00171090">
        <w:rPr>
          <w:rFonts w:ascii="Arial" w:eastAsia="Times New Roman" w:hAnsi="Arial" w:cs="Arial"/>
          <w:noProof/>
          <w:sz w:val="20"/>
          <w:szCs w:val="20"/>
          <w:lang w:eastAsia="es-ES"/>
        </w:rPr>
        <w:tab/>
      </w:r>
      <w:r w:rsidR="002820DE">
        <w:rPr>
          <w:rFonts w:ascii="Arial" w:eastAsia="Times New Roman" w:hAnsi="Arial" w:cs="Arial"/>
          <w:noProof/>
          <w:sz w:val="20"/>
          <w:szCs w:val="20"/>
          <w:lang w:eastAsia="es-ES"/>
        </w:rPr>
        <w:t>9</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lang w:val="es-MX" w:eastAsia="es-PY"/>
        </w:rPr>
      </w:pPr>
      <w:hyperlink w:anchor="_Toc286313315" w:history="1">
        <w:r w:rsidR="00B90AAE" w:rsidRPr="00171090">
          <w:rPr>
            <w:rFonts w:ascii="Arial" w:eastAsia="Times New Roman" w:hAnsi="Arial" w:cs="Arial"/>
            <w:b/>
            <w:noProof/>
            <w:sz w:val="20"/>
            <w:szCs w:val="20"/>
            <w:u w:val="single"/>
            <w:lang w:val="es-MX" w:eastAsia="es-ES"/>
          </w:rPr>
          <w:t>FORMULARIO Nº 3</w:t>
        </w:r>
      </w:hyperlink>
    </w:p>
    <w:p w:rsidR="00B90AAE" w:rsidRPr="00171090" w:rsidRDefault="005D50C8"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hyperlink w:anchor="_Toc286313316" w:history="1">
        <w:r w:rsidR="00B90AAE" w:rsidRPr="00171090">
          <w:rPr>
            <w:rFonts w:ascii="Arial" w:eastAsia="Times New Roman" w:hAnsi="Arial" w:cs="Arial"/>
            <w:noProof/>
            <w:sz w:val="20"/>
            <w:szCs w:val="20"/>
            <w:lang w:val="es-MX" w:eastAsia="es-ES"/>
          </w:rPr>
          <w:t xml:space="preserve">Información sobre el Oferente </w:t>
        </w:r>
        <w:r w:rsidR="00B90AAE" w:rsidRPr="00171090">
          <w:rPr>
            <w:rFonts w:ascii="Arial" w:eastAsia="Times New Roman" w:hAnsi="Arial" w:cs="Arial"/>
            <w:noProof/>
            <w:webHidden/>
            <w:sz w:val="20"/>
            <w:szCs w:val="20"/>
            <w:lang w:eastAsia="es-ES"/>
          </w:rPr>
          <w:tab/>
        </w:r>
      </w:hyperlink>
      <w:r w:rsidR="002820DE">
        <w:rPr>
          <w:rFonts w:ascii="Arial" w:eastAsia="Times New Roman" w:hAnsi="Arial" w:cs="Arial"/>
          <w:noProof/>
          <w:sz w:val="20"/>
          <w:szCs w:val="20"/>
          <w:lang w:eastAsia="es-ES"/>
        </w:rPr>
        <w:t>10</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7" w:history="1">
        <w:r w:rsidR="00B90AAE" w:rsidRPr="00171090">
          <w:rPr>
            <w:rFonts w:ascii="Arial" w:eastAsia="Times New Roman" w:hAnsi="Arial" w:cs="Arial"/>
            <w:b/>
            <w:noProof/>
            <w:sz w:val="20"/>
            <w:szCs w:val="20"/>
            <w:u w:val="single"/>
            <w:lang w:val="es-MX" w:eastAsia="es-ES"/>
          </w:rPr>
          <w:t>FORMULARIO Nº 4</w:t>
        </w:r>
      </w:hyperlink>
    </w:p>
    <w:p w:rsidR="00B90AAE" w:rsidRPr="00171090" w:rsidRDefault="005D50C8"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hyperlink w:anchor="_Toc286313318" w:history="1">
        <w:r w:rsidR="00B90AAE" w:rsidRPr="00171090">
          <w:rPr>
            <w:rFonts w:ascii="Arial" w:eastAsia="Times New Roman" w:hAnsi="Arial" w:cs="Arial"/>
            <w:noProof/>
            <w:sz w:val="20"/>
            <w:szCs w:val="20"/>
            <w:lang w:eastAsia="es-ES"/>
          </w:rPr>
          <w:t>Información sobre los Miembros del Consorcio</w:t>
        </w:r>
        <w:r w:rsidR="00B90AAE" w:rsidRPr="00171090">
          <w:rPr>
            <w:rFonts w:ascii="Arial" w:eastAsia="Times New Roman" w:hAnsi="Arial" w:cs="Arial"/>
            <w:noProof/>
            <w:webHidden/>
            <w:sz w:val="20"/>
            <w:szCs w:val="20"/>
            <w:lang w:eastAsia="es-ES"/>
          </w:rPr>
          <w:tab/>
        </w:r>
      </w:hyperlink>
      <w:r w:rsidR="002820DE">
        <w:rPr>
          <w:rFonts w:ascii="Arial" w:eastAsia="Times New Roman" w:hAnsi="Arial" w:cs="Arial"/>
          <w:noProof/>
          <w:sz w:val="20"/>
          <w:szCs w:val="20"/>
          <w:lang w:eastAsia="es-ES"/>
        </w:rPr>
        <w:t>11</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B90AAE" w:rsidRPr="00171090">
          <w:rPr>
            <w:rFonts w:ascii="Arial" w:eastAsia="Times New Roman" w:hAnsi="Arial" w:cs="Arial"/>
            <w:b/>
            <w:noProof/>
            <w:sz w:val="20"/>
            <w:szCs w:val="20"/>
            <w:u w:val="single"/>
            <w:lang w:val="es-MX" w:eastAsia="es-ES"/>
          </w:rPr>
          <w:t xml:space="preserve">FORMULARIO Nº </w:t>
        </w:r>
      </w:hyperlink>
      <w:r w:rsidR="00B90AAE" w:rsidRPr="00171090">
        <w:rPr>
          <w:rFonts w:ascii="Arial" w:eastAsia="Times New Roman" w:hAnsi="Arial" w:cs="Arial"/>
          <w:b/>
          <w:noProof/>
          <w:sz w:val="20"/>
          <w:szCs w:val="20"/>
          <w:u w:val="single"/>
          <w:lang w:val="es-MX" w:eastAsia="es-ES"/>
        </w:rPr>
        <w:t>5</w:t>
      </w:r>
      <w:r w:rsidR="00AC1697" w:rsidRPr="00171090">
        <w:rPr>
          <w:rFonts w:ascii="Arial" w:eastAsia="Times New Roman" w:hAnsi="Arial" w:cs="Arial"/>
          <w:b/>
          <w:noProof/>
          <w:sz w:val="20"/>
          <w:szCs w:val="20"/>
          <w:u w:val="single"/>
          <w:lang w:val="es-MX" w:eastAsia="es-ES"/>
        </w:rPr>
        <w:t>.A</w:t>
      </w:r>
    </w:p>
    <w:p w:rsidR="00B90AAE" w:rsidRPr="00171090" w:rsidRDefault="00B90AAE"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ES"/>
        </w:rPr>
      </w:pPr>
      <w:r w:rsidRPr="00171090">
        <w:rPr>
          <w:rFonts w:ascii="Arial" w:eastAsia="Times New Roman" w:hAnsi="Arial" w:cs="Arial"/>
          <w:noProof/>
          <w:sz w:val="20"/>
          <w:szCs w:val="20"/>
          <w:lang w:eastAsia="es-ES"/>
        </w:rPr>
        <w:t>Situación Financiera</w:t>
      </w:r>
      <w:r w:rsidRPr="00171090">
        <w:rPr>
          <w:rFonts w:ascii="Arial" w:eastAsia="Times New Roman" w:hAnsi="Arial" w:cs="Arial"/>
          <w:noProof/>
          <w:sz w:val="20"/>
          <w:szCs w:val="20"/>
          <w:lang w:eastAsia="es-ES"/>
        </w:rPr>
        <w:tab/>
      </w:r>
      <w:r w:rsidR="00911E3D" w:rsidRPr="00171090">
        <w:rPr>
          <w:rFonts w:ascii="Arial" w:eastAsia="Times New Roman" w:hAnsi="Arial" w:cs="Arial"/>
          <w:noProof/>
          <w:sz w:val="20"/>
          <w:szCs w:val="20"/>
          <w:lang w:eastAsia="es-ES"/>
        </w:rPr>
        <w:t>1</w:t>
      </w:r>
      <w:r w:rsidR="002820DE">
        <w:rPr>
          <w:rFonts w:ascii="Arial" w:eastAsia="Times New Roman" w:hAnsi="Arial" w:cs="Arial"/>
          <w:noProof/>
          <w:sz w:val="20"/>
          <w:szCs w:val="20"/>
          <w:lang w:eastAsia="es-ES"/>
        </w:rPr>
        <w:t>2</w:t>
      </w:r>
    </w:p>
    <w:p w:rsidR="00AC1697"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AC1697" w:rsidRPr="00171090">
          <w:rPr>
            <w:rFonts w:ascii="Arial" w:eastAsia="Times New Roman" w:hAnsi="Arial" w:cs="Arial"/>
            <w:b/>
            <w:noProof/>
            <w:sz w:val="20"/>
            <w:szCs w:val="20"/>
            <w:u w:val="single"/>
            <w:lang w:val="es-MX" w:eastAsia="es-ES"/>
          </w:rPr>
          <w:t xml:space="preserve">FORMULARIO Nº </w:t>
        </w:r>
      </w:hyperlink>
      <w:r w:rsidR="00AC1697" w:rsidRPr="00171090">
        <w:rPr>
          <w:rFonts w:ascii="Arial" w:eastAsia="Times New Roman" w:hAnsi="Arial" w:cs="Arial"/>
          <w:b/>
          <w:noProof/>
          <w:sz w:val="20"/>
          <w:szCs w:val="20"/>
          <w:u w:val="single"/>
          <w:lang w:val="es-MX" w:eastAsia="es-ES"/>
        </w:rPr>
        <w:t>5.B</w:t>
      </w:r>
    </w:p>
    <w:p w:rsidR="00AC1697" w:rsidRPr="00171090" w:rsidRDefault="00AC1697"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sidRPr="00171090">
        <w:rPr>
          <w:rFonts w:ascii="Arial" w:eastAsia="Times New Roman" w:hAnsi="Arial" w:cs="Arial"/>
          <w:noProof/>
          <w:sz w:val="20"/>
          <w:szCs w:val="20"/>
          <w:lang w:eastAsia="es-ES"/>
        </w:rPr>
        <w:t>Situación Financiera</w:t>
      </w:r>
      <w:r w:rsidRPr="00171090">
        <w:rPr>
          <w:rFonts w:ascii="Arial" w:eastAsia="Times New Roman" w:hAnsi="Arial" w:cs="Arial"/>
          <w:noProof/>
          <w:sz w:val="20"/>
          <w:szCs w:val="20"/>
          <w:lang w:eastAsia="es-ES"/>
        </w:rPr>
        <w:tab/>
      </w:r>
      <w:r w:rsidR="009E5B5D" w:rsidRPr="00171090">
        <w:rPr>
          <w:rFonts w:ascii="Arial" w:eastAsia="Times New Roman" w:hAnsi="Arial" w:cs="Arial"/>
          <w:noProof/>
          <w:sz w:val="20"/>
          <w:szCs w:val="20"/>
          <w:lang w:eastAsia="es-ES"/>
        </w:rPr>
        <w:t>1</w:t>
      </w:r>
      <w:r w:rsidR="002820DE">
        <w:rPr>
          <w:rFonts w:ascii="Arial" w:eastAsia="Times New Roman" w:hAnsi="Arial" w:cs="Arial"/>
          <w:noProof/>
          <w:sz w:val="20"/>
          <w:szCs w:val="20"/>
          <w:lang w:eastAsia="es-ES"/>
        </w:rPr>
        <w:t>3</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B90AAE" w:rsidRPr="00171090">
          <w:rPr>
            <w:rFonts w:ascii="Arial" w:eastAsia="Times New Roman" w:hAnsi="Arial" w:cs="Arial"/>
            <w:b/>
            <w:noProof/>
            <w:sz w:val="20"/>
            <w:szCs w:val="20"/>
            <w:u w:val="single"/>
            <w:lang w:val="es-MX" w:eastAsia="es-ES"/>
          </w:rPr>
          <w:t xml:space="preserve">FORMULARIO Nº </w:t>
        </w:r>
      </w:hyperlink>
      <w:r w:rsidR="00B90AAE" w:rsidRPr="00171090">
        <w:rPr>
          <w:rFonts w:ascii="Arial" w:eastAsia="Times New Roman" w:hAnsi="Arial" w:cs="Arial"/>
          <w:b/>
          <w:noProof/>
          <w:sz w:val="20"/>
          <w:szCs w:val="20"/>
          <w:u w:val="single"/>
          <w:lang w:val="es-MX" w:eastAsia="es-ES"/>
        </w:rPr>
        <w:t>6</w:t>
      </w:r>
    </w:p>
    <w:p w:rsidR="00B90AAE" w:rsidRPr="00171090" w:rsidRDefault="00B90AAE"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sidRPr="00171090">
        <w:rPr>
          <w:rFonts w:ascii="Arial" w:eastAsia="Times New Roman" w:hAnsi="Arial" w:cs="Arial"/>
          <w:noProof/>
          <w:sz w:val="20"/>
          <w:szCs w:val="20"/>
          <w:lang w:eastAsia="es-ES"/>
        </w:rPr>
        <w:t>Experiencia General en Construcción</w:t>
      </w:r>
      <w:r w:rsidRPr="00171090">
        <w:rPr>
          <w:rFonts w:ascii="Arial" w:eastAsia="Times New Roman" w:hAnsi="Arial" w:cs="Arial"/>
          <w:noProof/>
          <w:sz w:val="20"/>
          <w:szCs w:val="20"/>
          <w:lang w:eastAsia="es-ES"/>
        </w:rPr>
        <w:tab/>
      </w:r>
      <w:r w:rsidR="00911E3D" w:rsidRPr="00171090">
        <w:rPr>
          <w:rFonts w:ascii="Arial" w:eastAsia="Times New Roman" w:hAnsi="Arial" w:cs="Arial"/>
          <w:noProof/>
          <w:sz w:val="20"/>
          <w:szCs w:val="20"/>
          <w:lang w:eastAsia="es-ES"/>
        </w:rPr>
        <w:t>1</w:t>
      </w:r>
      <w:r w:rsidR="002820DE">
        <w:rPr>
          <w:rFonts w:ascii="Arial" w:eastAsia="Times New Roman" w:hAnsi="Arial" w:cs="Arial"/>
          <w:noProof/>
          <w:sz w:val="20"/>
          <w:szCs w:val="20"/>
          <w:lang w:eastAsia="es-ES"/>
        </w:rPr>
        <w:t>4</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23" w:history="1">
        <w:r w:rsidR="00B90AAE" w:rsidRPr="00171090">
          <w:rPr>
            <w:rFonts w:ascii="Arial" w:eastAsia="Times New Roman" w:hAnsi="Arial" w:cs="Arial"/>
            <w:b/>
            <w:noProof/>
            <w:sz w:val="20"/>
            <w:szCs w:val="20"/>
            <w:u w:val="single"/>
            <w:lang w:val="es-MX" w:eastAsia="es-ES"/>
          </w:rPr>
          <w:t>FORMULARIO Nº 7</w:t>
        </w:r>
      </w:hyperlink>
    </w:p>
    <w:p w:rsidR="00B90AAE" w:rsidRPr="00171090" w:rsidRDefault="00B90AAE"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sidRPr="00171090">
        <w:rPr>
          <w:rFonts w:ascii="Arial" w:eastAsia="Times New Roman" w:hAnsi="Arial" w:cs="Arial"/>
          <w:noProof/>
          <w:sz w:val="20"/>
          <w:szCs w:val="20"/>
          <w:lang w:eastAsia="es-ES"/>
        </w:rPr>
        <w:t>Facturación Anual Media en Construcción</w:t>
      </w:r>
      <w:r w:rsidRPr="00171090">
        <w:rPr>
          <w:rFonts w:ascii="Arial" w:eastAsia="Times New Roman" w:hAnsi="Arial" w:cs="Arial"/>
          <w:noProof/>
          <w:sz w:val="20"/>
          <w:szCs w:val="20"/>
          <w:lang w:eastAsia="es-ES"/>
        </w:rPr>
        <w:tab/>
      </w:r>
      <w:r w:rsidR="00911E3D" w:rsidRPr="00171090">
        <w:rPr>
          <w:rFonts w:ascii="Arial" w:eastAsia="Times New Roman" w:hAnsi="Arial" w:cs="Arial"/>
          <w:noProof/>
          <w:sz w:val="20"/>
          <w:szCs w:val="20"/>
          <w:lang w:eastAsia="es-ES"/>
        </w:rPr>
        <w:t>1</w:t>
      </w:r>
      <w:r w:rsidR="002820DE">
        <w:rPr>
          <w:rFonts w:ascii="Arial" w:eastAsia="Times New Roman" w:hAnsi="Arial" w:cs="Arial"/>
          <w:noProof/>
          <w:sz w:val="20"/>
          <w:szCs w:val="20"/>
          <w:lang w:eastAsia="es-ES"/>
        </w:rPr>
        <w:t>5</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B90AAE" w:rsidRPr="00171090">
          <w:rPr>
            <w:rFonts w:ascii="Arial" w:eastAsia="Times New Roman" w:hAnsi="Arial" w:cs="Arial"/>
            <w:b/>
            <w:noProof/>
            <w:sz w:val="20"/>
            <w:szCs w:val="20"/>
            <w:u w:val="single"/>
            <w:lang w:val="es-MX" w:eastAsia="es-ES"/>
          </w:rPr>
          <w:t xml:space="preserve">FORMULARIO Nº </w:t>
        </w:r>
      </w:hyperlink>
      <w:r w:rsidR="00B90AAE" w:rsidRPr="00171090">
        <w:rPr>
          <w:rFonts w:ascii="Arial" w:eastAsia="Times New Roman" w:hAnsi="Arial" w:cs="Arial"/>
          <w:b/>
          <w:noProof/>
          <w:sz w:val="20"/>
          <w:szCs w:val="20"/>
          <w:u w:val="single"/>
          <w:lang w:val="es-MX" w:eastAsia="es-ES"/>
        </w:rPr>
        <w:t>8</w:t>
      </w:r>
    </w:p>
    <w:p w:rsidR="00B90AAE" w:rsidRPr="00171090" w:rsidRDefault="00B90AAE"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sidRPr="00171090">
        <w:rPr>
          <w:rFonts w:ascii="Arial" w:eastAsia="Times New Roman" w:hAnsi="Arial" w:cs="Arial"/>
          <w:noProof/>
          <w:sz w:val="20"/>
          <w:szCs w:val="20"/>
          <w:lang w:eastAsia="es-ES"/>
        </w:rPr>
        <w:t>Experiencia Específica en Construcción</w:t>
      </w:r>
      <w:r w:rsidRPr="00171090">
        <w:rPr>
          <w:rFonts w:ascii="Arial" w:eastAsia="Times New Roman" w:hAnsi="Arial" w:cs="Arial"/>
          <w:noProof/>
          <w:sz w:val="20"/>
          <w:szCs w:val="20"/>
          <w:lang w:eastAsia="es-ES"/>
        </w:rPr>
        <w:tab/>
      </w:r>
      <w:r w:rsidR="00911E3D" w:rsidRPr="00171090">
        <w:rPr>
          <w:rFonts w:ascii="Arial" w:eastAsia="Times New Roman" w:hAnsi="Arial" w:cs="Arial"/>
          <w:noProof/>
          <w:sz w:val="20"/>
          <w:szCs w:val="20"/>
          <w:lang w:eastAsia="es-ES"/>
        </w:rPr>
        <w:t>1</w:t>
      </w:r>
      <w:r w:rsidR="00A92A72">
        <w:rPr>
          <w:rFonts w:ascii="Arial" w:eastAsia="Times New Roman" w:hAnsi="Arial" w:cs="Arial"/>
          <w:noProof/>
          <w:sz w:val="20"/>
          <w:szCs w:val="20"/>
          <w:lang w:eastAsia="es-ES"/>
        </w:rPr>
        <w:t>6</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B90AAE" w:rsidRPr="00171090">
          <w:rPr>
            <w:rFonts w:ascii="Arial" w:eastAsia="Times New Roman" w:hAnsi="Arial" w:cs="Arial"/>
            <w:b/>
            <w:noProof/>
            <w:sz w:val="20"/>
            <w:szCs w:val="20"/>
            <w:u w:val="single"/>
            <w:lang w:val="es-MX" w:eastAsia="es-ES"/>
          </w:rPr>
          <w:t xml:space="preserve">FORMULARIO Nº </w:t>
        </w:r>
      </w:hyperlink>
      <w:r w:rsidR="00B90AAE" w:rsidRPr="00171090">
        <w:rPr>
          <w:rFonts w:ascii="Arial" w:eastAsia="Times New Roman" w:hAnsi="Arial" w:cs="Arial"/>
          <w:b/>
          <w:noProof/>
          <w:sz w:val="20"/>
          <w:szCs w:val="20"/>
          <w:u w:val="single"/>
          <w:lang w:val="es-MX" w:eastAsia="es-ES"/>
        </w:rPr>
        <w:t>9</w:t>
      </w:r>
      <w:r w:rsidR="00AC1697" w:rsidRPr="00171090">
        <w:rPr>
          <w:rFonts w:ascii="Arial" w:eastAsia="Times New Roman" w:hAnsi="Arial" w:cs="Arial"/>
          <w:b/>
          <w:noProof/>
          <w:sz w:val="20"/>
          <w:szCs w:val="20"/>
          <w:u w:val="single"/>
          <w:lang w:val="es-MX" w:eastAsia="es-ES"/>
        </w:rPr>
        <w:t>.A</w:t>
      </w:r>
    </w:p>
    <w:p w:rsidR="00B90AAE" w:rsidRPr="00171090" w:rsidRDefault="00BF7492"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ES"/>
        </w:rPr>
      </w:pPr>
      <w:r w:rsidRPr="00171090">
        <w:rPr>
          <w:rFonts w:ascii="Arial" w:eastAsia="Times New Roman" w:hAnsi="Arial" w:cs="Arial"/>
          <w:noProof/>
          <w:sz w:val="20"/>
          <w:szCs w:val="20"/>
          <w:lang w:eastAsia="es-ES"/>
        </w:rPr>
        <w:t>Lista de p</w:t>
      </w:r>
      <w:r w:rsidR="00B90AAE" w:rsidRPr="00171090">
        <w:rPr>
          <w:rFonts w:ascii="Arial" w:eastAsia="Times New Roman" w:hAnsi="Arial" w:cs="Arial"/>
          <w:noProof/>
          <w:sz w:val="20"/>
          <w:szCs w:val="20"/>
          <w:lang w:eastAsia="es-ES"/>
        </w:rPr>
        <w:t>e</w:t>
      </w:r>
      <w:r w:rsidRPr="00171090">
        <w:rPr>
          <w:rFonts w:ascii="Arial" w:eastAsia="Times New Roman" w:hAnsi="Arial" w:cs="Arial"/>
          <w:noProof/>
          <w:sz w:val="20"/>
          <w:szCs w:val="20"/>
          <w:lang w:eastAsia="es-ES"/>
        </w:rPr>
        <w:t>r</w:t>
      </w:r>
      <w:r w:rsidR="00B90AAE" w:rsidRPr="00171090">
        <w:rPr>
          <w:rFonts w:ascii="Arial" w:eastAsia="Times New Roman" w:hAnsi="Arial" w:cs="Arial"/>
          <w:noProof/>
          <w:sz w:val="20"/>
          <w:szCs w:val="20"/>
          <w:lang w:eastAsia="es-ES"/>
        </w:rPr>
        <w:t>sonal requerido para la obra</w:t>
      </w:r>
      <w:r w:rsidR="00B90AAE" w:rsidRPr="00171090">
        <w:rPr>
          <w:rFonts w:ascii="Arial" w:eastAsia="Times New Roman" w:hAnsi="Arial" w:cs="Arial"/>
          <w:noProof/>
          <w:sz w:val="20"/>
          <w:szCs w:val="20"/>
          <w:lang w:eastAsia="es-ES"/>
        </w:rPr>
        <w:tab/>
      </w:r>
      <w:r w:rsidR="00911E3D" w:rsidRPr="00171090">
        <w:rPr>
          <w:rFonts w:ascii="Arial" w:eastAsia="Times New Roman" w:hAnsi="Arial" w:cs="Arial"/>
          <w:noProof/>
          <w:sz w:val="20"/>
          <w:szCs w:val="20"/>
          <w:lang w:eastAsia="es-ES"/>
        </w:rPr>
        <w:t>19</w:t>
      </w:r>
    </w:p>
    <w:p w:rsidR="00AC1697"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AC1697" w:rsidRPr="00171090">
          <w:rPr>
            <w:rFonts w:ascii="Arial" w:eastAsia="Times New Roman" w:hAnsi="Arial" w:cs="Arial"/>
            <w:b/>
            <w:noProof/>
            <w:sz w:val="20"/>
            <w:szCs w:val="20"/>
            <w:u w:val="single"/>
            <w:lang w:val="es-MX" w:eastAsia="es-ES"/>
          </w:rPr>
          <w:t xml:space="preserve">FORMULARIO Nº </w:t>
        </w:r>
      </w:hyperlink>
      <w:r w:rsidR="00AC1697" w:rsidRPr="00171090">
        <w:rPr>
          <w:rFonts w:ascii="Arial" w:eastAsia="Times New Roman" w:hAnsi="Arial" w:cs="Arial"/>
          <w:b/>
          <w:noProof/>
          <w:sz w:val="20"/>
          <w:szCs w:val="20"/>
          <w:u w:val="single"/>
          <w:lang w:val="es-MX" w:eastAsia="es-ES"/>
        </w:rPr>
        <w:t>9</w:t>
      </w:r>
    </w:p>
    <w:p w:rsidR="00AC1697" w:rsidRPr="00171090" w:rsidRDefault="00AC1697"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sidRPr="00171090">
        <w:rPr>
          <w:rFonts w:ascii="Arial" w:eastAsia="Times New Roman" w:hAnsi="Arial" w:cs="Arial"/>
          <w:noProof/>
          <w:sz w:val="20"/>
          <w:szCs w:val="20"/>
          <w:lang w:eastAsia="es-ES"/>
        </w:rPr>
        <w:t>Lista de personal requerido para la obra</w:t>
      </w:r>
      <w:r w:rsidRPr="00171090">
        <w:rPr>
          <w:rFonts w:ascii="Arial" w:eastAsia="Times New Roman" w:hAnsi="Arial" w:cs="Arial"/>
          <w:noProof/>
          <w:sz w:val="20"/>
          <w:szCs w:val="20"/>
          <w:lang w:eastAsia="es-ES"/>
        </w:rPr>
        <w:tab/>
        <w:t>19</w:t>
      </w:r>
    </w:p>
    <w:p w:rsidR="00AC1697"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AC1697" w:rsidRPr="00171090">
          <w:rPr>
            <w:rFonts w:ascii="Arial" w:eastAsia="Times New Roman" w:hAnsi="Arial" w:cs="Arial"/>
            <w:b/>
            <w:noProof/>
            <w:sz w:val="20"/>
            <w:szCs w:val="20"/>
            <w:u w:val="single"/>
            <w:lang w:val="es-MX" w:eastAsia="es-ES"/>
          </w:rPr>
          <w:t xml:space="preserve">FORMULARIO Nº </w:t>
        </w:r>
      </w:hyperlink>
      <w:r w:rsidR="00AC1697" w:rsidRPr="00171090">
        <w:rPr>
          <w:rFonts w:ascii="Arial" w:eastAsia="Times New Roman" w:hAnsi="Arial" w:cs="Arial"/>
          <w:b/>
          <w:noProof/>
          <w:sz w:val="20"/>
          <w:szCs w:val="20"/>
          <w:u w:val="single"/>
          <w:lang w:val="es-MX" w:eastAsia="es-ES"/>
        </w:rPr>
        <w:t>9</w:t>
      </w:r>
      <w:r w:rsidR="004B5B5D">
        <w:rPr>
          <w:rFonts w:ascii="Arial" w:eastAsia="Times New Roman" w:hAnsi="Arial" w:cs="Arial"/>
          <w:b/>
          <w:noProof/>
          <w:sz w:val="20"/>
          <w:szCs w:val="20"/>
          <w:u w:val="single"/>
          <w:lang w:val="es-MX" w:eastAsia="es-ES"/>
        </w:rPr>
        <w:t>.B</w:t>
      </w:r>
    </w:p>
    <w:p w:rsidR="00AC1697" w:rsidRPr="00171090" w:rsidRDefault="004B5B5D"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Pr>
          <w:rFonts w:ascii="Arial" w:eastAsia="Times New Roman" w:hAnsi="Arial" w:cs="Arial"/>
          <w:noProof/>
          <w:sz w:val="20"/>
          <w:szCs w:val="20"/>
          <w:lang w:eastAsia="es-ES"/>
        </w:rPr>
        <w:t>Curriculum vitae del personal asignado</w:t>
      </w:r>
      <w:r w:rsidR="00AC1697" w:rsidRPr="00171090">
        <w:rPr>
          <w:rFonts w:ascii="Arial" w:eastAsia="Times New Roman" w:hAnsi="Arial" w:cs="Arial"/>
          <w:noProof/>
          <w:sz w:val="20"/>
          <w:szCs w:val="20"/>
          <w:lang w:eastAsia="es-ES"/>
        </w:rPr>
        <w:tab/>
      </w:r>
      <w:r>
        <w:rPr>
          <w:rFonts w:ascii="Arial" w:eastAsia="Times New Roman" w:hAnsi="Arial" w:cs="Arial"/>
          <w:noProof/>
          <w:sz w:val="20"/>
          <w:szCs w:val="20"/>
          <w:lang w:eastAsia="es-ES"/>
        </w:rPr>
        <w:t>21</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B90AAE" w:rsidRPr="00171090">
          <w:rPr>
            <w:rFonts w:ascii="Arial" w:eastAsia="Times New Roman" w:hAnsi="Arial" w:cs="Arial"/>
            <w:b/>
            <w:noProof/>
            <w:sz w:val="20"/>
            <w:szCs w:val="20"/>
            <w:u w:val="single"/>
            <w:lang w:val="es-MX" w:eastAsia="es-ES"/>
          </w:rPr>
          <w:t xml:space="preserve">FORMULARIO Nº </w:t>
        </w:r>
      </w:hyperlink>
      <w:r w:rsidR="00B90AAE" w:rsidRPr="00171090">
        <w:rPr>
          <w:rFonts w:ascii="Arial" w:eastAsia="Times New Roman" w:hAnsi="Arial" w:cs="Arial"/>
          <w:b/>
          <w:noProof/>
          <w:sz w:val="20"/>
          <w:szCs w:val="20"/>
          <w:u w:val="single"/>
          <w:lang w:val="es-MX" w:eastAsia="es-ES"/>
        </w:rPr>
        <w:t>10</w:t>
      </w:r>
    </w:p>
    <w:p w:rsidR="00B90AAE" w:rsidRPr="00171090" w:rsidRDefault="004B5B5D"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Pr>
          <w:rFonts w:ascii="Arial" w:eastAsia="Times New Roman" w:hAnsi="Arial" w:cs="Arial"/>
          <w:noProof/>
          <w:sz w:val="20"/>
          <w:szCs w:val="20"/>
          <w:lang w:eastAsia="es-ES"/>
        </w:rPr>
        <w:t>Lista de e</w:t>
      </w:r>
      <w:r w:rsidR="00B90AAE" w:rsidRPr="00171090">
        <w:rPr>
          <w:rFonts w:ascii="Arial" w:eastAsia="Times New Roman" w:hAnsi="Arial" w:cs="Arial"/>
          <w:noProof/>
          <w:sz w:val="20"/>
          <w:szCs w:val="20"/>
          <w:lang w:eastAsia="es-ES"/>
        </w:rPr>
        <w:t>quipos</w:t>
      </w:r>
      <w:r>
        <w:rPr>
          <w:rFonts w:ascii="Arial" w:eastAsia="Times New Roman" w:hAnsi="Arial" w:cs="Arial"/>
          <w:noProof/>
          <w:sz w:val="20"/>
          <w:szCs w:val="20"/>
          <w:lang w:eastAsia="es-ES"/>
        </w:rPr>
        <w:t>,</w:t>
      </w:r>
      <w:r w:rsidRPr="004B5B5D">
        <w:t xml:space="preserve"> </w:t>
      </w:r>
      <w:r w:rsidRPr="004B5B5D">
        <w:rPr>
          <w:rFonts w:ascii="Arial" w:eastAsia="Times New Roman" w:hAnsi="Arial" w:cs="Arial"/>
          <w:noProof/>
          <w:sz w:val="20"/>
          <w:szCs w:val="20"/>
          <w:lang w:eastAsia="es-ES"/>
        </w:rPr>
        <w:t>herramientas y maquinarias para la obra</w:t>
      </w:r>
      <w:r w:rsidR="00B90AAE" w:rsidRPr="00171090">
        <w:rPr>
          <w:rFonts w:ascii="Arial" w:eastAsia="Times New Roman" w:hAnsi="Arial" w:cs="Arial"/>
          <w:noProof/>
          <w:sz w:val="20"/>
          <w:szCs w:val="20"/>
          <w:lang w:eastAsia="es-ES"/>
        </w:rPr>
        <w:tab/>
      </w:r>
      <w:r w:rsidR="00CA40AC" w:rsidRPr="00171090">
        <w:rPr>
          <w:rFonts w:ascii="Arial" w:eastAsia="Times New Roman" w:hAnsi="Arial" w:cs="Arial"/>
          <w:noProof/>
          <w:sz w:val="20"/>
          <w:szCs w:val="20"/>
          <w:lang w:eastAsia="es-ES"/>
        </w:rPr>
        <w:t>22</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B90AAE" w:rsidRPr="00171090">
          <w:rPr>
            <w:rFonts w:ascii="Arial" w:eastAsia="Times New Roman" w:hAnsi="Arial" w:cs="Arial"/>
            <w:b/>
            <w:noProof/>
            <w:sz w:val="20"/>
            <w:szCs w:val="20"/>
            <w:u w:val="single"/>
            <w:lang w:val="es-MX" w:eastAsia="es-ES"/>
          </w:rPr>
          <w:t xml:space="preserve">FORMULARIO Nº </w:t>
        </w:r>
      </w:hyperlink>
      <w:r w:rsidR="00B90AAE" w:rsidRPr="00171090">
        <w:rPr>
          <w:rFonts w:ascii="Arial" w:eastAsia="Times New Roman" w:hAnsi="Arial" w:cs="Arial"/>
          <w:b/>
          <w:noProof/>
          <w:sz w:val="20"/>
          <w:szCs w:val="20"/>
          <w:u w:val="single"/>
          <w:lang w:val="es-MX" w:eastAsia="es-ES"/>
        </w:rPr>
        <w:t>11</w:t>
      </w:r>
      <w:r w:rsidR="00CA40AC" w:rsidRPr="00171090">
        <w:rPr>
          <w:rFonts w:ascii="Arial" w:eastAsia="Times New Roman" w:hAnsi="Arial" w:cs="Arial"/>
          <w:b/>
          <w:noProof/>
          <w:sz w:val="20"/>
          <w:szCs w:val="20"/>
          <w:u w:val="single"/>
          <w:lang w:val="es-MX" w:eastAsia="es-ES"/>
        </w:rPr>
        <w:t>.A</w:t>
      </w:r>
    </w:p>
    <w:p w:rsidR="00B90AAE" w:rsidRPr="00171090" w:rsidRDefault="005D50C8" w:rsidP="00171090">
      <w:pPr>
        <w:widowControl w:val="0"/>
        <w:tabs>
          <w:tab w:val="right" w:leader="dot" w:pos="9629"/>
        </w:tabs>
        <w:adjustRightInd w:val="0"/>
        <w:spacing w:after="0" w:line="360" w:lineRule="atLeast"/>
        <w:ind w:left="567" w:hanging="567"/>
        <w:jc w:val="both"/>
        <w:textAlignment w:val="baseline"/>
        <w:rPr>
          <w:rFonts w:ascii="Arial" w:eastAsia="Times New Roman" w:hAnsi="Arial" w:cs="Arial"/>
          <w:noProof/>
          <w:sz w:val="20"/>
          <w:szCs w:val="20"/>
          <w:lang w:eastAsia="es-ES"/>
        </w:rPr>
      </w:pPr>
      <w:hyperlink w:anchor="_Toc286313332" w:history="1">
        <w:r w:rsidR="00B90AAE" w:rsidRPr="00171090">
          <w:rPr>
            <w:rFonts w:ascii="Arial" w:eastAsia="Times New Roman" w:hAnsi="Arial" w:cs="Arial"/>
            <w:noProof/>
            <w:sz w:val="20"/>
            <w:szCs w:val="20"/>
            <w:lang w:eastAsia="es-ES"/>
          </w:rPr>
          <w:t>Cronograma de utilización de equipos</w:t>
        </w:r>
        <w:r w:rsidR="00B90AAE" w:rsidRPr="00171090">
          <w:rPr>
            <w:rFonts w:ascii="Arial" w:eastAsia="Times New Roman" w:hAnsi="Arial" w:cs="Arial"/>
            <w:noProof/>
            <w:webHidden/>
            <w:sz w:val="20"/>
            <w:szCs w:val="20"/>
            <w:lang w:eastAsia="es-ES"/>
          </w:rPr>
          <w:tab/>
          <w:t>…...</w:t>
        </w:r>
      </w:hyperlink>
      <w:r w:rsidR="00CA40AC" w:rsidRPr="00171090">
        <w:rPr>
          <w:rFonts w:ascii="Arial" w:eastAsia="Times New Roman" w:hAnsi="Arial" w:cs="Arial"/>
          <w:noProof/>
          <w:sz w:val="20"/>
          <w:szCs w:val="20"/>
          <w:lang w:eastAsia="es-ES"/>
        </w:rPr>
        <w:t>23</w:t>
      </w:r>
    </w:p>
    <w:p w:rsidR="00CA40AC"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CA40AC" w:rsidRPr="00171090">
          <w:rPr>
            <w:rFonts w:ascii="Arial" w:eastAsia="Times New Roman" w:hAnsi="Arial" w:cs="Arial"/>
            <w:b/>
            <w:noProof/>
            <w:sz w:val="20"/>
            <w:szCs w:val="20"/>
            <w:u w:val="single"/>
            <w:lang w:val="es-MX" w:eastAsia="es-ES"/>
          </w:rPr>
          <w:t xml:space="preserve">FORMULARIO Nº </w:t>
        </w:r>
      </w:hyperlink>
      <w:r w:rsidR="00CA40AC" w:rsidRPr="00171090">
        <w:rPr>
          <w:rFonts w:ascii="Arial" w:eastAsia="Times New Roman" w:hAnsi="Arial" w:cs="Arial"/>
          <w:b/>
          <w:noProof/>
          <w:sz w:val="20"/>
          <w:szCs w:val="20"/>
          <w:u w:val="single"/>
          <w:lang w:val="es-MX" w:eastAsia="es-ES"/>
        </w:rPr>
        <w:t>11.B</w:t>
      </w:r>
    </w:p>
    <w:p w:rsidR="00CA40AC" w:rsidRPr="00171090" w:rsidRDefault="005D50C8" w:rsidP="00171090">
      <w:pPr>
        <w:widowControl w:val="0"/>
        <w:tabs>
          <w:tab w:val="right" w:leader="dot" w:pos="9629"/>
        </w:tabs>
        <w:adjustRightInd w:val="0"/>
        <w:spacing w:after="0" w:line="360" w:lineRule="atLeast"/>
        <w:ind w:left="567" w:hanging="567"/>
        <w:jc w:val="both"/>
        <w:textAlignment w:val="baseline"/>
        <w:rPr>
          <w:rFonts w:ascii="Arial" w:eastAsia="Times New Roman" w:hAnsi="Arial" w:cs="Arial"/>
          <w:noProof/>
          <w:sz w:val="20"/>
          <w:szCs w:val="20"/>
          <w:lang w:eastAsia="es-PY"/>
        </w:rPr>
      </w:pPr>
      <w:hyperlink w:anchor="_Toc286313332" w:history="1">
        <w:r w:rsidR="00CA40AC" w:rsidRPr="00171090">
          <w:rPr>
            <w:rFonts w:ascii="Arial" w:eastAsia="Times New Roman" w:hAnsi="Arial" w:cs="Arial"/>
            <w:noProof/>
            <w:sz w:val="20"/>
            <w:szCs w:val="20"/>
            <w:lang w:eastAsia="es-ES"/>
          </w:rPr>
          <w:t>Cronograma de utilización de equipos</w:t>
        </w:r>
        <w:r w:rsidR="004B5B5D">
          <w:rPr>
            <w:rFonts w:ascii="Arial" w:eastAsia="Times New Roman" w:hAnsi="Arial" w:cs="Arial"/>
            <w:noProof/>
            <w:sz w:val="20"/>
            <w:szCs w:val="20"/>
            <w:lang w:eastAsia="es-ES"/>
          </w:rPr>
          <w:t>,</w:t>
        </w:r>
        <w:r w:rsidR="00CA40AC" w:rsidRPr="00171090">
          <w:rPr>
            <w:rFonts w:ascii="Arial" w:eastAsia="Times New Roman" w:hAnsi="Arial" w:cs="Arial"/>
            <w:noProof/>
            <w:webHidden/>
            <w:sz w:val="20"/>
            <w:szCs w:val="20"/>
            <w:lang w:eastAsia="es-ES"/>
          </w:rPr>
          <w:tab/>
          <w:t>…...</w:t>
        </w:r>
      </w:hyperlink>
      <w:r w:rsidR="00CA40AC" w:rsidRPr="00171090">
        <w:rPr>
          <w:rFonts w:ascii="Arial" w:eastAsia="Times New Roman" w:hAnsi="Arial" w:cs="Arial"/>
          <w:noProof/>
          <w:sz w:val="20"/>
          <w:szCs w:val="20"/>
          <w:lang w:eastAsia="es-ES"/>
        </w:rPr>
        <w:t>2</w:t>
      </w:r>
      <w:r w:rsidR="00D06563" w:rsidRPr="00171090">
        <w:rPr>
          <w:rFonts w:ascii="Arial" w:eastAsia="Times New Roman" w:hAnsi="Arial" w:cs="Arial"/>
          <w:noProof/>
          <w:sz w:val="20"/>
          <w:szCs w:val="20"/>
          <w:lang w:eastAsia="es-ES"/>
        </w:rPr>
        <w:t>4</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B90AAE" w:rsidRPr="00171090">
          <w:rPr>
            <w:rFonts w:ascii="Arial" w:eastAsia="Times New Roman" w:hAnsi="Arial" w:cs="Arial"/>
            <w:b/>
            <w:noProof/>
            <w:sz w:val="20"/>
            <w:szCs w:val="20"/>
            <w:u w:val="single"/>
            <w:lang w:val="es-MX" w:eastAsia="es-ES"/>
          </w:rPr>
          <w:t xml:space="preserve">FORMULARIO Nº </w:t>
        </w:r>
      </w:hyperlink>
      <w:r w:rsidR="00B90AAE" w:rsidRPr="00171090">
        <w:rPr>
          <w:rFonts w:ascii="Arial" w:eastAsia="Times New Roman" w:hAnsi="Arial" w:cs="Arial"/>
          <w:b/>
          <w:noProof/>
          <w:sz w:val="20"/>
          <w:szCs w:val="20"/>
          <w:u w:val="single"/>
          <w:lang w:val="es-MX" w:eastAsia="es-ES"/>
        </w:rPr>
        <w:t>12</w:t>
      </w:r>
    </w:p>
    <w:p w:rsidR="00B90AAE" w:rsidRPr="00171090" w:rsidRDefault="00B90AAE"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sidRPr="00171090">
        <w:rPr>
          <w:rFonts w:ascii="Arial" w:eastAsia="Times New Roman" w:hAnsi="Arial" w:cs="Arial"/>
          <w:noProof/>
          <w:sz w:val="20"/>
          <w:szCs w:val="20"/>
          <w:lang w:eastAsia="es-ES"/>
        </w:rPr>
        <w:t>Compromisos contractuales vigentes</w:t>
      </w:r>
      <w:r w:rsidRPr="00171090">
        <w:rPr>
          <w:rFonts w:ascii="Arial" w:eastAsia="Times New Roman" w:hAnsi="Arial" w:cs="Arial"/>
          <w:noProof/>
          <w:sz w:val="20"/>
          <w:szCs w:val="20"/>
          <w:lang w:eastAsia="es-ES"/>
        </w:rPr>
        <w:tab/>
      </w:r>
      <w:r w:rsidR="00CA40AC" w:rsidRPr="00171090">
        <w:rPr>
          <w:rFonts w:ascii="Arial" w:eastAsia="Times New Roman" w:hAnsi="Arial" w:cs="Arial"/>
          <w:noProof/>
          <w:sz w:val="20"/>
          <w:szCs w:val="20"/>
          <w:lang w:eastAsia="es-ES"/>
        </w:rPr>
        <w:t>25</w:t>
      </w:r>
    </w:p>
    <w:p w:rsidR="00B90AAE" w:rsidRPr="00171090" w:rsidRDefault="005D50C8"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PY"/>
        </w:rPr>
      </w:pPr>
      <w:hyperlink w:anchor="_Toc286313313" w:history="1">
        <w:r w:rsidR="00B90AAE" w:rsidRPr="00171090">
          <w:rPr>
            <w:rFonts w:ascii="Arial" w:eastAsia="Times New Roman" w:hAnsi="Arial" w:cs="Arial"/>
            <w:b/>
            <w:noProof/>
            <w:sz w:val="20"/>
            <w:szCs w:val="20"/>
            <w:u w:val="single"/>
            <w:lang w:val="es-MX" w:eastAsia="es-ES"/>
          </w:rPr>
          <w:t xml:space="preserve">FORMULARIO Nº </w:t>
        </w:r>
      </w:hyperlink>
      <w:r w:rsidR="00B90AAE" w:rsidRPr="00171090">
        <w:rPr>
          <w:rFonts w:ascii="Arial" w:eastAsia="Times New Roman" w:hAnsi="Arial" w:cs="Arial"/>
          <w:b/>
          <w:noProof/>
          <w:sz w:val="20"/>
          <w:szCs w:val="20"/>
          <w:u w:val="single"/>
          <w:lang w:val="es-MX" w:eastAsia="es-ES"/>
        </w:rPr>
        <w:t>13</w:t>
      </w:r>
    </w:p>
    <w:p w:rsidR="00B90AAE" w:rsidRPr="00171090" w:rsidRDefault="00B90AAE" w:rsidP="00171090">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PY"/>
        </w:rPr>
      </w:pPr>
      <w:r w:rsidRPr="00171090">
        <w:rPr>
          <w:rFonts w:ascii="Arial" w:eastAsia="Times New Roman" w:hAnsi="Arial" w:cs="Arial"/>
          <w:noProof/>
          <w:sz w:val="20"/>
          <w:szCs w:val="20"/>
          <w:lang w:eastAsia="es-ES"/>
        </w:rPr>
        <w:t>Declaración Jurada art. 40</w:t>
      </w:r>
      <w:r w:rsidRPr="00171090">
        <w:rPr>
          <w:rFonts w:ascii="Arial" w:eastAsia="Times New Roman" w:hAnsi="Arial" w:cs="Arial"/>
          <w:noProof/>
          <w:sz w:val="20"/>
          <w:szCs w:val="20"/>
          <w:lang w:eastAsia="es-ES"/>
        </w:rPr>
        <w:tab/>
      </w:r>
      <w:r w:rsidR="00CA40AC" w:rsidRPr="00171090">
        <w:rPr>
          <w:rFonts w:ascii="Arial" w:eastAsia="Times New Roman" w:hAnsi="Arial" w:cs="Arial"/>
          <w:noProof/>
          <w:sz w:val="20"/>
          <w:szCs w:val="20"/>
          <w:lang w:eastAsia="es-ES"/>
        </w:rPr>
        <w:t>26</w:t>
      </w:r>
    </w:p>
    <w:p w:rsidR="00B90AAE" w:rsidRPr="00171090" w:rsidRDefault="00B90AAE" w:rsidP="00171090">
      <w:pPr>
        <w:widowControl w:val="0"/>
        <w:shd w:val="clear" w:color="auto" w:fill="FFFFFF"/>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ES"/>
        </w:rPr>
      </w:pPr>
      <w:r w:rsidRPr="00171090">
        <w:rPr>
          <w:rFonts w:ascii="Arial" w:eastAsia="Times New Roman" w:hAnsi="Arial" w:cs="Arial"/>
          <w:b/>
          <w:noProof/>
          <w:sz w:val="20"/>
          <w:szCs w:val="20"/>
          <w:lang w:val="es-MX" w:eastAsia="es-ES"/>
        </w:rPr>
        <w:fldChar w:fldCharType="end"/>
      </w:r>
      <w:r w:rsidRPr="00171090">
        <w:rPr>
          <w:rFonts w:ascii="Arial" w:eastAsia="Times New Roman" w:hAnsi="Arial" w:cs="Arial"/>
          <w:b/>
          <w:noProof/>
          <w:sz w:val="20"/>
          <w:szCs w:val="20"/>
          <w:lang w:val="es-MX" w:eastAsia="es-ES"/>
        </w:rPr>
        <w:t xml:space="preserve"> </w:t>
      </w:r>
      <w:r w:rsidRPr="00171090">
        <w:rPr>
          <w:rFonts w:ascii="Arial" w:eastAsia="Times New Roman" w:hAnsi="Arial" w:cs="Arial"/>
          <w:b/>
          <w:noProof/>
          <w:sz w:val="20"/>
          <w:szCs w:val="20"/>
          <w:u w:val="single"/>
          <w:lang w:val="es-MX" w:eastAsia="es-ES"/>
        </w:rPr>
        <w:t>FORMULARIO Nº 14</w:t>
      </w:r>
    </w:p>
    <w:p w:rsidR="00B90AAE" w:rsidRPr="00171090" w:rsidRDefault="00B90AAE" w:rsidP="00FC5E3D">
      <w:pPr>
        <w:widowControl w:val="0"/>
        <w:tabs>
          <w:tab w:val="right" w:leader="dot" w:pos="9629"/>
        </w:tabs>
        <w:adjustRightInd w:val="0"/>
        <w:spacing w:after="0" w:line="360" w:lineRule="atLeast"/>
        <w:ind w:left="709" w:hanging="567"/>
        <w:jc w:val="both"/>
        <w:textAlignment w:val="baseline"/>
        <w:rPr>
          <w:rFonts w:ascii="Arial" w:eastAsia="Times New Roman" w:hAnsi="Arial" w:cs="Arial"/>
          <w:noProof/>
          <w:sz w:val="20"/>
          <w:szCs w:val="20"/>
          <w:lang w:eastAsia="es-ES"/>
        </w:rPr>
      </w:pPr>
      <w:r w:rsidRPr="00171090">
        <w:rPr>
          <w:rFonts w:ascii="Arial" w:eastAsia="Times New Roman" w:hAnsi="Arial" w:cs="Arial"/>
          <w:noProof/>
          <w:sz w:val="20"/>
          <w:szCs w:val="20"/>
          <w:lang w:eastAsia="es-ES"/>
        </w:rPr>
        <w:t>Declaración Jurada “Empleo de menores”</w:t>
      </w:r>
      <w:r w:rsidRPr="00171090">
        <w:rPr>
          <w:rFonts w:ascii="Arial" w:eastAsia="Times New Roman" w:hAnsi="Arial" w:cs="Arial"/>
          <w:noProof/>
          <w:sz w:val="20"/>
          <w:szCs w:val="20"/>
          <w:lang w:eastAsia="es-ES"/>
        </w:rPr>
        <w:tab/>
      </w:r>
      <w:r w:rsidR="00CA40AC" w:rsidRPr="00171090">
        <w:rPr>
          <w:rFonts w:ascii="Arial" w:eastAsia="Times New Roman" w:hAnsi="Arial" w:cs="Arial"/>
          <w:noProof/>
          <w:sz w:val="20"/>
          <w:szCs w:val="20"/>
          <w:lang w:eastAsia="es-ES"/>
        </w:rPr>
        <w:t>27</w:t>
      </w:r>
    </w:p>
    <w:p w:rsidR="00B90AAE" w:rsidRPr="00171090" w:rsidRDefault="00B90AAE" w:rsidP="00FC5E3D">
      <w:pPr>
        <w:widowControl w:val="0"/>
        <w:tabs>
          <w:tab w:val="right" w:leader="dot" w:pos="9629"/>
        </w:tabs>
        <w:adjustRightInd w:val="0"/>
        <w:spacing w:after="0" w:line="360" w:lineRule="atLeast"/>
        <w:ind w:hanging="567"/>
        <w:jc w:val="both"/>
        <w:textAlignment w:val="baseline"/>
        <w:rPr>
          <w:rFonts w:ascii="Arial" w:eastAsia="Times New Roman" w:hAnsi="Arial" w:cs="Arial"/>
          <w:b/>
          <w:noProof/>
          <w:sz w:val="20"/>
          <w:szCs w:val="20"/>
          <w:u w:val="single"/>
          <w:lang w:val="es-MX" w:eastAsia="es-ES"/>
        </w:rPr>
      </w:pPr>
      <w:r w:rsidRPr="00171090">
        <w:rPr>
          <w:rFonts w:ascii="Arial" w:eastAsia="Times New Roman" w:hAnsi="Arial" w:cs="Arial"/>
          <w:b/>
          <w:noProof/>
          <w:sz w:val="20"/>
          <w:szCs w:val="20"/>
          <w:u w:val="single"/>
          <w:lang w:val="es-MX" w:eastAsia="es-ES"/>
        </w:rPr>
        <w:t>FORMULARIO N° 15</w:t>
      </w:r>
    </w:p>
    <w:p w:rsidR="00B90AAE" w:rsidRPr="00171090" w:rsidRDefault="00B90AAE" w:rsidP="00FC5E3D">
      <w:pPr>
        <w:widowControl w:val="0"/>
        <w:tabs>
          <w:tab w:val="right" w:leader="dot" w:pos="9639"/>
        </w:tabs>
        <w:adjustRightInd w:val="0"/>
        <w:spacing w:after="0" w:line="360" w:lineRule="atLeast"/>
        <w:ind w:left="709" w:hanging="567"/>
        <w:jc w:val="both"/>
        <w:textAlignment w:val="baseline"/>
        <w:rPr>
          <w:rFonts w:ascii="Arial" w:eastAsia="Times New Roman" w:hAnsi="Arial" w:cs="Arial"/>
          <w:noProof/>
          <w:sz w:val="20"/>
          <w:szCs w:val="20"/>
          <w:lang w:eastAsia="es-ES"/>
        </w:rPr>
      </w:pPr>
      <w:r w:rsidRPr="00171090">
        <w:rPr>
          <w:rFonts w:ascii="Arial" w:eastAsia="Times New Roman" w:hAnsi="Arial" w:cs="Arial"/>
          <w:noProof/>
          <w:sz w:val="20"/>
          <w:szCs w:val="20"/>
          <w:lang w:eastAsia="es-ES"/>
        </w:rPr>
        <w:t>Garantía de Mantenimiento de Oferta……….………………………………….……</w:t>
      </w:r>
      <w:r w:rsidR="00257DA4" w:rsidRPr="00171090">
        <w:rPr>
          <w:rFonts w:ascii="Arial" w:eastAsia="Times New Roman" w:hAnsi="Arial" w:cs="Arial"/>
          <w:noProof/>
          <w:sz w:val="20"/>
          <w:szCs w:val="20"/>
          <w:lang w:eastAsia="es-ES"/>
        </w:rPr>
        <w:t>…………</w:t>
      </w:r>
      <w:r w:rsidR="00171090">
        <w:rPr>
          <w:rFonts w:ascii="Arial" w:eastAsia="Times New Roman" w:hAnsi="Arial" w:cs="Arial"/>
          <w:noProof/>
          <w:sz w:val="20"/>
          <w:szCs w:val="20"/>
          <w:lang w:eastAsia="es-ES"/>
        </w:rPr>
        <w:t>………..</w:t>
      </w:r>
      <w:r w:rsidRPr="00171090">
        <w:rPr>
          <w:rFonts w:ascii="Arial" w:eastAsia="Times New Roman" w:hAnsi="Arial" w:cs="Arial"/>
          <w:noProof/>
          <w:sz w:val="20"/>
          <w:szCs w:val="20"/>
          <w:lang w:eastAsia="es-ES"/>
        </w:rPr>
        <w:t>…</w:t>
      </w:r>
      <w:r w:rsidR="00171090">
        <w:rPr>
          <w:rFonts w:ascii="Arial" w:eastAsia="Times New Roman" w:hAnsi="Arial" w:cs="Arial"/>
          <w:noProof/>
          <w:sz w:val="20"/>
          <w:szCs w:val="20"/>
          <w:lang w:eastAsia="es-ES"/>
        </w:rPr>
        <w:t>…</w:t>
      </w:r>
      <w:r w:rsidR="00A92A72">
        <w:rPr>
          <w:rFonts w:ascii="Arial" w:eastAsia="Times New Roman" w:hAnsi="Arial" w:cs="Arial"/>
          <w:noProof/>
          <w:sz w:val="20"/>
          <w:szCs w:val="20"/>
          <w:lang w:eastAsia="es-ES"/>
        </w:rPr>
        <w:t>.</w:t>
      </w:r>
      <w:r w:rsidR="00171090">
        <w:rPr>
          <w:rFonts w:ascii="Arial" w:eastAsia="Times New Roman" w:hAnsi="Arial" w:cs="Arial"/>
          <w:noProof/>
          <w:sz w:val="20"/>
          <w:szCs w:val="20"/>
          <w:lang w:eastAsia="es-ES"/>
        </w:rPr>
        <w:t>.</w:t>
      </w:r>
      <w:r w:rsidRPr="00171090">
        <w:rPr>
          <w:rFonts w:ascii="Arial" w:eastAsia="Times New Roman" w:hAnsi="Arial" w:cs="Arial"/>
          <w:noProof/>
          <w:sz w:val="20"/>
          <w:szCs w:val="20"/>
          <w:lang w:eastAsia="es-ES"/>
        </w:rPr>
        <w:t>…</w:t>
      </w:r>
      <w:r w:rsidR="00CA40AC" w:rsidRPr="00171090">
        <w:rPr>
          <w:rFonts w:ascii="Arial" w:eastAsia="Times New Roman" w:hAnsi="Arial" w:cs="Arial"/>
          <w:noProof/>
          <w:sz w:val="20"/>
          <w:szCs w:val="20"/>
          <w:lang w:eastAsia="es-ES"/>
        </w:rPr>
        <w:t>28</w:t>
      </w:r>
    </w:p>
    <w:p w:rsidR="00B90AAE" w:rsidRPr="00171090" w:rsidRDefault="00B90AA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b/>
          <w:noProof/>
          <w:sz w:val="20"/>
          <w:szCs w:val="20"/>
          <w:u w:val="single"/>
          <w:lang w:val="es-MX" w:eastAsia="es-ES"/>
        </w:rPr>
      </w:pPr>
      <w:r w:rsidRPr="00171090">
        <w:rPr>
          <w:rFonts w:ascii="Arial" w:eastAsia="Times New Roman" w:hAnsi="Arial" w:cs="Arial"/>
          <w:b/>
          <w:noProof/>
          <w:sz w:val="20"/>
          <w:szCs w:val="20"/>
          <w:u w:val="single"/>
          <w:lang w:val="es-MX" w:eastAsia="es-ES"/>
        </w:rPr>
        <w:t>FORMULARIO N° 16</w:t>
      </w:r>
    </w:p>
    <w:p w:rsidR="00B90AAE" w:rsidRPr="00171090" w:rsidRDefault="00B90AAE" w:rsidP="00FC5E3D">
      <w:pPr>
        <w:widowControl w:val="0"/>
        <w:tabs>
          <w:tab w:val="right" w:leader="dot" w:pos="9639"/>
        </w:tabs>
        <w:adjustRightInd w:val="0"/>
        <w:spacing w:after="0" w:line="360" w:lineRule="atLeast"/>
        <w:ind w:left="709" w:hanging="567"/>
        <w:jc w:val="both"/>
        <w:textAlignment w:val="baseline"/>
        <w:rPr>
          <w:rFonts w:ascii="Arial" w:eastAsia="Times New Roman" w:hAnsi="Arial" w:cs="Arial"/>
          <w:noProof/>
          <w:sz w:val="20"/>
          <w:szCs w:val="20"/>
          <w:lang w:eastAsia="es-ES"/>
        </w:rPr>
      </w:pPr>
      <w:r w:rsidRPr="00171090">
        <w:rPr>
          <w:rFonts w:ascii="Arial" w:eastAsia="Times New Roman" w:hAnsi="Arial" w:cs="Arial"/>
          <w:noProof/>
          <w:sz w:val="20"/>
          <w:szCs w:val="20"/>
          <w:lang w:eastAsia="es-ES"/>
        </w:rPr>
        <w:t>Garantía de Anticipo………………………………………………………</w:t>
      </w:r>
      <w:r w:rsidR="00257DA4" w:rsidRPr="00171090">
        <w:rPr>
          <w:rFonts w:ascii="Arial" w:eastAsia="Times New Roman" w:hAnsi="Arial" w:cs="Arial"/>
          <w:noProof/>
          <w:sz w:val="20"/>
          <w:szCs w:val="20"/>
          <w:lang w:eastAsia="es-ES"/>
        </w:rPr>
        <w:t>……………..</w:t>
      </w:r>
      <w:r w:rsidRPr="00171090">
        <w:rPr>
          <w:rFonts w:ascii="Arial" w:eastAsia="Times New Roman" w:hAnsi="Arial" w:cs="Arial"/>
          <w:noProof/>
          <w:sz w:val="20"/>
          <w:szCs w:val="20"/>
          <w:lang w:eastAsia="es-ES"/>
        </w:rPr>
        <w:t>……….…</w:t>
      </w:r>
      <w:r w:rsidR="00171090">
        <w:rPr>
          <w:rFonts w:ascii="Arial" w:eastAsia="Times New Roman" w:hAnsi="Arial" w:cs="Arial"/>
          <w:noProof/>
          <w:sz w:val="20"/>
          <w:szCs w:val="20"/>
          <w:lang w:eastAsia="es-ES"/>
        </w:rPr>
        <w:t>……..</w:t>
      </w:r>
      <w:r w:rsidRPr="00171090">
        <w:rPr>
          <w:rFonts w:ascii="Arial" w:eastAsia="Times New Roman" w:hAnsi="Arial" w:cs="Arial"/>
          <w:noProof/>
          <w:sz w:val="20"/>
          <w:szCs w:val="20"/>
          <w:lang w:eastAsia="es-ES"/>
        </w:rPr>
        <w:t>…</w:t>
      </w:r>
      <w:r w:rsidR="00A92A72">
        <w:rPr>
          <w:rFonts w:ascii="Arial" w:eastAsia="Times New Roman" w:hAnsi="Arial" w:cs="Arial"/>
          <w:noProof/>
          <w:sz w:val="20"/>
          <w:szCs w:val="20"/>
          <w:lang w:eastAsia="es-ES"/>
        </w:rPr>
        <w:t>..</w:t>
      </w:r>
      <w:r w:rsidR="00171090">
        <w:rPr>
          <w:rFonts w:ascii="Arial" w:eastAsia="Times New Roman" w:hAnsi="Arial" w:cs="Arial"/>
          <w:noProof/>
          <w:sz w:val="20"/>
          <w:szCs w:val="20"/>
          <w:lang w:eastAsia="es-ES"/>
        </w:rPr>
        <w:t>…..</w:t>
      </w:r>
      <w:r w:rsidRPr="00171090">
        <w:rPr>
          <w:rFonts w:ascii="Arial" w:eastAsia="Times New Roman" w:hAnsi="Arial" w:cs="Arial"/>
          <w:noProof/>
          <w:sz w:val="20"/>
          <w:szCs w:val="20"/>
          <w:lang w:eastAsia="es-ES"/>
        </w:rPr>
        <w:t>..</w:t>
      </w:r>
      <w:r w:rsidR="00CA40AC" w:rsidRPr="00171090">
        <w:rPr>
          <w:rFonts w:ascii="Arial" w:eastAsia="Times New Roman" w:hAnsi="Arial" w:cs="Arial"/>
          <w:noProof/>
          <w:sz w:val="20"/>
          <w:szCs w:val="20"/>
          <w:lang w:eastAsia="es-ES"/>
        </w:rPr>
        <w:t>29</w:t>
      </w:r>
    </w:p>
    <w:p w:rsidR="00A92A72" w:rsidRDefault="00A92A72"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b/>
          <w:noProof/>
          <w:sz w:val="20"/>
          <w:szCs w:val="20"/>
          <w:u w:val="single"/>
          <w:lang w:val="es-MX" w:eastAsia="es-ES"/>
        </w:rPr>
      </w:pPr>
    </w:p>
    <w:p w:rsidR="00B90AAE" w:rsidRPr="00171090" w:rsidRDefault="00B90AA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b/>
          <w:noProof/>
          <w:sz w:val="20"/>
          <w:szCs w:val="20"/>
          <w:u w:val="single"/>
          <w:lang w:val="es-MX" w:eastAsia="es-ES"/>
        </w:rPr>
      </w:pPr>
      <w:r w:rsidRPr="00171090">
        <w:rPr>
          <w:rFonts w:ascii="Arial" w:eastAsia="Times New Roman" w:hAnsi="Arial" w:cs="Arial"/>
          <w:b/>
          <w:noProof/>
          <w:sz w:val="20"/>
          <w:szCs w:val="20"/>
          <w:u w:val="single"/>
          <w:lang w:val="es-MX" w:eastAsia="es-ES"/>
        </w:rPr>
        <w:t>FORMULARIO N° 17</w:t>
      </w:r>
      <w:r w:rsidR="00A92A72">
        <w:rPr>
          <w:rFonts w:ascii="Arial" w:eastAsia="Times New Roman" w:hAnsi="Arial" w:cs="Arial"/>
          <w:b/>
          <w:noProof/>
          <w:sz w:val="20"/>
          <w:szCs w:val="20"/>
          <w:u w:val="single"/>
          <w:lang w:val="es-MX" w:eastAsia="es-ES"/>
        </w:rPr>
        <w:t>..</w:t>
      </w:r>
    </w:p>
    <w:p w:rsidR="00B90AAE" w:rsidRPr="00171090" w:rsidRDefault="00B90AAE" w:rsidP="00FC5E3D">
      <w:pPr>
        <w:widowControl w:val="0"/>
        <w:tabs>
          <w:tab w:val="right" w:leader="dot" w:pos="9639"/>
        </w:tabs>
        <w:adjustRightInd w:val="0"/>
        <w:spacing w:after="0" w:line="360" w:lineRule="atLeast"/>
        <w:ind w:left="709" w:hanging="567"/>
        <w:jc w:val="both"/>
        <w:textAlignment w:val="baseline"/>
        <w:rPr>
          <w:rFonts w:ascii="Arial" w:eastAsia="Times New Roman" w:hAnsi="Arial" w:cs="Arial"/>
          <w:noProof/>
          <w:sz w:val="20"/>
          <w:szCs w:val="20"/>
          <w:lang w:eastAsia="es-ES"/>
        </w:rPr>
      </w:pPr>
      <w:r w:rsidRPr="00171090">
        <w:rPr>
          <w:rFonts w:ascii="Arial" w:eastAsia="Times New Roman" w:hAnsi="Arial" w:cs="Arial"/>
          <w:noProof/>
          <w:sz w:val="20"/>
          <w:szCs w:val="20"/>
          <w:lang w:eastAsia="es-ES"/>
        </w:rPr>
        <w:t>Programa de Inversión del Anticipo…………………………………………………</w:t>
      </w:r>
      <w:r w:rsidR="00257DA4" w:rsidRPr="00171090">
        <w:rPr>
          <w:rFonts w:ascii="Arial" w:eastAsia="Times New Roman" w:hAnsi="Arial" w:cs="Arial"/>
          <w:noProof/>
          <w:sz w:val="20"/>
          <w:szCs w:val="20"/>
          <w:lang w:eastAsia="es-ES"/>
        </w:rPr>
        <w:t>……………</w:t>
      </w:r>
      <w:r w:rsidR="00171090">
        <w:rPr>
          <w:rFonts w:ascii="Arial" w:eastAsia="Times New Roman" w:hAnsi="Arial" w:cs="Arial"/>
          <w:noProof/>
          <w:sz w:val="20"/>
          <w:szCs w:val="20"/>
          <w:lang w:eastAsia="es-ES"/>
        </w:rPr>
        <w:t>………….</w:t>
      </w:r>
      <w:r w:rsidRPr="00171090">
        <w:rPr>
          <w:rFonts w:ascii="Arial" w:eastAsia="Times New Roman" w:hAnsi="Arial" w:cs="Arial"/>
          <w:noProof/>
          <w:sz w:val="20"/>
          <w:szCs w:val="20"/>
          <w:lang w:eastAsia="es-ES"/>
        </w:rPr>
        <w:t>…</w:t>
      </w:r>
      <w:r w:rsidR="009E5B5D" w:rsidRPr="00171090">
        <w:rPr>
          <w:rFonts w:ascii="Arial" w:eastAsia="Times New Roman" w:hAnsi="Arial" w:cs="Arial"/>
          <w:noProof/>
          <w:sz w:val="20"/>
          <w:szCs w:val="20"/>
          <w:lang w:eastAsia="es-ES"/>
        </w:rPr>
        <w:t>30</w:t>
      </w:r>
    </w:p>
    <w:p w:rsidR="00B90AAE" w:rsidRPr="00171090" w:rsidRDefault="00B90AA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b/>
          <w:noProof/>
          <w:sz w:val="20"/>
          <w:szCs w:val="20"/>
          <w:u w:val="single"/>
          <w:lang w:val="es-MX" w:eastAsia="es-ES"/>
        </w:rPr>
      </w:pPr>
      <w:r w:rsidRPr="00171090">
        <w:rPr>
          <w:rFonts w:ascii="Arial" w:eastAsia="Times New Roman" w:hAnsi="Arial" w:cs="Arial"/>
          <w:b/>
          <w:noProof/>
          <w:sz w:val="20"/>
          <w:szCs w:val="20"/>
          <w:u w:val="single"/>
          <w:lang w:val="es-MX" w:eastAsia="es-ES"/>
        </w:rPr>
        <w:t>FORMULARIO N° 18</w:t>
      </w:r>
    </w:p>
    <w:p w:rsidR="009E5B5D" w:rsidRPr="00171090" w:rsidRDefault="00B90AAE" w:rsidP="00FC5E3D">
      <w:pPr>
        <w:keepNext/>
        <w:keepLines/>
        <w:widowControl w:val="0"/>
        <w:tabs>
          <w:tab w:val="right" w:leader="dot" w:pos="9639"/>
        </w:tabs>
        <w:adjustRightInd w:val="0"/>
        <w:spacing w:after="0" w:line="360" w:lineRule="atLeast"/>
        <w:ind w:left="709" w:hanging="567"/>
        <w:jc w:val="both"/>
        <w:textAlignment w:val="baseline"/>
        <w:outlineLvl w:val="1"/>
        <w:rPr>
          <w:rFonts w:ascii="Arial" w:eastAsia="Times New Roman" w:hAnsi="Arial" w:cs="Arial"/>
          <w:noProof/>
          <w:sz w:val="20"/>
          <w:szCs w:val="20"/>
          <w:lang w:eastAsia="es-ES"/>
        </w:rPr>
      </w:pPr>
      <w:r w:rsidRPr="00171090">
        <w:rPr>
          <w:rFonts w:ascii="Arial" w:eastAsia="Times New Roman" w:hAnsi="Arial" w:cs="Arial"/>
          <w:noProof/>
          <w:sz w:val="20"/>
          <w:szCs w:val="20"/>
          <w:lang w:eastAsia="es-ES"/>
        </w:rPr>
        <w:t>Garantía de Cumplimiento de Contrato……………………………………………</w:t>
      </w:r>
      <w:r w:rsidR="00257DA4" w:rsidRPr="00171090">
        <w:rPr>
          <w:rFonts w:ascii="Arial" w:eastAsia="Times New Roman" w:hAnsi="Arial" w:cs="Arial"/>
          <w:noProof/>
          <w:sz w:val="20"/>
          <w:szCs w:val="20"/>
          <w:lang w:eastAsia="es-ES"/>
        </w:rPr>
        <w:t>……………</w:t>
      </w:r>
      <w:r w:rsidR="00171090">
        <w:rPr>
          <w:rFonts w:ascii="Arial" w:eastAsia="Times New Roman" w:hAnsi="Arial" w:cs="Arial"/>
          <w:noProof/>
          <w:sz w:val="20"/>
          <w:szCs w:val="20"/>
          <w:lang w:eastAsia="es-ES"/>
        </w:rPr>
        <w:t>………….</w:t>
      </w:r>
      <w:r w:rsidR="00257DA4" w:rsidRPr="00171090">
        <w:rPr>
          <w:rFonts w:ascii="Arial" w:eastAsia="Times New Roman" w:hAnsi="Arial" w:cs="Arial"/>
          <w:noProof/>
          <w:sz w:val="20"/>
          <w:szCs w:val="20"/>
          <w:lang w:eastAsia="es-ES"/>
        </w:rPr>
        <w:t>.</w:t>
      </w:r>
      <w:r w:rsidRPr="00171090">
        <w:rPr>
          <w:rFonts w:ascii="Arial" w:eastAsia="Times New Roman" w:hAnsi="Arial" w:cs="Arial"/>
          <w:noProof/>
          <w:sz w:val="20"/>
          <w:szCs w:val="20"/>
          <w:lang w:eastAsia="es-ES"/>
        </w:rPr>
        <w:t>....</w:t>
      </w:r>
      <w:r w:rsidR="009E5B5D" w:rsidRPr="00171090">
        <w:rPr>
          <w:rFonts w:ascii="Arial" w:eastAsia="Times New Roman" w:hAnsi="Arial" w:cs="Arial"/>
          <w:noProof/>
          <w:sz w:val="20"/>
          <w:szCs w:val="20"/>
          <w:lang w:eastAsia="es-ES"/>
        </w:rPr>
        <w:t>31</w:t>
      </w:r>
    </w:p>
    <w:p w:rsidR="009E5B5D" w:rsidRPr="00171090" w:rsidRDefault="009E5B5D" w:rsidP="009E5B5D">
      <w:pPr>
        <w:widowControl w:val="0"/>
        <w:tabs>
          <w:tab w:val="right" w:leader="dot" w:pos="9639"/>
        </w:tabs>
        <w:adjustRightInd w:val="0"/>
        <w:spacing w:after="0" w:line="360" w:lineRule="atLeast"/>
        <w:ind w:hanging="567"/>
        <w:jc w:val="both"/>
        <w:textAlignment w:val="baseline"/>
        <w:rPr>
          <w:rFonts w:ascii="Arial" w:eastAsia="Times New Roman" w:hAnsi="Arial" w:cs="Arial"/>
          <w:b/>
          <w:noProof/>
          <w:sz w:val="20"/>
          <w:szCs w:val="20"/>
          <w:u w:val="single"/>
          <w:lang w:val="es-MX" w:eastAsia="es-ES"/>
        </w:rPr>
      </w:pPr>
      <w:r w:rsidRPr="00171090">
        <w:rPr>
          <w:rFonts w:ascii="Arial" w:eastAsia="Times New Roman" w:hAnsi="Arial" w:cs="Arial"/>
          <w:b/>
          <w:noProof/>
          <w:sz w:val="20"/>
          <w:szCs w:val="20"/>
          <w:u w:val="single"/>
          <w:lang w:val="es-MX" w:eastAsia="es-ES"/>
        </w:rPr>
        <w:t>FORMULARIO N° 19</w:t>
      </w:r>
    </w:p>
    <w:p w:rsidR="009E5B5D" w:rsidRPr="00171090" w:rsidRDefault="009E5B5D" w:rsidP="009E5B5D">
      <w:pPr>
        <w:keepNext/>
        <w:keepLines/>
        <w:widowControl w:val="0"/>
        <w:tabs>
          <w:tab w:val="right" w:leader="dot" w:pos="9639"/>
        </w:tabs>
        <w:adjustRightInd w:val="0"/>
        <w:spacing w:after="0" w:line="360" w:lineRule="atLeast"/>
        <w:ind w:left="709" w:hanging="567"/>
        <w:jc w:val="both"/>
        <w:textAlignment w:val="baseline"/>
        <w:outlineLvl w:val="1"/>
        <w:rPr>
          <w:rFonts w:ascii="Arial" w:eastAsia="Times New Roman" w:hAnsi="Arial" w:cs="Arial"/>
          <w:noProof/>
          <w:sz w:val="20"/>
          <w:szCs w:val="20"/>
          <w:lang w:eastAsia="es-ES"/>
        </w:rPr>
      </w:pPr>
      <w:r w:rsidRPr="00171090">
        <w:rPr>
          <w:rFonts w:ascii="Arial" w:eastAsia="Times New Roman" w:hAnsi="Arial" w:cs="Arial"/>
          <w:noProof/>
          <w:sz w:val="20"/>
          <w:szCs w:val="20"/>
          <w:lang w:eastAsia="es-ES"/>
        </w:rPr>
        <w:t>Modelo de Intención de Consorciamiento………………………………………</w:t>
      </w:r>
      <w:r w:rsidR="00257DA4" w:rsidRPr="00171090">
        <w:rPr>
          <w:rFonts w:ascii="Arial" w:eastAsia="Times New Roman" w:hAnsi="Arial" w:cs="Arial"/>
          <w:noProof/>
          <w:sz w:val="20"/>
          <w:szCs w:val="20"/>
          <w:lang w:eastAsia="es-ES"/>
        </w:rPr>
        <w:t>……………</w:t>
      </w:r>
      <w:r w:rsidR="00171090">
        <w:rPr>
          <w:rFonts w:ascii="Arial" w:eastAsia="Times New Roman" w:hAnsi="Arial" w:cs="Arial"/>
          <w:noProof/>
          <w:sz w:val="20"/>
          <w:szCs w:val="20"/>
          <w:lang w:eastAsia="es-ES"/>
        </w:rPr>
        <w:t>………</w:t>
      </w:r>
      <w:r w:rsidR="00257DA4" w:rsidRPr="00171090">
        <w:rPr>
          <w:rFonts w:ascii="Arial" w:eastAsia="Times New Roman" w:hAnsi="Arial" w:cs="Arial"/>
          <w:noProof/>
          <w:sz w:val="20"/>
          <w:szCs w:val="20"/>
          <w:lang w:eastAsia="es-ES"/>
        </w:rPr>
        <w:t>…</w:t>
      </w:r>
      <w:r w:rsidR="00171090">
        <w:rPr>
          <w:rFonts w:ascii="Arial" w:eastAsia="Times New Roman" w:hAnsi="Arial" w:cs="Arial"/>
          <w:noProof/>
          <w:sz w:val="20"/>
          <w:szCs w:val="20"/>
          <w:lang w:eastAsia="es-ES"/>
        </w:rPr>
        <w:t>….</w:t>
      </w:r>
      <w:r w:rsidR="00257DA4" w:rsidRPr="00171090">
        <w:rPr>
          <w:rFonts w:ascii="Arial" w:eastAsia="Times New Roman" w:hAnsi="Arial" w:cs="Arial"/>
          <w:noProof/>
          <w:sz w:val="20"/>
          <w:szCs w:val="20"/>
          <w:lang w:eastAsia="es-ES"/>
        </w:rPr>
        <w:t>.</w:t>
      </w:r>
      <w:r w:rsidRPr="00171090">
        <w:rPr>
          <w:rFonts w:ascii="Arial" w:eastAsia="Times New Roman" w:hAnsi="Arial" w:cs="Arial"/>
          <w:noProof/>
          <w:sz w:val="20"/>
          <w:szCs w:val="20"/>
          <w:lang w:eastAsia="es-ES"/>
        </w:rPr>
        <w:t>....3</w:t>
      </w:r>
      <w:r w:rsidR="00CA40AC" w:rsidRPr="00171090">
        <w:rPr>
          <w:rFonts w:ascii="Arial" w:eastAsia="Times New Roman" w:hAnsi="Arial" w:cs="Arial"/>
          <w:noProof/>
          <w:sz w:val="20"/>
          <w:szCs w:val="20"/>
          <w:lang w:eastAsia="es-ES"/>
        </w:rPr>
        <w:t>2</w:t>
      </w:r>
    </w:p>
    <w:p w:rsidR="00B90AAE" w:rsidRPr="000B218B" w:rsidRDefault="00B90AAE" w:rsidP="009E5B5D">
      <w:pPr>
        <w:keepNext/>
        <w:keepLines/>
        <w:widowControl w:val="0"/>
        <w:tabs>
          <w:tab w:val="right" w:leader="dot" w:pos="9639"/>
        </w:tabs>
        <w:adjustRightInd w:val="0"/>
        <w:spacing w:after="0" w:line="360" w:lineRule="atLeast"/>
        <w:ind w:left="142"/>
        <w:textAlignment w:val="baseline"/>
        <w:outlineLvl w:val="1"/>
        <w:rPr>
          <w:rFonts w:ascii="Arial" w:eastAsia="Times New Roman" w:hAnsi="Arial" w:cs="Arial"/>
          <w:noProof/>
          <w:sz w:val="24"/>
          <w:szCs w:val="20"/>
          <w:lang w:eastAsia="es-ES"/>
        </w:rPr>
      </w:pPr>
    </w:p>
    <w:p w:rsidR="00B90AAE" w:rsidRDefault="00B90AA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2820DE" w:rsidRDefault="002820DE" w:rsidP="00FC5E3D">
      <w:pPr>
        <w:widowControl w:val="0"/>
        <w:tabs>
          <w:tab w:val="right" w:leader="dot" w:pos="9639"/>
        </w:tabs>
        <w:adjustRightInd w:val="0"/>
        <w:spacing w:after="0" w:line="360" w:lineRule="atLeast"/>
        <w:ind w:hanging="567"/>
        <w:jc w:val="both"/>
        <w:textAlignment w:val="baseline"/>
        <w:rPr>
          <w:rFonts w:ascii="Arial" w:eastAsia="Times New Roman" w:hAnsi="Arial" w:cs="Arial"/>
          <w:sz w:val="24"/>
          <w:szCs w:val="20"/>
          <w:lang w:eastAsia="es-ES"/>
        </w:rPr>
      </w:pPr>
    </w:p>
    <w:p w:rsidR="00B90AAE" w:rsidRPr="000B218B" w:rsidRDefault="00B90AAE" w:rsidP="003C6F23">
      <w:pPr>
        <w:keepNext/>
        <w:keepLines/>
        <w:widowControl w:val="0"/>
        <w:shd w:val="clear" w:color="auto" w:fill="000000"/>
        <w:adjustRightInd w:val="0"/>
        <w:spacing w:before="480" w:after="0" w:line="360" w:lineRule="atLeast"/>
        <w:ind w:hanging="567"/>
        <w:jc w:val="center"/>
        <w:textAlignment w:val="baseline"/>
        <w:outlineLvl w:val="0"/>
        <w:rPr>
          <w:rFonts w:ascii="Arial" w:eastAsia="Times New Roman" w:hAnsi="Arial" w:cs="Arial"/>
          <w:b/>
          <w:bCs/>
          <w:sz w:val="28"/>
          <w:szCs w:val="28"/>
          <w:lang w:val="es-MX" w:eastAsia="es-ES"/>
        </w:rPr>
      </w:pP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val="es-MX" w:eastAsia="es-ES"/>
        </w:rPr>
        <w:instrText xml:space="preserve"> XE "FORMULARIO Nº 1" </w:instrText>
      </w:r>
      <w:r w:rsidRPr="00817AB5">
        <w:rPr>
          <w:rFonts w:ascii="Arial" w:eastAsia="Times New Roman" w:hAnsi="Arial" w:cs="Arial"/>
          <w:b/>
          <w:bCs/>
          <w:sz w:val="28"/>
          <w:szCs w:val="28"/>
          <w:lang w:val="es-MX" w:eastAsia="es-ES"/>
        </w:rPr>
        <w:fldChar w:fldCharType="end"/>
      </w:r>
      <w:bookmarkStart w:id="1" w:name="_Toc286311384"/>
      <w:bookmarkStart w:id="2" w:name="_Toc286312089"/>
      <w:bookmarkStart w:id="3" w:name="_Toc286313309"/>
      <w:r w:rsidRPr="000B218B">
        <w:rPr>
          <w:rFonts w:ascii="Arial" w:eastAsia="Times New Roman" w:hAnsi="Arial" w:cs="Arial"/>
          <w:b/>
          <w:bCs/>
          <w:sz w:val="28"/>
          <w:szCs w:val="28"/>
          <w:lang w:val="es-MX" w:eastAsia="es-ES"/>
        </w:rPr>
        <w:t>FORMULARIO N° 1</w:t>
      </w:r>
      <w:bookmarkEnd w:id="1"/>
      <w:bookmarkEnd w:id="2"/>
      <w:bookmarkEnd w:id="3"/>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val="es-MX" w:eastAsia="es-ES"/>
        </w:rPr>
        <w:instrText xml:space="preserve"> XE "Formulario N° 1"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val="es-MX" w:eastAsia="es-ES"/>
        </w:rPr>
      </w:pPr>
      <w:bookmarkStart w:id="4" w:name="_Toc286311385"/>
      <w:bookmarkStart w:id="5" w:name="_Toc286312090"/>
      <w:bookmarkStart w:id="6" w:name="_Toc286313310"/>
      <w:r w:rsidRPr="000B218B">
        <w:rPr>
          <w:rFonts w:ascii="Arial" w:eastAsia="Times New Roman" w:hAnsi="Arial" w:cs="Arial"/>
          <w:b/>
          <w:bCs/>
          <w:sz w:val="28"/>
          <w:szCs w:val="26"/>
          <w:lang w:val="es-MX" w:eastAsia="es-ES"/>
        </w:rPr>
        <w:t>Formulario de Oferta</w:t>
      </w:r>
      <w:bookmarkEnd w:id="4"/>
      <w:bookmarkEnd w:id="5"/>
      <w:bookmarkEnd w:id="6"/>
      <w:r w:rsidRPr="00817AB5">
        <w:rPr>
          <w:rFonts w:ascii="Arial" w:eastAsia="Times New Roman" w:hAnsi="Arial" w:cs="Arial"/>
          <w:b/>
          <w:bCs/>
          <w:sz w:val="28"/>
          <w:szCs w:val="26"/>
          <w:lang w:val="es-MX" w:eastAsia="es-ES"/>
        </w:rPr>
        <w:fldChar w:fldCharType="begin"/>
      </w:r>
      <w:r w:rsidRPr="000B218B">
        <w:rPr>
          <w:rFonts w:ascii="Arial" w:eastAsia="Times New Roman" w:hAnsi="Arial" w:cs="Arial"/>
          <w:b/>
          <w:bCs/>
          <w:sz w:val="28"/>
          <w:szCs w:val="26"/>
          <w:lang w:val="es-MX" w:eastAsia="es-ES"/>
        </w:rPr>
        <w:instrText xml:space="preserve"> XE "Formulario de Oferta" </w:instrText>
      </w:r>
      <w:r w:rsidRPr="00817AB5">
        <w:rPr>
          <w:rFonts w:ascii="Arial" w:eastAsia="Times New Roman" w:hAnsi="Arial" w:cs="Arial"/>
          <w:b/>
          <w:bCs/>
          <w:sz w:val="28"/>
          <w:szCs w:val="26"/>
          <w:lang w:val="es-MX" w:eastAsia="es-ES"/>
        </w:rPr>
        <w:fldChar w:fldCharType="end"/>
      </w:r>
    </w:p>
    <w:p w:rsidR="00B90AAE" w:rsidRPr="002341EB" w:rsidRDefault="00B90AAE" w:rsidP="00B90AAE">
      <w:pPr>
        <w:widowControl w:val="0"/>
        <w:tabs>
          <w:tab w:val="right" w:leader="dot" w:pos="8820"/>
        </w:tabs>
        <w:adjustRightInd w:val="0"/>
        <w:spacing w:before="240" w:after="240" w:line="240" w:lineRule="auto"/>
        <w:jc w:val="both"/>
        <w:textAlignment w:val="baseline"/>
        <w:rPr>
          <w:rFonts w:ascii="Arial" w:eastAsia="Times New Roman" w:hAnsi="Arial" w:cs="Arial"/>
          <w:i/>
          <w:iCs/>
          <w:sz w:val="24"/>
          <w:szCs w:val="24"/>
          <w:lang w:val="es-MX"/>
        </w:rPr>
      </w:pPr>
      <w:r w:rsidRPr="00A92A72">
        <w:rPr>
          <w:rFonts w:ascii="Arial" w:eastAsia="Times New Roman" w:hAnsi="Arial" w:cs="Arial"/>
          <w:i/>
          <w:iCs/>
          <w:sz w:val="24"/>
          <w:szCs w:val="24"/>
          <w:lang w:val="es-MX"/>
        </w:rPr>
        <w:t xml:space="preserve">[El </w:t>
      </w:r>
      <w:r w:rsidRPr="002341EB">
        <w:rPr>
          <w:rFonts w:ascii="Arial" w:eastAsia="Times New Roman" w:hAnsi="Arial" w:cs="Arial"/>
          <w:i/>
          <w:iCs/>
          <w:sz w:val="24"/>
          <w:szCs w:val="24"/>
          <w:lang w:val="es-MX"/>
        </w:rPr>
        <w:t xml:space="preserve">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B90AAE" w:rsidRPr="000B218B" w:rsidRDefault="00B90AAE" w:rsidP="00B90AAE">
      <w:pPr>
        <w:widowControl w:val="0"/>
        <w:tabs>
          <w:tab w:val="right" w:pos="9720"/>
        </w:tabs>
        <w:adjustRightInd w:val="0"/>
        <w:spacing w:after="0" w:line="360" w:lineRule="atLeast"/>
        <w:ind w:left="5760"/>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Fecha</w:t>
      </w:r>
      <w:r w:rsidR="00D874A4" w:rsidRPr="000B218B">
        <w:rPr>
          <w:rFonts w:ascii="Arial" w:eastAsia="Times New Roman" w:hAnsi="Arial" w:cs="Arial"/>
          <w:sz w:val="24"/>
          <w:szCs w:val="24"/>
          <w:lang w:eastAsia="es-ES"/>
        </w:rPr>
        <w:t>:</w:t>
      </w:r>
      <w:r w:rsidR="00D874A4">
        <w:rPr>
          <w:rFonts w:ascii="Arial" w:eastAsia="Times New Roman" w:hAnsi="Arial" w:cs="Arial"/>
          <w:sz w:val="24"/>
          <w:szCs w:val="24"/>
          <w:lang w:eastAsia="es-ES"/>
        </w:rPr>
        <w:t xml:space="preserve"> _______________________</w:t>
      </w:r>
      <w:r w:rsidRPr="000B218B">
        <w:rPr>
          <w:rFonts w:ascii="Arial" w:eastAsia="Times New Roman" w:hAnsi="Arial" w:cs="Arial"/>
          <w:sz w:val="24"/>
          <w:szCs w:val="24"/>
          <w:lang w:eastAsia="es-ES"/>
        </w:rPr>
        <w:t xml:space="preserve"> </w:t>
      </w:r>
    </w:p>
    <w:p w:rsidR="00B90AAE" w:rsidRPr="00817AB5" w:rsidRDefault="000B218B" w:rsidP="00446FD1">
      <w:pPr>
        <w:widowControl w:val="0"/>
        <w:tabs>
          <w:tab w:val="right" w:pos="9720"/>
        </w:tabs>
        <w:adjustRightInd w:val="0"/>
        <w:spacing w:after="0" w:line="360" w:lineRule="atLeast"/>
        <w:ind w:left="5760"/>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ID </w:t>
      </w:r>
      <w:r w:rsidR="00064EA0">
        <w:rPr>
          <w:rFonts w:ascii="Arial" w:eastAsia="Times New Roman" w:hAnsi="Arial" w:cs="Arial"/>
          <w:sz w:val="24"/>
          <w:szCs w:val="24"/>
          <w:lang w:eastAsia="es-ES"/>
        </w:rPr>
        <w:t xml:space="preserve">SBE </w:t>
      </w:r>
      <w:r w:rsidR="00B90AAE" w:rsidRPr="000B218B">
        <w:rPr>
          <w:rFonts w:ascii="Arial" w:eastAsia="Times New Roman" w:hAnsi="Arial" w:cs="Arial"/>
          <w:sz w:val="24"/>
          <w:szCs w:val="24"/>
          <w:lang w:eastAsia="es-ES"/>
        </w:rPr>
        <w:t xml:space="preserve">No.: </w:t>
      </w:r>
      <w:r w:rsidR="00446FD1">
        <w:rPr>
          <w:rFonts w:ascii="Arial" w:eastAsia="Times New Roman" w:hAnsi="Arial" w:cs="Arial"/>
          <w:sz w:val="24"/>
          <w:szCs w:val="24"/>
          <w:lang w:eastAsia="es-ES"/>
        </w:rPr>
        <w:t>315.021</w:t>
      </w: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bookmarkStart w:id="7" w:name="_Toc286249546"/>
      <w:bookmarkStart w:id="8" w:name="_Toc286311386"/>
      <w:bookmarkStart w:id="9" w:name="_Toc286312091"/>
      <w:r w:rsidRPr="00817AB5">
        <w:rPr>
          <w:rFonts w:ascii="Arial" w:eastAsia="Times New Roman" w:hAnsi="Arial" w:cs="Arial"/>
          <w:sz w:val="24"/>
          <w:szCs w:val="24"/>
          <w:lang w:eastAsia="es-ES"/>
        </w:rPr>
        <w:t>A</w:t>
      </w:r>
      <w:r w:rsidR="00D874A4" w:rsidRPr="000B218B">
        <w:rPr>
          <w:rFonts w:ascii="Arial" w:eastAsia="Times New Roman" w:hAnsi="Arial" w:cs="Arial"/>
          <w:sz w:val="24"/>
          <w:szCs w:val="24"/>
          <w:lang w:eastAsia="es-ES"/>
        </w:rPr>
        <w:t>: _</w:t>
      </w:r>
      <w:r w:rsidRPr="00817AB5">
        <w:rPr>
          <w:rFonts w:ascii="Arial" w:eastAsia="Times New Roman" w:hAnsi="Arial" w:cs="Arial"/>
          <w:sz w:val="24"/>
          <w:szCs w:val="24"/>
          <w:lang w:eastAsia="es-ES"/>
        </w:rPr>
        <w:t>____________________________________________</w:t>
      </w:r>
      <w:r w:rsidR="00D874A4" w:rsidRPr="000B218B">
        <w:rPr>
          <w:rFonts w:ascii="Arial" w:eastAsia="Times New Roman" w:hAnsi="Arial" w:cs="Arial"/>
          <w:sz w:val="24"/>
          <w:szCs w:val="24"/>
          <w:lang w:eastAsia="es-ES"/>
        </w:rPr>
        <w:t>_</w:t>
      </w:r>
      <w:r w:rsidR="00D874A4" w:rsidRPr="000B218B">
        <w:rPr>
          <w:rFonts w:ascii="Arial" w:eastAsia="Times New Roman" w:hAnsi="Arial" w:cs="Arial"/>
          <w:i/>
          <w:sz w:val="24"/>
          <w:szCs w:val="24"/>
          <w:lang w:eastAsia="es-ES"/>
        </w:rPr>
        <w:t xml:space="preserve"> [</w:t>
      </w:r>
      <w:r w:rsidR="002919D5">
        <w:rPr>
          <w:rFonts w:ascii="Arial" w:eastAsia="Times New Roman" w:hAnsi="Arial" w:cs="Arial"/>
          <w:i/>
          <w:sz w:val="24"/>
          <w:szCs w:val="24"/>
          <w:lang w:eastAsia="es-ES"/>
        </w:rPr>
        <w:t xml:space="preserve">Entidad </w:t>
      </w:r>
      <w:r w:rsidRPr="00817AB5">
        <w:rPr>
          <w:rFonts w:ascii="Arial" w:eastAsia="Times New Roman" w:hAnsi="Arial" w:cs="Arial"/>
          <w:i/>
          <w:sz w:val="24"/>
          <w:szCs w:val="24"/>
          <w:lang w:eastAsia="es-ES"/>
        </w:rPr>
        <w:t>Convocante]</w:t>
      </w:r>
      <w:bookmarkEnd w:id="7"/>
      <w:bookmarkEnd w:id="8"/>
      <w:bookmarkEnd w:id="9"/>
      <w:r w:rsidRPr="00817AB5">
        <w:rPr>
          <w:rFonts w:ascii="Arial" w:eastAsia="Times New Roman" w:hAnsi="Arial" w:cs="Arial"/>
          <w:sz w:val="24"/>
          <w:szCs w:val="24"/>
          <w:lang w:eastAsia="es-ES"/>
        </w:rPr>
        <w:t xml:space="preserve"> </w:t>
      </w: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 xml:space="preserve">Nosotros, los suscritos, declaramos que: </w:t>
      </w:r>
    </w:p>
    <w:p w:rsidR="00B90AAE" w:rsidRPr="000B218B" w:rsidRDefault="00B90AAE" w:rsidP="00B90AAE">
      <w:pPr>
        <w:widowControl w:val="0"/>
        <w:numPr>
          <w:ilvl w:val="0"/>
          <w:numId w:val="10"/>
        </w:numPr>
        <w:adjustRightInd w:val="0"/>
        <w:spacing w:before="240" w:after="24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Hemos examinado y no tenemos objeción alguna a los Documentos de Licitación, incluyendo las </w:t>
      </w:r>
      <w:r w:rsidRPr="000B218B">
        <w:rPr>
          <w:rFonts w:ascii="Arial" w:eastAsia="Times New Roman" w:hAnsi="Arial" w:cs="Arial"/>
          <w:b/>
          <w:sz w:val="24"/>
          <w:szCs w:val="20"/>
          <w:lang w:eastAsia="es-ES"/>
        </w:rPr>
        <w:t>Instrucciones a los Oferentes (IAO) y las Condiciones Generales del Contrato (CGC)</w:t>
      </w:r>
      <w:r w:rsidRPr="000B218B">
        <w:rPr>
          <w:rFonts w:ascii="Arial" w:eastAsia="Times New Roman" w:hAnsi="Arial" w:cs="Arial"/>
          <w:sz w:val="24"/>
          <w:szCs w:val="20"/>
          <w:lang w:eastAsia="es-ES"/>
        </w:rPr>
        <w:t xml:space="preserve"> estándar aprobadas por la Dirección Nacional de Contrataciones Públicas, disponibles en el Sistema de Información de las Contrataciones, las Adendas y Aclaraciones publicadas;</w:t>
      </w:r>
    </w:p>
    <w:p w:rsidR="00B90AAE" w:rsidRPr="000B218B" w:rsidRDefault="00B90AAE" w:rsidP="00B90AAE">
      <w:pPr>
        <w:widowControl w:val="0"/>
        <w:numPr>
          <w:ilvl w:val="0"/>
          <w:numId w:val="10"/>
        </w:numPr>
        <w:adjustRightInd w:val="0"/>
        <w:spacing w:before="240" w:after="240" w:line="240" w:lineRule="auto"/>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0B218B">
        <w:rPr>
          <w:rFonts w:ascii="Arial" w:eastAsia="Times New Roman" w:hAnsi="Arial" w:cs="Arial"/>
          <w:sz w:val="24"/>
          <w:szCs w:val="20"/>
          <w:lang w:eastAsia="es-ES"/>
        </w:rPr>
        <w:t>satisfechos</w:t>
      </w:r>
      <w:r w:rsidRPr="000B218B">
        <w:rPr>
          <w:rFonts w:ascii="Arial" w:eastAsia="Times New Roman" w:hAnsi="Arial" w:cs="Arial"/>
          <w:sz w:val="24"/>
          <w:szCs w:val="24"/>
          <w:lang w:eastAsia="es-ES"/>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B90AAE" w:rsidRPr="000B218B" w:rsidRDefault="00B90AAE" w:rsidP="00B90AAE">
      <w:pPr>
        <w:widowControl w:val="0"/>
        <w:numPr>
          <w:ilvl w:val="0"/>
          <w:numId w:val="10"/>
        </w:numPr>
        <w:adjustRightInd w:val="0"/>
        <w:spacing w:before="240" w:after="240" w:line="240" w:lineRule="auto"/>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 xml:space="preserve">Nuestra firma no está comprendida en las limitaciones o prohibiciones para contratar con el Estado en general y con esta Convocante en particular, establecidas en el artículo 40 de la Ley N° 2051/03. </w:t>
      </w:r>
    </w:p>
    <w:p w:rsidR="00B90AAE" w:rsidRPr="000B218B" w:rsidRDefault="00B90AAE" w:rsidP="00B90AAE">
      <w:pPr>
        <w:widowControl w:val="0"/>
        <w:numPr>
          <w:ilvl w:val="0"/>
          <w:numId w:val="10"/>
        </w:numPr>
        <w:adjustRightInd w:val="0"/>
        <w:spacing w:before="240" w:after="240" w:line="240" w:lineRule="auto"/>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Nos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B90AAE" w:rsidRPr="000B218B" w:rsidRDefault="00B90AAE" w:rsidP="00B90AAE">
      <w:pPr>
        <w:widowControl w:val="0"/>
        <w:numPr>
          <w:ilvl w:val="0"/>
          <w:numId w:val="10"/>
        </w:numPr>
        <w:adjustRightInd w:val="0"/>
        <w:spacing w:before="240" w:after="240" w:line="240" w:lineRule="auto"/>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B90AAE" w:rsidRPr="000B218B" w:rsidRDefault="00B90AAE" w:rsidP="00B90AAE">
      <w:pPr>
        <w:widowControl w:val="0"/>
        <w:numPr>
          <w:ilvl w:val="0"/>
          <w:numId w:val="10"/>
        </w:numPr>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B90AAE" w:rsidRPr="000B218B" w:rsidRDefault="00B90AAE" w:rsidP="00B90AAE">
      <w:pPr>
        <w:widowControl w:val="0"/>
        <w:numPr>
          <w:ilvl w:val="0"/>
          <w:numId w:val="10"/>
        </w:numPr>
        <w:adjustRightInd w:val="0"/>
        <w:spacing w:before="240" w:after="240" w:line="240" w:lineRule="auto"/>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Nuestra oferta se mantendrá vigente por el períod</w:t>
      </w:r>
      <w:r w:rsidR="00D40A4F">
        <w:rPr>
          <w:rFonts w:ascii="Arial" w:eastAsia="Times New Roman" w:hAnsi="Arial" w:cs="Arial"/>
          <w:sz w:val="24"/>
          <w:szCs w:val="24"/>
          <w:lang w:eastAsia="es-ES"/>
        </w:rPr>
        <w:t>o establecido en la cláusula  22.(F)</w:t>
      </w:r>
      <w:r w:rsidRPr="000B218B">
        <w:rPr>
          <w:rFonts w:ascii="Arial" w:eastAsia="Times New Roman" w:hAnsi="Arial" w:cs="Arial"/>
          <w:sz w:val="24"/>
          <w:szCs w:val="24"/>
          <w:lang w:eastAsia="es-ES"/>
        </w:rPr>
        <w:t xml:space="preserve"> del Calendario de Eventos.  Esta oferta nos obliga y podrá ser aceptada en cualquier momento hasta antes del término de dicho período;</w:t>
      </w:r>
    </w:p>
    <w:p w:rsidR="00B90AAE" w:rsidRPr="000B218B" w:rsidRDefault="00B90AAE" w:rsidP="00B90AAE">
      <w:pPr>
        <w:widowControl w:val="0"/>
        <w:numPr>
          <w:ilvl w:val="0"/>
          <w:numId w:val="10"/>
        </w:numPr>
        <w:adjustRightInd w:val="0"/>
        <w:spacing w:before="240" w:after="240" w:line="240" w:lineRule="auto"/>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Entendemos que esta oferta, junto con su aceptación por escrito que se encuentra incluida en la notificación de adjudicación, constituirán una obligación contractual, hasta la preparación y ejecución del Contrato formal;</w:t>
      </w:r>
      <w:r w:rsidRPr="000B218B">
        <w:rPr>
          <w:rFonts w:ascii="Arial" w:eastAsia="Times New Roman" w:hAnsi="Arial" w:cs="Arial"/>
          <w:sz w:val="24"/>
          <w:szCs w:val="24"/>
          <w:lang w:eastAsia="es-ES"/>
        </w:rPr>
        <w:tab/>
      </w:r>
    </w:p>
    <w:p w:rsidR="00B90AAE" w:rsidRPr="000B218B" w:rsidRDefault="00B90AAE" w:rsidP="00B90AAE">
      <w:pPr>
        <w:widowControl w:val="0"/>
        <w:numPr>
          <w:ilvl w:val="0"/>
          <w:numId w:val="10"/>
        </w:numPr>
        <w:adjustRightInd w:val="0"/>
        <w:spacing w:before="240" w:after="240" w:line="240" w:lineRule="auto"/>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Entendemos que la Convocante tiene el derecho de cancelar o declarar desierta la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220103" w:rsidRPr="002919D5" w:rsidRDefault="00B90AAE" w:rsidP="002919D5">
      <w:pPr>
        <w:pStyle w:val="Prrafodelista"/>
        <w:numPr>
          <w:ilvl w:val="0"/>
          <w:numId w:val="10"/>
        </w:numPr>
        <w:jc w:val="both"/>
        <w:rPr>
          <w:rFonts w:ascii="Arial" w:hAnsi="Arial" w:cs="Arial"/>
          <w:i/>
          <w:sz w:val="24"/>
          <w:szCs w:val="24"/>
          <w:lang w:val="es-MX"/>
        </w:rPr>
      </w:pPr>
      <w:r w:rsidRPr="002919D5">
        <w:rPr>
          <w:rFonts w:ascii="Arial" w:hAnsi="Arial" w:cs="Arial"/>
          <w:sz w:val="24"/>
          <w:szCs w:val="24"/>
          <w:lang w:eastAsia="es-ES"/>
        </w:rPr>
        <w:t xml:space="preserve">En las condiciones requeridas en los documentos de este procedimiento de Licitación Pública Nacional, ofrecemos realizar los trabajos cuya descripción y precios unitarios y totales,  incluidos los tributos o gravámenes que correspondieran, se indican en la planilla siguiente: </w:t>
      </w:r>
      <w:r w:rsidR="00220103" w:rsidRPr="002919D5">
        <w:rPr>
          <w:rFonts w:ascii="Arial" w:hAnsi="Arial" w:cs="Arial"/>
          <w:i/>
          <w:sz w:val="24"/>
          <w:szCs w:val="24"/>
          <w:lang w:val="es-MX"/>
        </w:rPr>
        <w:t>[El formulario de lista de precios deberá ser descargado en el formato Excel del SICP, completada y firmada para ser adjuntada al presente formulario de oferta, pues la misma forma parte integra de su oferta]</w:t>
      </w:r>
    </w:p>
    <w:p w:rsidR="00220103" w:rsidRPr="002919D5" w:rsidRDefault="00220103" w:rsidP="00817AB5">
      <w:pPr>
        <w:spacing w:after="0" w:line="240" w:lineRule="auto"/>
        <w:ind w:left="360"/>
        <w:jc w:val="both"/>
        <w:rPr>
          <w:rFonts w:ascii="Arial" w:eastAsia="Times New Roman" w:hAnsi="Arial" w:cs="Arial"/>
          <w:sz w:val="24"/>
          <w:szCs w:val="24"/>
          <w:lang w:eastAsia="es-ES"/>
        </w:rPr>
      </w:pPr>
    </w:p>
    <w:p w:rsidR="00220103" w:rsidRPr="00220103" w:rsidRDefault="00220103" w:rsidP="00817AB5">
      <w:pPr>
        <w:spacing w:after="0" w:line="240" w:lineRule="auto"/>
        <w:ind w:left="360"/>
        <w:jc w:val="both"/>
        <w:rPr>
          <w:rFonts w:ascii="Arial" w:eastAsia="Times New Roman" w:hAnsi="Arial" w:cs="Arial"/>
          <w:i/>
          <w:color w:val="FF0000"/>
          <w:sz w:val="24"/>
          <w:szCs w:val="24"/>
          <w:lang w:val="es-MX"/>
        </w:rPr>
      </w:pPr>
    </w:p>
    <w:p w:rsidR="00220103" w:rsidRPr="00220103" w:rsidRDefault="00B90AAE" w:rsidP="00220103">
      <w:pPr>
        <w:suppressAutoHyphens/>
        <w:rPr>
          <w:rFonts w:ascii="Arial" w:eastAsia="Times New Roman" w:hAnsi="Arial" w:cs="Arial"/>
          <w:sz w:val="24"/>
          <w:szCs w:val="24"/>
          <w:lang w:val="es-MX"/>
        </w:rPr>
      </w:pPr>
      <w:r w:rsidRPr="00220103">
        <w:rPr>
          <w:rFonts w:ascii="Arial" w:eastAsia="Times New Roman" w:hAnsi="Arial" w:cs="Arial"/>
          <w:sz w:val="24"/>
          <w:szCs w:val="24"/>
          <w:lang w:eastAsia="es-ES"/>
        </w:rPr>
        <w:t xml:space="preserve"> </w:t>
      </w:r>
      <w:r w:rsidR="00220103" w:rsidRPr="00220103">
        <w:rPr>
          <w:rFonts w:ascii="Arial" w:eastAsia="Times New Roman" w:hAnsi="Arial" w:cs="Arial"/>
          <w:sz w:val="24"/>
          <w:szCs w:val="24"/>
          <w:lang w:val="es-MX"/>
        </w:rPr>
        <w:t>Firma: ____________________________________________</w:t>
      </w:r>
    </w:p>
    <w:p w:rsidR="00220103" w:rsidRPr="00220103" w:rsidRDefault="00220103" w:rsidP="00220103">
      <w:pPr>
        <w:widowControl w:val="0"/>
        <w:suppressAutoHyphens/>
        <w:adjustRightInd w:val="0"/>
        <w:spacing w:after="0" w:line="360" w:lineRule="atLeast"/>
        <w:jc w:val="both"/>
        <w:textAlignment w:val="baseline"/>
        <w:rPr>
          <w:rFonts w:ascii="Arial" w:eastAsia="Times New Roman" w:hAnsi="Arial" w:cs="Arial"/>
          <w:i/>
          <w:iCs/>
          <w:sz w:val="24"/>
          <w:szCs w:val="24"/>
          <w:lang w:val="es-MX"/>
        </w:rPr>
      </w:pPr>
      <w:r w:rsidRPr="00220103">
        <w:rPr>
          <w:rFonts w:ascii="Arial" w:eastAsia="Times New Roman" w:hAnsi="Arial" w:cs="Arial"/>
          <w:sz w:val="24"/>
          <w:szCs w:val="24"/>
          <w:lang w:val="es-MX"/>
        </w:rPr>
        <w:t xml:space="preserve">Nombre: </w:t>
      </w:r>
      <w:r w:rsidRPr="00220103">
        <w:rPr>
          <w:rFonts w:ascii="Arial" w:eastAsia="Times New Roman" w:hAnsi="Arial" w:cs="Arial"/>
          <w:i/>
          <w:iCs/>
          <w:sz w:val="24"/>
          <w:szCs w:val="24"/>
          <w:lang w:val="es-MX"/>
        </w:rPr>
        <w:t xml:space="preserve">[indicar el nombre completo de la persona que firma el Formulario de la Oferta] </w:t>
      </w:r>
    </w:p>
    <w:p w:rsidR="00220103" w:rsidRPr="000611BA" w:rsidRDefault="00220103" w:rsidP="000611BA">
      <w:pPr>
        <w:widowControl w:val="0"/>
        <w:suppressAutoHyphens/>
        <w:adjustRightInd w:val="0"/>
        <w:spacing w:after="0" w:line="360" w:lineRule="atLeast"/>
        <w:jc w:val="both"/>
        <w:textAlignment w:val="baseline"/>
        <w:rPr>
          <w:rFonts w:ascii="Arial" w:eastAsia="Times New Roman" w:hAnsi="Arial" w:cs="Arial"/>
          <w:i/>
          <w:iCs/>
          <w:sz w:val="24"/>
          <w:szCs w:val="24"/>
          <w:lang w:val="es-MX"/>
        </w:rPr>
      </w:pPr>
      <w:r w:rsidRPr="00220103">
        <w:rPr>
          <w:rFonts w:ascii="Arial" w:eastAsia="Times New Roman" w:hAnsi="Arial" w:cs="Arial"/>
          <w:sz w:val="24"/>
          <w:szCs w:val="24"/>
          <w:lang w:val="es-MX"/>
        </w:rPr>
        <w:t xml:space="preserve">En calidad de: </w:t>
      </w:r>
      <w:r w:rsidRPr="00220103">
        <w:rPr>
          <w:rFonts w:ascii="Arial" w:eastAsia="Times New Roman" w:hAnsi="Arial" w:cs="Arial"/>
          <w:i/>
          <w:iCs/>
          <w:sz w:val="24"/>
          <w:szCs w:val="24"/>
          <w:lang w:val="es-MX"/>
        </w:rPr>
        <w:t>[indicar la calidad jurídica de la persona que f</w:t>
      </w:r>
      <w:r w:rsidR="000611BA">
        <w:rPr>
          <w:rFonts w:ascii="Arial" w:eastAsia="Times New Roman" w:hAnsi="Arial" w:cs="Arial"/>
          <w:i/>
          <w:iCs/>
          <w:sz w:val="24"/>
          <w:szCs w:val="24"/>
          <w:lang w:val="es-MX"/>
        </w:rPr>
        <w:t>irma el Formulario de la Oferta]</w:t>
      </w:r>
    </w:p>
    <w:p w:rsidR="00220103" w:rsidRDefault="00220103" w:rsidP="00817AB5">
      <w:pPr>
        <w:widowControl w:val="0"/>
        <w:tabs>
          <w:tab w:val="left" w:pos="1548"/>
        </w:tabs>
        <w:suppressAutoHyphens/>
        <w:adjustRightInd w:val="0"/>
        <w:spacing w:after="0" w:line="360" w:lineRule="atLeast"/>
        <w:jc w:val="both"/>
        <w:textAlignment w:val="baseline"/>
        <w:rPr>
          <w:rFonts w:ascii="Arial" w:eastAsia="Times New Roman" w:hAnsi="Arial" w:cs="Arial"/>
          <w:b/>
          <w:bCs/>
          <w:sz w:val="16"/>
          <w:szCs w:val="16"/>
          <w:lang w:eastAsia="es-ES"/>
        </w:rPr>
      </w:pPr>
    </w:p>
    <w:p w:rsidR="00220103" w:rsidRDefault="00220103" w:rsidP="00817AB5">
      <w:pPr>
        <w:widowControl w:val="0"/>
        <w:tabs>
          <w:tab w:val="left" w:pos="1548"/>
        </w:tabs>
        <w:suppressAutoHyphens/>
        <w:adjustRightInd w:val="0"/>
        <w:spacing w:after="0" w:line="360" w:lineRule="atLeast"/>
        <w:jc w:val="both"/>
        <w:textAlignment w:val="baseline"/>
        <w:rPr>
          <w:rFonts w:ascii="Arial" w:eastAsia="Times New Roman" w:hAnsi="Arial" w:cs="Arial"/>
          <w:b/>
          <w:bCs/>
          <w:sz w:val="16"/>
          <w:szCs w:val="16"/>
          <w:lang w:eastAsia="es-ES"/>
        </w:rPr>
      </w:pPr>
    </w:p>
    <w:p w:rsidR="00B90AAE" w:rsidRPr="000B218B" w:rsidRDefault="00B90AAE" w:rsidP="00817AB5">
      <w:pPr>
        <w:widowControl w:val="0"/>
        <w:tabs>
          <w:tab w:val="left" w:pos="1548"/>
        </w:tabs>
        <w:suppressAutoHyphens/>
        <w:adjustRightInd w:val="0"/>
        <w:spacing w:after="0" w:line="360" w:lineRule="atLeast"/>
        <w:jc w:val="both"/>
        <w:textAlignment w:val="baseline"/>
        <w:rPr>
          <w:rFonts w:ascii="Arial" w:eastAsia="Times New Roman" w:hAnsi="Arial" w:cs="Arial"/>
          <w:i/>
          <w:iCs/>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color w:val="000000"/>
          <w:sz w:val="24"/>
          <w:szCs w:val="20"/>
          <w:lang w:eastAsia="es-ES"/>
        </w:rPr>
      </w:pPr>
      <w:r w:rsidRPr="00817AB5">
        <w:rPr>
          <w:rFonts w:ascii="Arial" w:eastAsia="Times New Roman" w:hAnsi="Arial" w:cs="Arial"/>
          <w:b/>
          <w:bCs/>
          <w:iCs/>
          <w:sz w:val="24"/>
          <w:szCs w:val="20"/>
          <w:lang w:eastAsia="es-ES"/>
        </w:rPr>
        <w:t xml:space="preserve">Nota: </w:t>
      </w:r>
      <w:r w:rsidRPr="000B218B">
        <w:rPr>
          <w:rFonts w:ascii="Arial" w:eastAsia="Times New Roman" w:hAnsi="Arial" w:cs="Arial"/>
          <w:bCs/>
          <w:iCs/>
          <w:sz w:val="24"/>
          <w:szCs w:val="20"/>
          <w:lang w:eastAsia="es-ES"/>
        </w:rPr>
        <w:t xml:space="preserve">En cumplimiento de lo establecido en el </w:t>
      </w:r>
      <w:r w:rsidRPr="000B218B">
        <w:rPr>
          <w:rFonts w:ascii="Arial" w:eastAsia="Times New Roman" w:hAnsi="Arial" w:cs="Arial"/>
          <w:b/>
          <w:bCs/>
          <w:iCs/>
          <w:sz w:val="24"/>
          <w:szCs w:val="20"/>
          <w:lang w:eastAsia="es-ES"/>
        </w:rPr>
        <w:t>Decreto 1107/14</w:t>
      </w:r>
      <w:r w:rsidRPr="000B218B">
        <w:rPr>
          <w:rFonts w:ascii="Arial" w:eastAsia="Times New Roman" w:hAnsi="Arial" w:cs="Arial"/>
          <w:bCs/>
          <w:iCs/>
          <w:sz w:val="24"/>
          <w:szCs w:val="20"/>
          <w:lang w:eastAsia="es-ES"/>
        </w:rPr>
        <w:t>, queda prohibida la utilización de decimales en los precios unitarios y totales que componen las ofertas formuladas en moneda local</w:t>
      </w:r>
      <w:r w:rsidRPr="000B218B">
        <w:rPr>
          <w:rFonts w:ascii="Arial" w:eastAsia="Times New Roman" w:hAnsi="Arial" w:cs="Arial"/>
          <w:color w:val="000000"/>
          <w:sz w:val="24"/>
          <w:szCs w:val="20"/>
          <w:lang w:eastAsia="es-ES"/>
        </w:rPr>
        <w:t xml:space="preserve">. En el caso que los precios unitarios terminen con decimales se deberá realizar el REDONDEO aritmético HACIA ABAJO según lo establecido en el </w:t>
      </w:r>
      <w:r w:rsidRPr="000B218B">
        <w:rPr>
          <w:rFonts w:ascii="Arial" w:eastAsia="Times New Roman" w:hAnsi="Arial" w:cs="Arial"/>
          <w:b/>
          <w:color w:val="000000"/>
          <w:sz w:val="24"/>
          <w:szCs w:val="20"/>
          <w:lang w:eastAsia="es-ES"/>
        </w:rPr>
        <w:t>Art. 42</w:t>
      </w:r>
      <w:r w:rsidRPr="000B218B">
        <w:rPr>
          <w:rFonts w:ascii="Arial" w:eastAsia="Times New Roman" w:hAnsi="Arial" w:cs="Arial"/>
          <w:color w:val="000000"/>
          <w:sz w:val="24"/>
          <w:szCs w:val="20"/>
          <w:lang w:eastAsia="es-ES"/>
        </w:rPr>
        <w:t xml:space="preserve"> del mencionado Decreto.</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color w:val="000000"/>
          <w:sz w:val="24"/>
          <w:szCs w:val="20"/>
          <w:lang w:eastAsia="es-ES"/>
        </w:rPr>
      </w:pPr>
    </w:p>
    <w:p w:rsidR="00B90AAE" w:rsidRPr="000B218B" w:rsidRDefault="00B90AAE" w:rsidP="00817AB5">
      <w:pPr>
        <w:widowControl w:val="0"/>
        <w:adjustRightInd w:val="0"/>
        <w:spacing w:after="0" w:line="360" w:lineRule="atLeast"/>
        <w:jc w:val="both"/>
        <w:textAlignment w:val="baseline"/>
        <w:rPr>
          <w:rFonts w:ascii="Arial" w:eastAsia="Times New Roman" w:hAnsi="Arial" w:cs="Arial"/>
          <w:sz w:val="24"/>
          <w:szCs w:val="24"/>
          <w:lang w:val="es-MX" w:eastAsia="es-ES"/>
        </w:rPr>
      </w:pPr>
      <w:r w:rsidRPr="000B218B">
        <w:rPr>
          <w:rFonts w:ascii="Arial" w:eastAsia="Times New Roman" w:hAnsi="Arial" w:cs="Arial"/>
          <w:color w:val="000000"/>
          <w:sz w:val="24"/>
          <w:szCs w:val="20"/>
          <w:lang w:eastAsia="es-ES"/>
        </w:rPr>
        <w:t xml:space="preserve">En caso de que hubiera una modificación de los datos de la Garantía de la Oferta (en cualquiera de sus formas) por parte del oferente, éste deberá cargar en el SICP los datos de dicha modificación </w:t>
      </w:r>
      <w:r w:rsidRPr="000B218B">
        <w:rPr>
          <w:rFonts w:ascii="Arial" w:eastAsia="Times New Roman" w:hAnsi="Arial" w:cs="Arial"/>
          <w:b/>
          <w:color w:val="000000"/>
          <w:sz w:val="24"/>
          <w:szCs w:val="20"/>
          <w:lang w:eastAsia="es-ES"/>
        </w:rPr>
        <w:t>solamente</w:t>
      </w:r>
      <w:r w:rsidRPr="000B218B">
        <w:rPr>
          <w:rFonts w:ascii="Arial" w:eastAsia="Times New Roman" w:hAnsi="Arial" w:cs="Arial"/>
          <w:color w:val="000000"/>
          <w:sz w:val="24"/>
          <w:szCs w:val="20"/>
          <w:lang w:eastAsia="es-ES"/>
        </w:rPr>
        <w:t xml:space="preserve"> durante la etapa de “</w:t>
      </w:r>
      <w:r w:rsidRPr="000B218B">
        <w:rPr>
          <w:rFonts w:ascii="Arial" w:eastAsia="Times New Roman" w:hAnsi="Arial" w:cs="Arial"/>
          <w:b/>
          <w:color w:val="000000"/>
          <w:sz w:val="24"/>
          <w:szCs w:val="20"/>
          <w:lang w:eastAsia="es-ES"/>
        </w:rPr>
        <w:t>Recepción de Prop</w:t>
      </w:r>
      <w:r w:rsidR="00A04B9E">
        <w:rPr>
          <w:rFonts w:ascii="Arial" w:eastAsia="Times New Roman" w:hAnsi="Arial" w:cs="Arial"/>
          <w:b/>
          <w:color w:val="000000"/>
          <w:sz w:val="24"/>
          <w:szCs w:val="20"/>
          <w:lang w:eastAsia="es-ES"/>
        </w:rPr>
        <w:t>uestas”</w:t>
      </w:r>
    </w:p>
    <w:p w:rsidR="00B90AAE" w:rsidRDefault="00B90AAE"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0611BA" w:rsidRDefault="000611BA"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B06F26" w:rsidRDefault="00B06F26"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B06F26" w:rsidRDefault="00B06F26"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2820DE" w:rsidRDefault="002820DE"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446FD1" w:rsidRDefault="00446FD1" w:rsidP="00B06F26">
      <w:pPr>
        <w:spacing w:line="0" w:lineRule="atLeast"/>
        <w:ind w:left="2360"/>
        <w:rPr>
          <w:rFonts w:ascii="Arial" w:eastAsia="Times New Roman" w:hAnsi="Arial" w:cs="Arial"/>
          <w:sz w:val="24"/>
          <w:szCs w:val="24"/>
          <w:lang w:eastAsia="es-ES"/>
        </w:rPr>
      </w:pPr>
    </w:p>
    <w:p w:rsidR="0010100E" w:rsidDel="00FC1677" w:rsidRDefault="0010100E" w:rsidP="00B90AAE">
      <w:pPr>
        <w:widowControl w:val="0"/>
        <w:tabs>
          <w:tab w:val="left" w:pos="5238"/>
          <w:tab w:val="left" w:pos="5474"/>
          <w:tab w:val="left" w:pos="9468"/>
        </w:tabs>
        <w:adjustRightInd w:val="0"/>
        <w:spacing w:after="0" w:line="360" w:lineRule="atLeast"/>
        <w:jc w:val="both"/>
        <w:textAlignment w:val="baseline"/>
        <w:rPr>
          <w:del w:id="10" w:author="Jorge Agustin Fernandez Pereira" w:date="2017-06-13T15:00:00Z"/>
          <w:rFonts w:ascii="Arial" w:eastAsia="Times New Roman" w:hAnsi="Arial" w:cs="Arial"/>
          <w:sz w:val="24"/>
          <w:szCs w:val="24"/>
          <w:lang w:eastAsia="es-ES"/>
        </w:rPr>
      </w:pPr>
    </w:p>
    <w:p w:rsidR="00B06F26" w:rsidRDefault="00B06F26" w:rsidP="00B06F26">
      <w:pPr>
        <w:spacing w:line="0" w:lineRule="atLeast"/>
        <w:ind w:left="2360"/>
        <w:rPr>
          <w:rFonts w:ascii="Times New Roman" w:eastAsia="Times New Roman" w:hAnsi="Times New Roman"/>
          <w:b/>
          <w:sz w:val="36"/>
        </w:rPr>
      </w:pPr>
      <w:r>
        <w:rPr>
          <w:rFonts w:ascii="Times New Roman" w:eastAsia="Times New Roman" w:hAnsi="Times New Roman"/>
          <w:b/>
          <w:sz w:val="36"/>
        </w:rPr>
        <w:t>Lista de Cantidades y sus Precios.</w:t>
      </w:r>
    </w:p>
    <w:p w:rsidR="00B06F26" w:rsidRDefault="00B06F26" w:rsidP="00B06F26">
      <w:pPr>
        <w:spacing w:line="104" w:lineRule="exact"/>
        <w:rPr>
          <w:rFonts w:ascii="Times New Roman" w:eastAsia="Times New Roman" w:hAnsi="Times New Roman"/>
        </w:rPr>
      </w:pPr>
    </w:p>
    <w:p w:rsidR="00B06F26" w:rsidRPr="00482670" w:rsidRDefault="00B06F26" w:rsidP="00B06F26">
      <w:pPr>
        <w:spacing w:line="0" w:lineRule="atLeast"/>
        <w:ind w:left="1640"/>
        <w:rPr>
          <w:rFonts w:ascii="Times New Roman" w:eastAsia="Times New Roman" w:hAnsi="Times New Roman"/>
          <w:sz w:val="36"/>
        </w:rPr>
      </w:pPr>
      <w:r>
        <w:rPr>
          <w:rFonts w:ascii="Times New Roman" w:eastAsia="Times New Roman" w:hAnsi="Times New Roman"/>
          <w:sz w:val="36"/>
        </w:rPr>
        <w:t>(Planilla de Cómputo Métrico y Presupuesto)</w:t>
      </w:r>
      <w:r>
        <w:rPr>
          <w:rFonts w:ascii="Times New Roman" w:eastAsia="Times New Roman" w:hAnsi="Times New Roman"/>
          <w:noProof/>
          <w:sz w:val="36"/>
          <w:lang w:eastAsia="es-PY"/>
        </w:rPr>
        <mc:AlternateContent>
          <mc:Choice Requires="wps">
            <w:drawing>
              <wp:anchor distT="0" distB="0" distL="114300" distR="114300" simplePos="0" relativeHeight="251659264" behindDoc="1" locked="0" layoutInCell="0" allowOverlap="1" wp14:anchorId="3242AA6A" wp14:editId="42907B6D">
                <wp:simplePos x="0" y="0"/>
                <wp:positionH relativeFrom="column">
                  <wp:posOffset>4445</wp:posOffset>
                </wp:positionH>
                <wp:positionV relativeFrom="paragraph">
                  <wp:posOffset>2477135</wp:posOffset>
                </wp:positionV>
                <wp:extent cx="6444615" cy="0"/>
                <wp:effectExtent l="13970" t="6985" r="8890" b="1206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46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5588F" id="Conector recto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95.05pt" to="507.8pt,19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" o:allowincell="f" strokeweight=".72pt"/>
            </w:pict>
          </mc:Fallback>
        </mc:AlternateContent>
      </w:r>
    </w:p>
    <w:p w:rsidR="00B06F26" w:rsidRDefault="00B06F26" w:rsidP="00B06F26">
      <w:pPr>
        <w:tabs>
          <w:tab w:val="left" w:pos="142"/>
        </w:tabs>
        <w:spacing w:line="0" w:lineRule="atLeast"/>
        <w:ind w:left="142"/>
        <w:jc w:val="both"/>
        <w:rPr>
          <w:rFonts w:ascii="Times New Roman" w:eastAsia="Times New Roman" w:hAnsi="Times New Roman"/>
          <w:b/>
        </w:rPr>
      </w:pPr>
      <w:r w:rsidRPr="00087675">
        <w:rPr>
          <w:rFonts w:ascii="Times New Roman" w:eastAsia="Times New Roman" w:hAnsi="Times New Roman"/>
          <w:b/>
        </w:rPr>
        <w:t>LLAMADO</w:t>
      </w:r>
      <w:r w:rsidR="003B055E">
        <w:rPr>
          <w:rFonts w:ascii="Times New Roman" w:eastAsia="Times New Roman" w:hAnsi="Times New Roman"/>
          <w:b/>
        </w:rPr>
        <w:t xml:space="preserve"> SBE</w:t>
      </w:r>
      <w:r w:rsidRPr="00087675">
        <w:rPr>
          <w:rFonts w:ascii="Times New Roman" w:eastAsia="Times New Roman" w:hAnsi="Times New Roman"/>
          <w:b/>
        </w:rPr>
        <w:t xml:space="preserve"> MOPC Nº </w:t>
      </w:r>
      <w:r>
        <w:rPr>
          <w:rFonts w:ascii="Times New Roman" w:eastAsia="Times New Roman" w:hAnsi="Times New Roman"/>
          <w:b/>
        </w:rPr>
        <w:t>122</w:t>
      </w:r>
      <w:r w:rsidRPr="00087675">
        <w:rPr>
          <w:rFonts w:ascii="Times New Roman" w:eastAsia="Times New Roman" w:hAnsi="Times New Roman"/>
          <w:b/>
        </w:rPr>
        <w:t>/2016</w:t>
      </w:r>
      <w:r>
        <w:rPr>
          <w:rFonts w:ascii="Times New Roman" w:eastAsia="Times New Roman" w:hAnsi="Times New Roman"/>
          <w:b/>
        </w:rPr>
        <w:t xml:space="preserve"> </w:t>
      </w:r>
      <w:r w:rsidRPr="00087675">
        <w:rPr>
          <w:rFonts w:ascii="Times New Roman" w:eastAsia="Times New Roman" w:hAnsi="Times New Roman"/>
          <w:b/>
        </w:rPr>
        <w:t>LICITACIÓN PUBLICA NACIONAL PARA LA “</w:t>
      </w:r>
      <w:r w:rsidR="003B055E">
        <w:rPr>
          <w:rFonts w:ascii="Times New Roman" w:eastAsia="Times New Roman" w:hAnsi="Times New Roman"/>
          <w:b/>
        </w:rPr>
        <w:t xml:space="preserve">EJECUCIÓN DE OBRAS PARA LA </w:t>
      </w:r>
      <w:r w:rsidRPr="000823C5">
        <w:rPr>
          <w:rFonts w:ascii="Times New Roman" w:eastAsia="Times New Roman" w:hAnsi="Times New Roman"/>
          <w:b/>
          <w:bCs/>
          <w:lang w:val="es-ES"/>
        </w:rPr>
        <w:t>AMPLIACIÓN, PROFUNDIZACION Y OPTIMIZACION DE LOS CANALES DE CAPTACION Y CONDUCCION DE AGUA DEL RIO PILCOMAYO EN TERRITORIO PARAGUAYO</w:t>
      </w:r>
      <w:r w:rsidRPr="000823C5">
        <w:rPr>
          <w:rFonts w:ascii="Times New Roman" w:eastAsia="Times New Roman" w:hAnsi="Times New Roman"/>
          <w:b/>
        </w:rPr>
        <w:t xml:space="preserve"> </w:t>
      </w:r>
      <w:r w:rsidR="003B055E">
        <w:rPr>
          <w:rFonts w:ascii="Times New Roman" w:eastAsia="Times New Roman" w:hAnsi="Times New Roman"/>
          <w:b/>
        </w:rPr>
        <w:t>–AD REFERENDUM A LA REPROGRAMACIÓN PRESUPUESTARIA -</w:t>
      </w:r>
      <w:r>
        <w:rPr>
          <w:rFonts w:ascii="Times New Roman" w:eastAsia="Times New Roman" w:hAnsi="Times New Roman"/>
          <w:b/>
        </w:rPr>
        <w:t>PGN 2017”</w:t>
      </w:r>
      <w:r w:rsidRPr="00087675">
        <w:rPr>
          <w:rFonts w:ascii="Times New Roman" w:eastAsia="Times New Roman" w:hAnsi="Times New Roman"/>
          <w:b/>
        </w:rPr>
        <w:t>.</w:t>
      </w:r>
    </w:p>
    <w:p w:rsidR="00B06F26" w:rsidRPr="00087675" w:rsidRDefault="00B06F26" w:rsidP="00B06F26">
      <w:pPr>
        <w:tabs>
          <w:tab w:val="left" w:pos="142"/>
        </w:tabs>
        <w:spacing w:after="0" w:line="240" w:lineRule="auto"/>
        <w:ind w:firstLine="142"/>
        <w:rPr>
          <w:rFonts w:ascii="Times New Roman" w:eastAsia="Times New Roman" w:hAnsi="Times New Roman"/>
          <w:b/>
        </w:rPr>
      </w:pPr>
      <w:r w:rsidRPr="00087675">
        <w:rPr>
          <w:rFonts w:ascii="Times New Roman" w:eastAsia="Times New Roman" w:hAnsi="Times New Roman"/>
          <w:b/>
        </w:rPr>
        <w:t>LOTE I: EMBOCADURA – SAN ANTONIO</w:t>
      </w:r>
    </w:p>
    <w:p w:rsidR="00B06F26" w:rsidRPr="00087675" w:rsidRDefault="00B06F26" w:rsidP="00B06F26">
      <w:pPr>
        <w:tabs>
          <w:tab w:val="left" w:pos="142"/>
        </w:tabs>
        <w:spacing w:after="0" w:line="240" w:lineRule="auto"/>
        <w:ind w:firstLine="142"/>
        <w:rPr>
          <w:rFonts w:ascii="Times New Roman" w:eastAsia="Times New Roman" w:hAnsi="Times New Roman"/>
          <w:b/>
        </w:rPr>
      </w:pPr>
      <w:r w:rsidRPr="00087675">
        <w:rPr>
          <w:rFonts w:ascii="Times New Roman" w:eastAsia="Times New Roman" w:hAnsi="Times New Roman"/>
          <w:b/>
        </w:rPr>
        <w:t>LOTE II: SAN ANTONIO – GRAL. DIAZ)</w:t>
      </w:r>
    </w:p>
    <w:p w:rsidR="00B06F26" w:rsidRDefault="00B06F26" w:rsidP="00B06F26">
      <w:pPr>
        <w:tabs>
          <w:tab w:val="left" w:pos="142"/>
        </w:tabs>
        <w:spacing w:after="0" w:line="240" w:lineRule="auto"/>
        <w:ind w:right="-943" w:firstLine="142"/>
        <w:rPr>
          <w:rFonts w:ascii="Times New Roman" w:eastAsia="Times New Roman" w:hAnsi="Times New Roman"/>
          <w:b/>
        </w:rPr>
      </w:pPr>
      <w:r w:rsidRPr="00087675">
        <w:rPr>
          <w:rFonts w:ascii="Times New Roman" w:eastAsia="Times New Roman" w:hAnsi="Times New Roman"/>
          <w:b/>
        </w:rPr>
        <w:t>LOTE III: OBRAS COMPLEMENTARIAS Y DE CONTINGENCIA</w:t>
      </w:r>
    </w:p>
    <w:p w:rsidR="00B06F26" w:rsidRPr="00087675" w:rsidRDefault="007C51F5" w:rsidP="00B06F26">
      <w:pPr>
        <w:spacing w:after="0" w:line="240" w:lineRule="auto"/>
        <w:rPr>
          <w:rFonts w:ascii="Times New Roman" w:eastAsia="Times New Roman" w:hAnsi="Times New Roman"/>
          <w:b/>
        </w:rPr>
      </w:pPr>
      <w:r>
        <w:rPr>
          <w:rFonts w:ascii="Times New Roman" w:eastAsia="Times New Roman" w:hAnsi="Times New Roman"/>
          <w:b/>
        </w:rPr>
        <w:fldChar w:fldCharType="begin"/>
      </w:r>
      <w:r>
        <w:rPr>
          <w:rFonts w:ascii="Times New Roman" w:eastAsia="Times New Roman" w:hAnsi="Times New Roman"/>
          <w:b/>
        </w:rPr>
        <w:instrText xml:space="preserve"> TOC \h \z \c "Ilustración" </w:instrText>
      </w:r>
      <w:r>
        <w:rPr>
          <w:rFonts w:ascii="Times New Roman" w:eastAsia="Times New Roman" w:hAnsi="Times New Roman"/>
          <w:b/>
        </w:rPr>
        <w:fldChar w:fldCharType="separate"/>
      </w:r>
      <w:r>
        <w:rPr>
          <w:rFonts w:ascii="Times New Roman" w:eastAsia="Times New Roman" w:hAnsi="Times New Roman"/>
          <w:bCs/>
          <w:noProof/>
          <w:lang w:val="es-ES"/>
        </w:rPr>
        <w:t>No se encuentran elementos de tabla de ilustraciones.</w:t>
      </w:r>
      <w:r>
        <w:rPr>
          <w:rFonts w:ascii="Times New Roman" w:eastAsia="Times New Roman" w:hAnsi="Times New Roman"/>
          <w:b/>
        </w:rPr>
        <w:fldChar w:fldCharType="end"/>
      </w:r>
      <w:r>
        <w:rPr>
          <w:rFonts w:ascii="Times New Roman" w:eastAsia="Times New Roman" w:hAnsi="Times New Roman"/>
          <w:b/>
        </w:rPr>
        <w:fldChar w:fldCharType="begin"/>
      </w:r>
      <w:r>
        <w:rPr>
          <w:rFonts w:ascii="Times New Roman" w:eastAsia="Times New Roman" w:hAnsi="Times New Roman"/>
          <w:b/>
        </w:rPr>
        <w:instrText xml:space="preserve"> TOC \h \z \c "Ilustración" </w:instrText>
      </w:r>
      <w:r>
        <w:rPr>
          <w:rFonts w:ascii="Times New Roman" w:eastAsia="Times New Roman" w:hAnsi="Times New Roman"/>
          <w:b/>
        </w:rPr>
        <w:fldChar w:fldCharType="separate"/>
      </w:r>
      <w:r>
        <w:rPr>
          <w:rFonts w:ascii="Times New Roman" w:eastAsia="Times New Roman" w:hAnsi="Times New Roman"/>
          <w:bCs/>
          <w:noProof/>
          <w:lang w:val="es-ES"/>
        </w:rPr>
        <w:t>No se encuentran elementos de tabla de ilustraciones.</w:t>
      </w:r>
      <w:r>
        <w:rPr>
          <w:rFonts w:ascii="Times New Roman" w:eastAsia="Times New Roman" w:hAnsi="Times New Roman"/>
          <w:b/>
        </w:rPr>
        <w:fldChar w:fldCharType="end"/>
      </w:r>
    </w:p>
    <w:p w:rsidR="00B06F26" w:rsidRPr="00A01823" w:rsidRDefault="00B06F26" w:rsidP="00B06F26">
      <w:pPr>
        <w:spacing w:line="0" w:lineRule="atLeast"/>
        <w:ind w:left="160"/>
        <w:rPr>
          <w:rFonts w:ascii="Times New Roman" w:eastAsia="Times New Roman" w:hAnsi="Times New Roman"/>
          <w:b/>
          <w:sz w:val="24"/>
        </w:rPr>
      </w:pPr>
      <w:r>
        <w:rPr>
          <w:rFonts w:ascii="Times New Roman" w:eastAsia="Times New Roman" w:hAnsi="Times New Roman"/>
        </w:rPr>
        <w:t xml:space="preserve"> </w:t>
      </w:r>
      <w:r w:rsidRPr="00A01823">
        <w:rPr>
          <w:rFonts w:ascii="Times New Roman" w:eastAsia="Times New Roman" w:hAnsi="Times New Roman"/>
          <w:b/>
          <w:sz w:val="24"/>
          <w:u w:val="single"/>
        </w:rPr>
        <w:t>LOTE 1</w:t>
      </w:r>
      <w:r w:rsidRPr="00A01823">
        <w:rPr>
          <w:rFonts w:ascii="Times New Roman" w:eastAsia="Times New Roman" w:hAnsi="Times New Roman"/>
          <w:b/>
          <w:sz w:val="24"/>
        </w:rPr>
        <w:t>: EXCAVACION EN LA TOMA DE AGUA, Y REMOSION DE SEDIMENTOS CON PROFUNDIZACION DE CANALES DESDE EMBOCADURA HASTA SAN ANTONIO</w:t>
      </w: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1" w:author="Jorge Agustin Fernandez Pereira" w:date="2017-06-13T14:58:00Z">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60"/>
        <w:gridCol w:w="1321"/>
        <w:gridCol w:w="1051"/>
        <w:gridCol w:w="128"/>
        <w:gridCol w:w="3431"/>
        <w:gridCol w:w="423"/>
        <w:gridCol w:w="540"/>
        <w:gridCol w:w="1098"/>
        <w:gridCol w:w="1729"/>
        <w:tblGridChange w:id="12">
          <w:tblGrid>
            <w:gridCol w:w="160"/>
            <w:gridCol w:w="1321"/>
            <w:gridCol w:w="1051"/>
            <w:gridCol w:w="128"/>
            <w:gridCol w:w="3431"/>
            <w:gridCol w:w="423"/>
            <w:gridCol w:w="427"/>
            <w:gridCol w:w="1211"/>
            <w:gridCol w:w="1729"/>
          </w:tblGrid>
        </w:tblGridChange>
      </w:tblGrid>
      <w:tr w:rsidR="00B06F26" w:rsidTr="00FC1677">
        <w:trPr>
          <w:gridBefore w:val="1"/>
          <w:wBefore w:w="160" w:type="dxa"/>
          <w:trHeight w:val="297"/>
          <w:trPrChange w:id="13" w:author="Jorge Agustin Fernandez Pereira" w:date="2017-06-13T14:58:00Z">
            <w:trPr>
              <w:gridBefore w:val="1"/>
              <w:wBefore w:w="160" w:type="dxa"/>
            </w:trPr>
          </w:trPrChange>
        </w:trPr>
        <w:tc>
          <w:tcPr>
            <w:tcW w:w="1321" w:type="dxa"/>
            <w:shd w:val="clear" w:color="auto" w:fill="auto"/>
            <w:tcPrChange w:id="14" w:author="Jorge Agustin Fernandez Pereira" w:date="2017-06-13T14:58:00Z">
              <w:tcPr>
                <w:tcW w:w="1321" w:type="dxa"/>
                <w:shd w:val="clear" w:color="auto" w:fill="auto"/>
              </w:tcPr>
            </w:tcPrChange>
          </w:tcPr>
          <w:p w:rsidR="00FC1677" w:rsidRDefault="00FC1677" w:rsidP="00B06F26">
            <w:pPr>
              <w:spacing w:line="0" w:lineRule="atLeast"/>
              <w:jc w:val="center"/>
              <w:rPr>
                <w:rFonts w:ascii="Times New Roman" w:eastAsia="Times New Roman" w:hAnsi="Times New Roman"/>
                <w:b/>
                <w:sz w:val="24"/>
              </w:rPr>
            </w:pPr>
          </w:p>
          <w:p w:rsidR="00B06F26" w:rsidRPr="001A7D06" w:rsidRDefault="00B06F26" w:rsidP="00B06F26">
            <w:pPr>
              <w:spacing w:line="0" w:lineRule="atLeast"/>
              <w:jc w:val="center"/>
              <w:rPr>
                <w:rFonts w:ascii="Times New Roman" w:eastAsia="Times New Roman" w:hAnsi="Times New Roman"/>
                <w:b/>
                <w:sz w:val="24"/>
              </w:rPr>
            </w:pPr>
            <w:del w:id="15" w:author="Jorge Agustin Fernandez Pereira" w:date="2017-06-13T14:59:00Z">
              <w:r w:rsidRPr="001A7D06" w:rsidDel="00FC1677">
                <w:rPr>
                  <w:rFonts w:ascii="Times New Roman" w:eastAsia="Times New Roman" w:hAnsi="Times New Roman"/>
                  <w:b/>
                  <w:sz w:val="24"/>
                </w:rPr>
                <w:delText>1</w:delText>
              </w:r>
            </w:del>
          </w:p>
        </w:tc>
        <w:tc>
          <w:tcPr>
            <w:tcW w:w="1179" w:type="dxa"/>
            <w:gridSpan w:val="2"/>
            <w:shd w:val="clear" w:color="auto" w:fill="auto"/>
            <w:tcPrChange w:id="16" w:author="Jorge Agustin Fernandez Pereira" w:date="2017-06-13T14:58:00Z">
              <w:tcPr>
                <w:tcW w:w="1179" w:type="dxa"/>
                <w:gridSpan w:val="2"/>
                <w:shd w:val="clear" w:color="auto" w:fill="auto"/>
              </w:tcPr>
            </w:tcPrChange>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2</w:t>
            </w:r>
          </w:p>
        </w:tc>
        <w:tc>
          <w:tcPr>
            <w:tcW w:w="3431" w:type="dxa"/>
            <w:shd w:val="clear" w:color="auto" w:fill="auto"/>
            <w:tcPrChange w:id="17" w:author="Jorge Agustin Fernandez Pereira" w:date="2017-06-13T14:58:00Z">
              <w:tcPr>
                <w:tcW w:w="3431" w:type="dxa"/>
                <w:shd w:val="clear" w:color="auto" w:fill="auto"/>
              </w:tcPr>
            </w:tcPrChange>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3</w:t>
            </w:r>
          </w:p>
        </w:tc>
        <w:tc>
          <w:tcPr>
            <w:tcW w:w="963" w:type="dxa"/>
            <w:gridSpan w:val="2"/>
            <w:shd w:val="clear" w:color="auto" w:fill="auto"/>
            <w:tcPrChange w:id="18" w:author="Jorge Agustin Fernandez Pereira" w:date="2017-06-13T14:58:00Z">
              <w:tcPr>
                <w:tcW w:w="850" w:type="dxa"/>
                <w:gridSpan w:val="2"/>
                <w:shd w:val="clear" w:color="auto" w:fill="auto"/>
              </w:tcPr>
            </w:tcPrChange>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4</w:t>
            </w:r>
          </w:p>
        </w:tc>
        <w:tc>
          <w:tcPr>
            <w:tcW w:w="1098" w:type="dxa"/>
            <w:shd w:val="clear" w:color="auto" w:fill="auto"/>
            <w:tcPrChange w:id="19" w:author="Jorge Agustin Fernandez Pereira" w:date="2017-06-13T14:58:00Z">
              <w:tcPr>
                <w:tcW w:w="1211" w:type="dxa"/>
                <w:shd w:val="clear" w:color="auto" w:fill="auto"/>
              </w:tcPr>
            </w:tcPrChange>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5</w:t>
            </w:r>
          </w:p>
        </w:tc>
        <w:tc>
          <w:tcPr>
            <w:tcW w:w="1729" w:type="dxa"/>
            <w:shd w:val="clear" w:color="auto" w:fill="auto"/>
            <w:tcPrChange w:id="20" w:author="Jorge Agustin Fernandez Pereira" w:date="2017-06-13T14:58:00Z">
              <w:tcPr>
                <w:tcW w:w="1729" w:type="dxa"/>
                <w:shd w:val="clear" w:color="auto" w:fill="auto"/>
              </w:tcPr>
            </w:tcPrChange>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6</w:t>
            </w:r>
          </w:p>
        </w:tc>
      </w:tr>
      <w:tr w:rsidR="00B06F26" w:rsidRPr="003C74EC" w:rsidTr="00FC1677">
        <w:trPr>
          <w:gridBefore w:val="1"/>
          <w:wBefore w:w="160" w:type="dxa"/>
          <w:trPrChange w:id="21" w:author="Jorge Agustin Fernandez Pereira" w:date="2017-06-13T14:58:00Z">
            <w:trPr>
              <w:gridBefore w:val="1"/>
              <w:wBefore w:w="160" w:type="dxa"/>
            </w:trPr>
          </w:trPrChange>
        </w:trPr>
        <w:tc>
          <w:tcPr>
            <w:tcW w:w="1321" w:type="dxa"/>
            <w:shd w:val="clear" w:color="auto" w:fill="auto"/>
            <w:vAlign w:val="bottom"/>
            <w:tcPrChange w:id="22" w:author="Jorge Agustin Fernandez Pereira" w:date="2017-06-13T14:58:00Z">
              <w:tcPr>
                <w:tcW w:w="1321" w:type="dxa"/>
                <w:shd w:val="clear" w:color="auto" w:fill="auto"/>
                <w:vAlign w:val="bottom"/>
              </w:tcPr>
            </w:tcPrChange>
          </w:tcPr>
          <w:p w:rsidR="00B06F26" w:rsidRPr="001A7D06" w:rsidRDefault="00B06F26" w:rsidP="00B06F26">
            <w:pPr>
              <w:spacing w:line="0" w:lineRule="atLeast"/>
              <w:rPr>
                <w:rFonts w:ascii="Times New Roman" w:eastAsia="Times New Roman" w:hAnsi="Times New Roman"/>
                <w:b/>
                <w:vertAlign w:val="superscript"/>
              </w:rPr>
            </w:pPr>
            <w:r w:rsidRPr="001A7D06">
              <w:rPr>
                <w:rFonts w:ascii="Times New Roman" w:eastAsia="Times New Roman" w:hAnsi="Times New Roman"/>
                <w:b/>
              </w:rPr>
              <w:t>Ítem* N°</w:t>
            </w:r>
          </w:p>
        </w:tc>
        <w:tc>
          <w:tcPr>
            <w:tcW w:w="1179" w:type="dxa"/>
            <w:gridSpan w:val="2"/>
            <w:shd w:val="clear" w:color="auto" w:fill="auto"/>
            <w:tcPrChange w:id="23" w:author="Jorge Agustin Fernandez Pereira" w:date="2017-06-13T14:58:00Z">
              <w:tcPr>
                <w:tcW w:w="1179" w:type="dxa"/>
                <w:gridSpan w:val="2"/>
                <w:shd w:val="clear" w:color="auto" w:fill="auto"/>
              </w:tcPr>
            </w:tcPrChange>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Código de Catalogo</w:t>
            </w:r>
          </w:p>
        </w:tc>
        <w:tc>
          <w:tcPr>
            <w:tcW w:w="3431" w:type="dxa"/>
            <w:shd w:val="clear" w:color="auto" w:fill="auto"/>
            <w:tcPrChange w:id="24" w:author="Jorge Agustin Fernandez Pereira" w:date="2017-06-13T14:58:00Z">
              <w:tcPr>
                <w:tcW w:w="3431" w:type="dxa"/>
                <w:shd w:val="clear" w:color="auto" w:fill="auto"/>
              </w:tcPr>
            </w:tcPrChange>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Descripción*</w:t>
            </w:r>
          </w:p>
        </w:tc>
        <w:tc>
          <w:tcPr>
            <w:tcW w:w="963" w:type="dxa"/>
            <w:gridSpan w:val="2"/>
            <w:shd w:val="clear" w:color="auto" w:fill="auto"/>
            <w:tcPrChange w:id="25" w:author="Jorge Agustin Fernandez Pereira" w:date="2017-06-13T14:58:00Z">
              <w:tcPr>
                <w:tcW w:w="850" w:type="dxa"/>
                <w:gridSpan w:val="2"/>
                <w:shd w:val="clear" w:color="auto" w:fill="auto"/>
              </w:tcPr>
            </w:tcPrChange>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Unidad de Medida*</w:t>
            </w:r>
          </w:p>
        </w:tc>
        <w:tc>
          <w:tcPr>
            <w:tcW w:w="1098" w:type="dxa"/>
            <w:shd w:val="clear" w:color="auto" w:fill="auto"/>
            <w:tcPrChange w:id="26" w:author="Jorge Agustin Fernandez Pereira" w:date="2017-06-13T14:58:00Z">
              <w:tcPr>
                <w:tcW w:w="1211" w:type="dxa"/>
                <w:shd w:val="clear" w:color="auto" w:fill="auto"/>
              </w:tcPr>
            </w:tcPrChange>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Cantidad*</w:t>
            </w:r>
          </w:p>
        </w:tc>
        <w:tc>
          <w:tcPr>
            <w:tcW w:w="1729" w:type="dxa"/>
            <w:shd w:val="clear" w:color="auto" w:fill="auto"/>
            <w:tcPrChange w:id="27" w:author="Jorge Agustin Fernandez Pereira" w:date="2017-06-13T14:58:00Z">
              <w:tcPr>
                <w:tcW w:w="1729" w:type="dxa"/>
                <w:shd w:val="clear" w:color="auto" w:fill="auto"/>
              </w:tcPr>
            </w:tcPrChange>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Precio Unitario**</w:t>
            </w:r>
          </w:p>
        </w:tc>
      </w:tr>
      <w:tr w:rsidR="00B06F26" w:rsidTr="00B06F26">
        <w:trPr>
          <w:gridBefore w:val="1"/>
          <w:wBefore w:w="160" w:type="dxa"/>
        </w:trPr>
        <w:tc>
          <w:tcPr>
            <w:tcW w:w="1321" w:type="dxa"/>
            <w:shd w:val="clear" w:color="auto" w:fill="auto"/>
          </w:tcPr>
          <w:p w:rsidR="00B06F26" w:rsidRPr="001A7D06" w:rsidRDefault="00B06F26" w:rsidP="00B06F26">
            <w:pPr>
              <w:spacing w:after="0" w:line="0" w:lineRule="atLeast"/>
              <w:ind w:left="720"/>
              <w:rPr>
                <w:rFonts w:ascii="Times New Roman" w:eastAsia="Times New Roman" w:hAnsi="Times New Roman"/>
                <w:b/>
                <w:sz w:val="24"/>
              </w:rPr>
            </w:pPr>
          </w:p>
        </w:tc>
        <w:tc>
          <w:tcPr>
            <w:tcW w:w="1179" w:type="dxa"/>
            <w:gridSpan w:val="2"/>
            <w:shd w:val="clear" w:color="auto" w:fill="auto"/>
          </w:tcPr>
          <w:p w:rsidR="00B06F26" w:rsidRPr="001A7D06" w:rsidRDefault="00B06F26" w:rsidP="00B06F26">
            <w:pPr>
              <w:spacing w:line="0" w:lineRule="atLeast"/>
              <w:rPr>
                <w:rFonts w:ascii="Times New Roman" w:eastAsia="Times New Roman" w:hAnsi="Times New Roman"/>
                <w:b/>
                <w:sz w:val="24"/>
              </w:rPr>
            </w:pPr>
          </w:p>
        </w:tc>
        <w:tc>
          <w:tcPr>
            <w:tcW w:w="7221" w:type="dxa"/>
            <w:gridSpan w:val="5"/>
            <w:shd w:val="clear" w:color="auto" w:fill="auto"/>
          </w:tcPr>
          <w:p w:rsidR="00B06F26" w:rsidRPr="001A7D06" w:rsidRDefault="00B06F26" w:rsidP="00B06F26">
            <w:pPr>
              <w:spacing w:line="0" w:lineRule="atLeast"/>
              <w:rPr>
                <w:rFonts w:ascii="Times New Roman" w:eastAsia="Times New Roman" w:hAnsi="Times New Roman"/>
                <w:b/>
                <w:sz w:val="24"/>
              </w:rPr>
            </w:pPr>
            <w:r w:rsidRPr="001A7D06">
              <w:rPr>
                <w:rFonts w:ascii="Times New Roman" w:eastAsia="Times New Roman" w:hAnsi="Times New Roman"/>
                <w:b/>
                <w:sz w:val="24"/>
              </w:rPr>
              <w:t>LOTE I – EMBOCADURA – SAN ANTONIO</w:t>
            </w:r>
          </w:p>
        </w:tc>
      </w:tr>
      <w:tr w:rsidR="00B06F26" w:rsidTr="00FC1677">
        <w:trPr>
          <w:gridBefore w:val="1"/>
          <w:wBefore w:w="160" w:type="dxa"/>
          <w:trPrChange w:id="28" w:author="Jorge Agustin Fernandez Pereira" w:date="2017-06-13T14:54:00Z">
            <w:trPr>
              <w:gridBefore w:val="1"/>
              <w:wBefore w:w="160" w:type="dxa"/>
            </w:trPr>
          </w:trPrChange>
        </w:trPr>
        <w:tc>
          <w:tcPr>
            <w:tcW w:w="1321" w:type="dxa"/>
            <w:shd w:val="clear" w:color="auto" w:fill="auto"/>
            <w:tcPrChange w:id="29" w:author="Jorge Agustin Fernandez Pereira" w:date="2017-06-13T14:54:00Z">
              <w:tcPr>
                <w:tcW w:w="1321" w:type="dxa"/>
                <w:shd w:val="clear" w:color="auto" w:fill="auto"/>
              </w:tcPr>
            </w:tcPrChange>
          </w:tcPr>
          <w:p w:rsidR="00B06F26" w:rsidRPr="00AD3A0B" w:rsidRDefault="00B06F26" w:rsidP="00B06F26">
            <w:pPr>
              <w:spacing w:after="0" w:line="0" w:lineRule="atLeast"/>
              <w:jc w:val="center"/>
              <w:rPr>
                <w:rFonts w:ascii="Times New Roman" w:eastAsia="Times New Roman" w:hAnsi="Times New Roman"/>
                <w:sz w:val="24"/>
              </w:rPr>
            </w:pPr>
            <w:r w:rsidRPr="00AD3A0B">
              <w:rPr>
                <w:rFonts w:ascii="Times New Roman" w:eastAsia="Times New Roman" w:hAnsi="Times New Roman"/>
                <w:sz w:val="24"/>
              </w:rPr>
              <w:t>1</w:t>
            </w:r>
          </w:p>
        </w:tc>
        <w:tc>
          <w:tcPr>
            <w:tcW w:w="1179" w:type="dxa"/>
            <w:gridSpan w:val="2"/>
            <w:vMerge w:val="restart"/>
            <w:shd w:val="clear" w:color="auto" w:fill="auto"/>
            <w:textDirection w:val="btLr"/>
            <w:tcPrChange w:id="30" w:author="Jorge Agustin Fernandez Pereira" w:date="2017-06-13T14:54:00Z">
              <w:tcPr>
                <w:tcW w:w="1179" w:type="dxa"/>
                <w:gridSpan w:val="2"/>
                <w:vMerge w:val="restart"/>
                <w:shd w:val="clear" w:color="auto" w:fill="auto"/>
                <w:textDirection w:val="btLr"/>
              </w:tcPr>
            </w:tcPrChange>
          </w:tcPr>
          <w:p w:rsidR="00B06F26" w:rsidRDefault="00B06F26" w:rsidP="00B06F26">
            <w:pPr>
              <w:spacing w:line="0" w:lineRule="atLeast"/>
              <w:ind w:left="113" w:right="113"/>
              <w:jc w:val="center"/>
              <w:rPr>
                <w:rFonts w:ascii="Times New Roman" w:eastAsia="Times New Roman" w:hAnsi="Times New Roman"/>
                <w:sz w:val="24"/>
              </w:rPr>
            </w:pPr>
          </w:p>
          <w:p w:rsidR="00B06F26" w:rsidRPr="00365BEE" w:rsidRDefault="00B06F26" w:rsidP="00B06F26">
            <w:pPr>
              <w:spacing w:line="0" w:lineRule="atLeast"/>
              <w:ind w:left="113" w:right="113"/>
              <w:jc w:val="center"/>
              <w:rPr>
                <w:rFonts w:ascii="Times New Roman" w:eastAsia="Times New Roman" w:hAnsi="Times New Roman"/>
                <w:sz w:val="24"/>
              </w:rPr>
            </w:pPr>
            <w:r w:rsidRPr="00365BEE">
              <w:rPr>
                <w:rFonts w:ascii="Times New Roman" w:eastAsia="Times New Roman" w:hAnsi="Times New Roman"/>
                <w:sz w:val="24"/>
              </w:rPr>
              <w:t>70171701-001</w:t>
            </w:r>
          </w:p>
        </w:tc>
        <w:tc>
          <w:tcPr>
            <w:tcW w:w="3431" w:type="dxa"/>
            <w:shd w:val="clear" w:color="auto" w:fill="auto"/>
            <w:tcPrChange w:id="31" w:author="Jorge Agustin Fernandez Pereira" w:date="2017-06-13T14:54:00Z">
              <w:tcPr>
                <w:tcW w:w="3431" w:type="dxa"/>
                <w:shd w:val="clear" w:color="auto" w:fill="auto"/>
              </w:tcPr>
            </w:tcPrChange>
          </w:tcPr>
          <w:p w:rsidR="00B06F26" w:rsidRPr="001A7D06" w:rsidRDefault="00B06F26" w:rsidP="00B06F26">
            <w:pPr>
              <w:spacing w:line="0" w:lineRule="atLeast"/>
              <w:rPr>
                <w:rFonts w:ascii="Times New Roman" w:eastAsia="Times New Roman" w:hAnsi="Times New Roman"/>
                <w:sz w:val="24"/>
              </w:rPr>
            </w:pPr>
            <w:r w:rsidRPr="001A7D06">
              <w:rPr>
                <w:rFonts w:ascii="Times New Roman" w:eastAsia="Times New Roman" w:hAnsi="Times New Roman"/>
                <w:sz w:val="24"/>
              </w:rPr>
              <w:t>Movilización en zona canal paraguayo, "Embocadura”</w:t>
            </w:r>
          </w:p>
        </w:tc>
        <w:tc>
          <w:tcPr>
            <w:tcW w:w="963" w:type="dxa"/>
            <w:gridSpan w:val="2"/>
            <w:shd w:val="clear" w:color="auto" w:fill="auto"/>
            <w:tcPrChange w:id="32" w:author="Jorge Agustin Fernandez Pereira" w:date="2017-06-13T14:54:00Z">
              <w:tcPr>
                <w:tcW w:w="850" w:type="dxa"/>
                <w:gridSpan w:val="2"/>
                <w:shd w:val="clear" w:color="auto" w:fill="auto"/>
              </w:tcPr>
            </w:tcPrChange>
          </w:tcPr>
          <w:p w:rsidR="00B06F26" w:rsidRPr="001A7D06" w:rsidRDefault="00B06F26" w:rsidP="00B06F26">
            <w:pPr>
              <w:spacing w:line="0" w:lineRule="atLeast"/>
              <w:jc w:val="center"/>
              <w:rPr>
                <w:rFonts w:ascii="Times New Roman" w:eastAsia="Times New Roman" w:hAnsi="Times New Roman"/>
                <w:sz w:val="24"/>
              </w:rPr>
            </w:pPr>
            <w:r w:rsidRPr="001A7D06">
              <w:rPr>
                <w:rFonts w:ascii="Times New Roman" w:eastAsia="Times New Roman" w:hAnsi="Times New Roman"/>
                <w:sz w:val="24"/>
              </w:rPr>
              <w:t>GL</w:t>
            </w:r>
          </w:p>
        </w:tc>
        <w:tc>
          <w:tcPr>
            <w:tcW w:w="1098" w:type="dxa"/>
            <w:shd w:val="clear" w:color="auto" w:fill="auto"/>
            <w:tcPrChange w:id="33" w:author="Jorge Agustin Fernandez Pereira" w:date="2017-06-13T14:54:00Z">
              <w:tcPr>
                <w:tcW w:w="1211" w:type="dxa"/>
                <w:shd w:val="clear" w:color="auto" w:fill="auto"/>
              </w:tcPr>
            </w:tcPrChange>
          </w:tcPr>
          <w:p w:rsidR="00B06F26" w:rsidRPr="001A7D06" w:rsidRDefault="00B06F26" w:rsidP="00B06F26">
            <w:pPr>
              <w:spacing w:line="0" w:lineRule="atLeast"/>
              <w:jc w:val="center"/>
              <w:rPr>
                <w:rFonts w:ascii="Times New Roman" w:eastAsia="Times New Roman" w:hAnsi="Times New Roman"/>
                <w:b/>
                <w:sz w:val="24"/>
              </w:rPr>
            </w:pPr>
            <w:r>
              <w:rPr>
                <w:rFonts w:ascii="Times New Roman" w:eastAsia="Times New Roman" w:hAnsi="Times New Roman"/>
                <w:sz w:val="24"/>
              </w:rPr>
              <w:t>1</w:t>
            </w:r>
          </w:p>
        </w:tc>
        <w:tc>
          <w:tcPr>
            <w:tcW w:w="1729" w:type="dxa"/>
            <w:shd w:val="clear" w:color="auto" w:fill="auto"/>
            <w:tcPrChange w:id="34" w:author="Jorge Agustin Fernandez Pereira" w:date="2017-06-13T14:54:00Z">
              <w:tcPr>
                <w:tcW w:w="1729" w:type="dxa"/>
                <w:shd w:val="clear" w:color="auto" w:fill="auto"/>
              </w:tcPr>
            </w:tcPrChange>
          </w:tcPr>
          <w:p w:rsidR="00B06F26" w:rsidRPr="001A7D06" w:rsidRDefault="00B06F26" w:rsidP="00B06F26">
            <w:pPr>
              <w:spacing w:line="0" w:lineRule="atLeast"/>
              <w:rPr>
                <w:rFonts w:ascii="Times New Roman" w:eastAsia="Times New Roman" w:hAnsi="Times New Roman"/>
                <w:b/>
                <w:sz w:val="24"/>
              </w:rPr>
            </w:pPr>
          </w:p>
        </w:tc>
      </w:tr>
      <w:tr w:rsidR="00B06F26" w:rsidTr="00FC1677">
        <w:trPr>
          <w:gridBefore w:val="1"/>
          <w:wBefore w:w="160" w:type="dxa"/>
          <w:trPrChange w:id="35" w:author="Jorge Agustin Fernandez Pereira" w:date="2017-06-13T14:54:00Z">
            <w:trPr>
              <w:gridBefore w:val="1"/>
              <w:wBefore w:w="160" w:type="dxa"/>
            </w:trPr>
          </w:trPrChange>
        </w:trPr>
        <w:tc>
          <w:tcPr>
            <w:tcW w:w="1321" w:type="dxa"/>
            <w:shd w:val="clear" w:color="auto" w:fill="auto"/>
            <w:tcPrChange w:id="36" w:author="Jorge Agustin Fernandez Pereira" w:date="2017-06-13T14:54:00Z">
              <w:tcPr>
                <w:tcW w:w="1321" w:type="dxa"/>
                <w:shd w:val="clear" w:color="auto" w:fill="auto"/>
              </w:tcPr>
            </w:tcPrChange>
          </w:tcPr>
          <w:p w:rsidR="00B06F26" w:rsidRPr="00AD3A0B" w:rsidRDefault="00B06F26" w:rsidP="00B06F26">
            <w:pPr>
              <w:spacing w:after="0" w:line="0" w:lineRule="atLeast"/>
              <w:jc w:val="center"/>
              <w:rPr>
                <w:rFonts w:ascii="Times New Roman" w:eastAsia="Times New Roman" w:hAnsi="Times New Roman"/>
                <w:sz w:val="24"/>
              </w:rPr>
            </w:pPr>
            <w:r w:rsidRPr="00AD3A0B">
              <w:rPr>
                <w:rFonts w:ascii="Times New Roman" w:eastAsia="Times New Roman" w:hAnsi="Times New Roman"/>
                <w:sz w:val="24"/>
              </w:rPr>
              <w:t>2</w:t>
            </w:r>
          </w:p>
        </w:tc>
        <w:tc>
          <w:tcPr>
            <w:tcW w:w="1179" w:type="dxa"/>
            <w:gridSpan w:val="2"/>
            <w:vMerge/>
            <w:shd w:val="clear" w:color="auto" w:fill="auto"/>
            <w:tcPrChange w:id="37" w:author="Jorge Agustin Fernandez Pereira" w:date="2017-06-13T14:54:00Z">
              <w:tcPr>
                <w:tcW w:w="1179" w:type="dxa"/>
                <w:gridSpan w:val="2"/>
                <w:vMerge/>
                <w:shd w:val="clear" w:color="auto" w:fill="auto"/>
              </w:tcPr>
            </w:tcPrChange>
          </w:tcPr>
          <w:p w:rsidR="00B06F26" w:rsidRPr="001A7D06" w:rsidRDefault="00B06F26" w:rsidP="00B06F26">
            <w:pPr>
              <w:spacing w:line="0" w:lineRule="atLeast"/>
              <w:rPr>
                <w:rFonts w:ascii="Times New Roman" w:eastAsia="Times New Roman" w:hAnsi="Times New Roman"/>
                <w:b/>
                <w:sz w:val="24"/>
              </w:rPr>
            </w:pPr>
          </w:p>
        </w:tc>
        <w:tc>
          <w:tcPr>
            <w:tcW w:w="3431" w:type="dxa"/>
            <w:shd w:val="clear" w:color="auto" w:fill="auto"/>
            <w:tcPrChange w:id="38" w:author="Jorge Agustin Fernandez Pereira" w:date="2017-06-13T14:54:00Z">
              <w:tcPr>
                <w:tcW w:w="3431" w:type="dxa"/>
                <w:shd w:val="clear" w:color="auto" w:fill="auto"/>
              </w:tcPr>
            </w:tcPrChange>
          </w:tcPr>
          <w:p w:rsidR="00B06F26" w:rsidRPr="001A7D06" w:rsidRDefault="00B06F26" w:rsidP="00B06F26">
            <w:pPr>
              <w:spacing w:line="0" w:lineRule="atLeast"/>
              <w:rPr>
                <w:rFonts w:ascii="Times New Roman" w:eastAsia="Times New Roman" w:hAnsi="Times New Roman"/>
                <w:sz w:val="24"/>
              </w:rPr>
            </w:pPr>
            <w:r w:rsidRPr="001A7D06">
              <w:rPr>
                <w:rFonts w:ascii="Times New Roman" w:eastAsia="Times New Roman" w:hAnsi="Times New Roman"/>
                <w:sz w:val="24"/>
              </w:rPr>
              <w:t>Excavación en Embocadura (Toma de Agua) y disposición de sedimentos de: 000+5 km</w:t>
            </w:r>
          </w:p>
        </w:tc>
        <w:tc>
          <w:tcPr>
            <w:tcW w:w="963" w:type="dxa"/>
            <w:gridSpan w:val="2"/>
            <w:shd w:val="clear" w:color="auto" w:fill="auto"/>
            <w:tcPrChange w:id="39" w:author="Jorge Agustin Fernandez Pereira" w:date="2017-06-13T14:54:00Z">
              <w:tcPr>
                <w:tcW w:w="850" w:type="dxa"/>
                <w:gridSpan w:val="2"/>
                <w:shd w:val="clear" w:color="auto" w:fill="auto"/>
              </w:tcPr>
            </w:tcPrChange>
          </w:tcPr>
          <w:p w:rsidR="00B06F26" w:rsidRPr="001A7D06" w:rsidRDefault="00B06F26" w:rsidP="00B06F26">
            <w:pPr>
              <w:spacing w:line="0" w:lineRule="atLeast"/>
              <w:jc w:val="center"/>
              <w:rPr>
                <w:rFonts w:ascii="Times New Roman" w:eastAsia="Times New Roman" w:hAnsi="Times New Roman"/>
                <w:sz w:val="24"/>
              </w:rPr>
            </w:pPr>
            <w:r w:rsidRPr="001A7D06">
              <w:rPr>
                <w:rFonts w:ascii="Times New Roman" w:eastAsia="Times New Roman" w:hAnsi="Times New Roman"/>
                <w:sz w:val="24"/>
              </w:rPr>
              <w:t>M3</w:t>
            </w:r>
          </w:p>
        </w:tc>
        <w:tc>
          <w:tcPr>
            <w:tcW w:w="1098" w:type="dxa"/>
            <w:shd w:val="clear" w:color="auto" w:fill="auto"/>
            <w:tcPrChange w:id="40" w:author="Jorge Agustin Fernandez Pereira" w:date="2017-06-13T14:54:00Z">
              <w:tcPr>
                <w:tcW w:w="1211" w:type="dxa"/>
                <w:shd w:val="clear" w:color="auto" w:fill="auto"/>
              </w:tcPr>
            </w:tcPrChange>
          </w:tcPr>
          <w:p w:rsidR="00B06F26" w:rsidRPr="001A7D06" w:rsidRDefault="00B06F26" w:rsidP="00B06F26">
            <w:pPr>
              <w:spacing w:line="0" w:lineRule="atLeast"/>
              <w:jc w:val="center"/>
              <w:rPr>
                <w:rFonts w:ascii="Times New Roman" w:eastAsia="Times New Roman" w:hAnsi="Times New Roman"/>
                <w:sz w:val="24"/>
              </w:rPr>
            </w:pPr>
            <w:r>
              <w:rPr>
                <w:rFonts w:ascii="Times New Roman" w:eastAsia="Times New Roman" w:hAnsi="Times New Roman"/>
                <w:sz w:val="24"/>
              </w:rPr>
              <w:t>1</w:t>
            </w:r>
          </w:p>
        </w:tc>
        <w:tc>
          <w:tcPr>
            <w:tcW w:w="1729" w:type="dxa"/>
            <w:shd w:val="clear" w:color="auto" w:fill="auto"/>
            <w:tcPrChange w:id="41" w:author="Jorge Agustin Fernandez Pereira" w:date="2017-06-13T14:54:00Z">
              <w:tcPr>
                <w:tcW w:w="1729" w:type="dxa"/>
                <w:shd w:val="clear" w:color="auto" w:fill="auto"/>
              </w:tcPr>
            </w:tcPrChange>
          </w:tcPr>
          <w:p w:rsidR="00B06F26" w:rsidRPr="001A7D06" w:rsidRDefault="00B06F26" w:rsidP="00B06F26">
            <w:pPr>
              <w:spacing w:line="0" w:lineRule="atLeast"/>
              <w:rPr>
                <w:rFonts w:ascii="Times New Roman" w:eastAsia="Times New Roman" w:hAnsi="Times New Roman"/>
                <w:b/>
                <w:sz w:val="24"/>
              </w:rPr>
            </w:pPr>
          </w:p>
        </w:tc>
      </w:tr>
      <w:tr w:rsidR="00B06F26" w:rsidTr="00FC1677">
        <w:trPr>
          <w:gridBefore w:val="1"/>
          <w:wBefore w:w="160" w:type="dxa"/>
          <w:trPrChange w:id="42" w:author="Jorge Agustin Fernandez Pereira" w:date="2017-06-13T14:58:00Z">
            <w:trPr>
              <w:gridBefore w:val="1"/>
              <w:wBefore w:w="160" w:type="dxa"/>
            </w:trPr>
          </w:trPrChange>
        </w:trPr>
        <w:tc>
          <w:tcPr>
            <w:tcW w:w="1321" w:type="dxa"/>
            <w:shd w:val="clear" w:color="auto" w:fill="auto"/>
            <w:tcPrChange w:id="43" w:author="Jorge Agustin Fernandez Pereira" w:date="2017-06-13T14:58:00Z">
              <w:tcPr>
                <w:tcW w:w="1321" w:type="dxa"/>
                <w:shd w:val="clear" w:color="auto" w:fill="auto"/>
              </w:tcPr>
            </w:tcPrChange>
          </w:tcPr>
          <w:p w:rsidR="00B06F26" w:rsidRPr="00AD3A0B" w:rsidRDefault="00B06F26" w:rsidP="00B06F26">
            <w:pPr>
              <w:spacing w:after="0" w:line="0" w:lineRule="atLeast"/>
              <w:jc w:val="center"/>
              <w:rPr>
                <w:rFonts w:ascii="Times New Roman" w:eastAsia="Times New Roman" w:hAnsi="Times New Roman"/>
                <w:sz w:val="24"/>
              </w:rPr>
            </w:pPr>
            <w:r w:rsidRPr="00AD3A0B">
              <w:rPr>
                <w:rFonts w:ascii="Times New Roman" w:eastAsia="Times New Roman" w:hAnsi="Times New Roman"/>
                <w:sz w:val="24"/>
              </w:rPr>
              <w:t>3</w:t>
            </w:r>
          </w:p>
        </w:tc>
        <w:tc>
          <w:tcPr>
            <w:tcW w:w="1179" w:type="dxa"/>
            <w:gridSpan w:val="2"/>
            <w:vMerge/>
            <w:shd w:val="clear" w:color="auto" w:fill="auto"/>
            <w:tcPrChange w:id="44" w:author="Jorge Agustin Fernandez Pereira" w:date="2017-06-13T14:58:00Z">
              <w:tcPr>
                <w:tcW w:w="1179" w:type="dxa"/>
                <w:gridSpan w:val="2"/>
                <w:vMerge/>
                <w:shd w:val="clear" w:color="auto" w:fill="auto"/>
              </w:tcPr>
            </w:tcPrChange>
          </w:tcPr>
          <w:p w:rsidR="00B06F26" w:rsidRPr="001A7D06" w:rsidRDefault="00B06F26" w:rsidP="00B06F26">
            <w:pPr>
              <w:spacing w:line="0" w:lineRule="atLeast"/>
              <w:rPr>
                <w:rFonts w:ascii="Times New Roman" w:eastAsia="Times New Roman" w:hAnsi="Times New Roman"/>
                <w:b/>
                <w:sz w:val="24"/>
              </w:rPr>
            </w:pPr>
          </w:p>
        </w:tc>
        <w:tc>
          <w:tcPr>
            <w:tcW w:w="3431" w:type="dxa"/>
            <w:shd w:val="clear" w:color="auto" w:fill="auto"/>
            <w:tcPrChange w:id="45" w:author="Jorge Agustin Fernandez Pereira" w:date="2017-06-13T14:58:00Z">
              <w:tcPr>
                <w:tcW w:w="3431" w:type="dxa"/>
                <w:tcBorders>
                  <w:bottom w:val="single" w:sz="4" w:space="0" w:color="auto"/>
                </w:tcBorders>
                <w:shd w:val="clear" w:color="auto" w:fill="auto"/>
              </w:tcPr>
            </w:tcPrChange>
          </w:tcPr>
          <w:p w:rsidR="00B06F26" w:rsidRPr="001A7D06" w:rsidRDefault="00B06F26" w:rsidP="00B06F26">
            <w:pPr>
              <w:spacing w:line="0" w:lineRule="atLeast"/>
              <w:rPr>
                <w:rFonts w:ascii="Times New Roman" w:eastAsia="Times New Roman" w:hAnsi="Times New Roman"/>
                <w:sz w:val="24"/>
              </w:rPr>
            </w:pPr>
            <w:r w:rsidRPr="001A7D06">
              <w:rPr>
                <w:rFonts w:ascii="Times New Roman" w:eastAsia="Times New Roman" w:hAnsi="Times New Roman"/>
                <w:sz w:val="24"/>
              </w:rPr>
              <w:t>Remoción de sedimentos en tramos indicados por la Firma Fiscalizadora (hasta 45 km)</w:t>
            </w:r>
          </w:p>
        </w:tc>
        <w:tc>
          <w:tcPr>
            <w:tcW w:w="963" w:type="dxa"/>
            <w:gridSpan w:val="2"/>
            <w:shd w:val="clear" w:color="auto" w:fill="auto"/>
            <w:tcPrChange w:id="46" w:author="Jorge Agustin Fernandez Pereira" w:date="2017-06-13T14:58:00Z">
              <w:tcPr>
                <w:tcW w:w="850" w:type="dxa"/>
                <w:gridSpan w:val="2"/>
                <w:shd w:val="clear" w:color="auto" w:fill="auto"/>
              </w:tcPr>
            </w:tcPrChange>
          </w:tcPr>
          <w:p w:rsidR="00B06F26" w:rsidRPr="001A7D06" w:rsidRDefault="00B06F26" w:rsidP="00B06F26">
            <w:pPr>
              <w:spacing w:line="0" w:lineRule="atLeast"/>
              <w:jc w:val="center"/>
              <w:rPr>
                <w:rFonts w:ascii="Times New Roman" w:eastAsia="Times New Roman" w:hAnsi="Times New Roman"/>
                <w:sz w:val="24"/>
              </w:rPr>
            </w:pPr>
            <w:r w:rsidRPr="001A7D06">
              <w:rPr>
                <w:rFonts w:ascii="Times New Roman" w:eastAsia="Times New Roman" w:hAnsi="Times New Roman"/>
                <w:sz w:val="24"/>
              </w:rPr>
              <w:t>M3</w:t>
            </w:r>
          </w:p>
        </w:tc>
        <w:tc>
          <w:tcPr>
            <w:tcW w:w="1098" w:type="dxa"/>
            <w:shd w:val="clear" w:color="auto" w:fill="auto"/>
            <w:tcPrChange w:id="47" w:author="Jorge Agustin Fernandez Pereira" w:date="2017-06-13T14:58:00Z">
              <w:tcPr>
                <w:tcW w:w="1211" w:type="dxa"/>
                <w:shd w:val="clear" w:color="auto" w:fill="auto"/>
              </w:tcPr>
            </w:tcPrChange>
          </w:tcPr>
          <w:p w:rsidR="00B06F26" w:rsidRPr="001A7D06" w:rsidRDefault="00B06F26" w:rsidP="00B06F26">
            <w:pPr>
              <w:spacing w:line="0" w:lineRule="atLeast"/>
              <w:jc w:val="center"/>
              <w:rPr>
                <w:rFonts w:ascii="Times New Roman" w:eastAsia="Times New Roman" w:hAnsi="Times New Roman"/>
                <w:sz w:val="24"/>
              </w:rPr>
            </w:pPr>
            <w:r>
              <w:rPr>
                <w:rFonts w:ascii="Times New Roman" w:eastAsia="Times New Roman" w:hAnsi="Times New Roman"/>
                <w:sz w:val="24"/>
              </w:rPr>
              <w:t>1</w:t>
            </w:r>
          </w:p>
        </w:tc>
        <w:tc>
          <w:tcPr>
            <w:tcW w:w="1729" w:type="dxa"/>
            <w:shd w:val="clear" w:color="auto" w:fill="auto"/>
            <w:tcPrChange w:id="48" w:author="Jorge Agustin Fernandez Pereira" w:date="2017-06-13T14:58:00Z">
              <w:tcPr>
                <w:tcW w:w="1729" w:type="dxa"/>
                <w:shd w:val="clear" w:color="auto" w:fill="auto"/>
              </w:tcPr>
            </w:tcPrChange>
          </w:tcPr>
          <w:p w:rsidR="00B06F26" w:rsidRPr="001A7D06" w:rsidRDefault="00B06F26" w:rsidP="00B06F26">
            <w:pPr>
              <w:spacing w:line="0" w:lineRule="atLeast"/>
              <w:rPr>
                <w:rFonts w:ascii="Times New Roman" w:eastAsia="Times New Roman" w:hAnsi="Times New Roman"/>
                <w:b/>
                <w:sz w:val="24"/>
              </w:rPr>
            </w:pPr>
          </w:p>
        </w:tc>
      </w:tr>
      <w:tr w:rsidR="00B06F26" w:rsidTr="00FC1677">
        <w:trPr>
          <w:gridBefore w:val="1"/>
          <w:wBefore w:w="160" w:type="dxa"/>
          <w:trPrChange w:id="49" w:author="Jorge Agustin Fernandez Pereira" w:date="2017-06-13T14:58:00Z">
            <w:trPr>
              <w:gridBefore w:val="1"/>
              <w:wBefore w:w="160" w:type="dxa"/>
            </w:trPr>
          </w:trPrChange>
        </w:trPr>
        <w:tc>
          <w:tcPr>
            <w:tcW w:w="1321" w:type="dxa"/>
            <w:shd w:val="clear" w:color="auto" w:fill="auto"/>
            <w:tcPrChange w:id="50" w:author="Jorge Agustin Fernandez Pereira" w:date="2017-06-13T14:58:00Z">
              <w:tcPr>
                <w:tcW w:w="1321" w:type="dxa"/>
                <w:shd w:val="clear" w:color="auto" w:fill="auto"/>
              </w:tcPr>
            </w:tcPrChange>
          </w:tcPr>
          <w:p w:rsidR="00B06F26" w:rsidRPr="00AD3A0B" w:rsidRDefault="00B06F26" w:rsidP="00B06F26">
            <w:pPr>
              <w:spacing w:after="0" w:line="0" w:lineRule="atLeast"/>
              <w:jc w:val="center"/>
              <w:rPr>
                <w:rFonts w:ascii="Times New Roman" w:eastAsia="Times New Roman" w:hAnsi="Times New Roman"/>
                <w:sz w:val="24"/>
              </w:rPr>
            </w:pPr>
            <w:r w:rsidRPr="00AD3A0B">
              <w:rPr>
                <w:rFonts w:ascii="Times New Roman" w:eastAsia="Times New Roman" w:hAnsi="Times New Roman"/>
                <w:sz w:val="24"/>
              </w:rPr>
              <w:t>4</w:t>
            </w:r>
          </w:p>
        </w:tc>
        <w:tc>
          <w:tcPr>
            <w:tcW w:w="1179" w:type="dxa"/>
            <w:gridSpan w:val="2"/>
            <w:vMerge/>
            <w:shd w:val="clear" w:color="auto" w:fill="auto"/>
            <w:tcPrChange w:id="51" w:author="Jorge Agustin Fernandez Pereira" w:date="2017-06-13T14:58:00Z">
              <w:tcPr>
                <w:tcW w:w="1179" w:type="dxa"/>
                <w:gridSpan w:val="2"/>
                <w:vMerge/>
                <w:tcBorders>
                  <w:right w:val="single" w:sz="4" w:space="0" w:color="auto"/>
                </w:tcBorders>
                <w:shd w:val="clear" w:color="auto" w:fill="auto"/>
              </w:tcPr>
            </w:tcPrChange>
          </w:tcPr>
          <w:p w:rsidR="00B06F26" w:rsidRPr="001A7D06" w:rsidRDefault="00B06F26" w:rsidP="00B06F26">
            <w:pPr>
              <w:spacing w:line="0" w:lineRule="atLeast"/>
              <w:rPr>
                <w:rFonts w:ascii="Times New Roman" w:eastAsia="Times New Roman" w:hAnsi="Times New Roman"/>
                <w:b/>
                <w:sz w:val="24"/>
              </w:rPr>
            </w:pPr>
          </w:p>
        </w:tc>
        <w:tc>
          <w:tcPr>
            <w:tcW w:w="3431" w:type="dxa"/>
            <w:shd w:val="clear" w:color="auto" w:fill="auto"/>
            <w:tcPrChange w:id="52" w:author="Jorge Agustin Fernandez Pereira" w:date="2017-06-13T14:58:00Z">
              <w:tcPr>
                <w:tcW w:w="3431" w:type="dxa"/>
                <w:tcBorders>
                  <w:top w:val="single" w:sz="4" w:space="0" w:color="auto"/>
                  <w:left w:val="single" w:sz="4" w:space="0" w:color="auto"/>
                  <w:bottom w:val="single" w:sz="4" w:space="0" w:color="auto"/>
                  <w:right w:val="single" w:sz="4" w:space="0" w:color="auto"/>
                </w:tcBorders>
                <w:shd w:val="clear" w:color="auto" w:fill="auto"/>
              </w:tcPr>
            </w:tcPrChange>
          </w:tcPr>
          <w:p w:rsidR="00B06F26" w:rsidRPr="001A7D06" w:rsidRDefault="00B06F26" w:rsidP="0000379E">
            <w:pPr>
              <w:spacing w:line="0" w:lineRule="atLeast"/>
              <w:rPr>
                <w:rFonts w:ascii="Times New Roman" w:eastAsia="Times New Roman" w:hAnsi="Times New Roman"/>
                <w:sz w:val="24"/>
              </w:rPr>
            </w:pPr>
            <w:r>
              <w:rPr>
                <w:rFonts w:ascii="Times New Roman" w:eastAsia="Times New Roman" w:hAnsi="Times New Roman"/>
                <w:sz w:val="24"/>
              </w:rPr>
              <w:t>Rectificación de (hasta 10-diez</w:t>
            </w:r>
            <w:r w:rsidRPr="001A7D06">
              <w:rPr>
                <w:rFonts w:ascii="Times New Roman" w:eastAsia="Times New Roman" w:hAnsi="Times New Roman"/>
                <w:sz w:val="24"/>
              </w:rPr>
              <w:t>-</w:t>
            </w:r>
            <w:r w:rsidR="0000379E">
              <w:rPr>
                <w:rFonts w:ascii="Times New Roman" w:eastAsia="Times New Roman" w:hAnsi="Times New Roman"/>
                <w:sz w:val="24"/>
              </w:rPr>
              <w:t>) meandros y control de erosión, con diques,  formados por paneles interconectados ó moldes prefabricados</w:t>
            </w:r>
            <w:r w:rsidR="007324BB">
              <w:rPr>
                <w:rFonts w:ascii="Times New Roman" w:eastAsia="Times New Roman" w:hAnsi="Times New Roman"/>
                <w:sz w:val="24"/>
              </w:rPr>
              <w:t>,</w:t>
            </w:r>
            <w:r w:rsidR="0000379E">
              <w:rPr>
                <w:rFonts w:ascii="Times New Roman" w:eastAsia="Times New Roman" w:hAnsi="Times New Roman"/>
                <w:sz w:val="24"/>
              </w:rPr>
              <w:t xml:space="preserve"> también </w:t>
            </w:r>
            <w:r w:rsidR="005246C8">
              <w:rPr>
                <w:rFonts w:ascii="Times New Roman" w:eastAsia="Times New Roman" w:hAnsi="Times New Roman"/>
                <w:sz w:val="24"/>
              </w:rPr>
              <w:t>interconec</w:t>
            </w:r>
            <w:r w:rsidR="0000379E">
              <w:rPr>
                <w:rFonts w:ascii="Times New Roman" w:eastAsia="Times New Roman" w:hAnsi="Times New Roman"/>
                <w:sz w:val="24"/>
              </w:rPr>
              <w:t xml:space="preserve">tados, </w:t>
            </w:r>
            <w:r w:rsidR="005246C8">
              <w:rPr>
                <w:rFonts w:ascii="Times New Roman" w:eastAsia="Times New Roman" w:hAnsi="Times New Roman"/>
                <w:sz w:val="24"/>
              </w:rPr>
              <w:t xml:space="preserve"> de despliegue inmediato</w:t>
            </w:r>
            <w:r w:rsidR="0000379E">
              <w:rPr>
                <w:rFonts w:ascii="Times New Roman" w:eastAsia="Times New Roman" w:hAnsi="Times New Roman"/>
                <w:sz w:val="24"/>
              </w:rPr>
              <w:t>.</w:t>
            </w:r>
          </w:p>
        </w:tc>
        <w:tc>
          <w:tcPr>
            <w:tcW w:w="963" w:type="dxa"/>
            <w:gridSpan w:val="2"/>
            <w:shd w:val="clear" w:color="auto" w:fill="auto"/>
            <w:tcPrChange w:id="53" w:author="Jorge Agustin Fernandez Pereira" w:date="2017-06-13T14:58:00Z">
              <w:tcPr>
                <w:tcW w:w="850" w:type="dxa"/>
                <w:gridSpan w:val="2"/>
                <w:tcBorders>
                  <w:left w:val="single" w:sz="4" w:space="0" w:color="auto"/>
                </w:tcBorders>
                <w:shd w:val="clear" w:color="auto" w:fill="auto"/>
              </w:tcPr>
            </w:tcPrChange>
          </w:tcPr>
          <w:p w:rsidR="00B06F26" w:rsidRPr="001A7D06" w:rsidRDefault="00B06F26" w:rsidP="00B06F26">
            <w:pPr>
              <w:spacing w:line="0" w:lineRule="atLeast"/>
              <w:jc w:val="center"/>
              <w:rPr>
                <w:rFonts w:ascii="Times New Roman" w:eastAsia="Times New Roman" w:hAnsi="Times New Roman"/>
                <w:sz w:val="24"/>
              </w:rPr>
            </w:pPr>
            <w:r w:rsidRPr="001A7D06">
              <w:rPr>
                <w:rFonts w:ascii="Times New Roman" w:eastAsia="Times New Roman" w:hAnsi="Times New Roman"/>
                <w:sz w:val="24"/>
              </w:rPr>
              <w:t>M3</w:t>
            </w:r>
          </w:p>
        </w:tc>
        <w:tc>
          <w:tcPr>
            <w:tcW w:w="1098" w:type="dxa"/>
            <w:shd w:val="clear" w:color="auto" w:fill="auto"/>
            <w:tcPrChange w:id="54" w:author="Jorge Agustin Fernandez Pereira" w:date="2017-06-13T14:58:00Z">
              <w:tcPr>
                <w:tcW w:w="1211" w:type="dxa"/>
                <w:shd w:val="clear" w:color="auto" w:fill="auto"/>
              </w:tcPr>
            </w:tcPrChange>
          </w:tcPr>
          <w:p w:rsidR="00B06F26" w:rsidRPr="001A7D06" w:rsidRDefault="0000379E" w:rsidP="00B06F26">
            <w:pPr>
              <w:spacing w:line="0" w:lineRule="atLeast"/>
              <w:rPr>
                <w:rFonts w:ascii="Times New Roman" w:eastAsia="Times New Roman" w:hAnsi="Times New Roman"/>
                <w:sz w:val="24"/>
              </w:rPr>
            </w:pPr>
            <w:r>
              <w:rPr>
                <w:rFonts w:ascii="Times New Roman" w:eastAsia="Times New Roman" w:hAnsi="Times New Roman"/>
                <w:sz w:val="24"/>
              </w:rPr>
              <w:t xml:space="preserve">       </w:t>
            </w:r>
            <w:r w:rsidR="00B06F26">
              <w:rPr>
                <w:rFonts w:ascii="Times New Roman" w:eastAsia="Times New Roman" w:hAnsi="Times New Roman"/>
                <w:sz w:val="24"/>
              </w:rPr>
              <w:t>1</w:t>
            </w:r>
          </w:p>
        </w:tc>
        <w:tc>
          <w:tcPr>
            <w:tcW w:w="1729" w:type="dxa"/>
            <w:shd w:val="clear" w:color="auto" w:fill="auto"/>
            <w:tcPrChange w:id="55" w:author="Jorge Agustin Fernandez Pereira" w:date="2017-06-13T14:58:00Z">
              <w:tcPr>
                <w:tcW w:w="1729" w:type="dxa"/>
                <w:shd w:val="clear" w:color="auto" w:fill="auto"/>
              </w:tcPr>
            </w:tcPrChange>
          </w:tcPr>
          <w:p w:rsidR="00B06F26" w:rsidRPr="001A7D06" w:rsidRDefault="00B06F26" w:rsidP="00B06F26">
            <w:pPr>
              <w:spacing w:line="0" w:lineRule="atLeast"/>
              <w:rPr>
                <w:rFonts w:ascii="Times New Roman" w:eastAsia="Times New Roman" w:hAnsi="Times New Roman"/>
                <w:b/>
                <w:sz w:val="24"/>
              </w:rPr>
            </w:pPr>
          </w:p>
        </w:tc>
      </w:tr>
      <w:tr w:rsidR="00B06F26" w:rsidTr="00B06F26">
        <w:tblPrEx>
          <w:tblCellMar>
            <w:left w:w="70" w:type="dxa"/>
            <w:right w:w="70" w:type="dxa"/>
          </w:tblCellMar>
          <w:tblLook w:val="0000" w:firstRow="0" w:lastRow="0" w:firstColumn="0" w:lastColumn="0" w:noHBand="0" w:noVBand="0"/>
        </w:tblPrEx>
        <w:trPr>
          <w:gridBefore w:val="8"/>
          <w:wBefore w:w="8152" w:type="dxa"/>
          <w:trHeight w:val="516"/>
        </w:trPr>
        <w:tc>
          <w:tcPr>
            <w:tcW w:w="1729" w:type="dxa"/>
            <w:shd w:val="clear" w:color="auto" w:fill="auto"/>
          </w:tcPr>
          <w:p w:rsidR="00B06F26" w:rsidRPr="001A7D06" w:rsidRDefault="00B06F26" w:rsidP="00B06F26">
            <w:pPr>
              <w:spacing w:line="0" w:lineRule="atLeast"/>
              <w:ind w:left="160"/>
              <w:rPr>
                <w:rFonts w:ascii="Times New Roman" w:eastAsia="Times New Roman" w:hAnsi="Times New Roman"/>
                <w:b/>
                <w:sz w:val="24"/>
              </w:rPr>
            </w:pPr>
          </w:p>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Precio total **</w:t>
            </w:r>
          </w:p>
        </w:tc>
      </w:tr>
      <w:tr w:rsidR="00B06F26" w:rsidRPr="00046E1D" w:rsidTr="00FC1677">
        <w:tblPrEx>
          <w:jc w:val="center"/>
          <w:tblCellMar>
            <w:left w:w="72" w:type="dxa"/>
            <w:right w:w="72" w:type="dxa"/>
          </w:tblCellMar>
          <w:tblPrExChange w:id="56" w:author="Jorge Agustin Fernandez Pereira" w:date="2017-06-13T14:58:00Z">
            <w:tblPrEx>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blPrExChange>
        </w:tblPrEx>
        <w:trPr>
          <w:gridAfter w:val="3"/>
          <w:wAfter w:w="3367" w:type="dxa"/>
          <w:jc w:val="center"/>
          <w:trPrChange w:id="57" w:author="Jorge Agustin Fernandez Pereira" w:date="2017-06-13T14:58:00Z">
            <w:trPr>
              <w:gridAfter w:val="3"/>
              <w:wAfter w:w="3367" w:type="dxa"/>
              <w:jc w:val="center"/>
            </w:trPr>
          </w:trPrChange>
        </w:trPr>
        <w:tc>
          <w:tcPr>
            <w:tcW w:w="2532" w:type="dxa"/>
            <w:gridSpan w:val="3"/>
            <w:tcMar>
              <w:top w:w="0" w:type="dxa"/>
              <w:left w:w="108" w:type="dxa"/>
              <w:bottom w:w="0" w:type="dxa"/>
              <w:right w:w="108" w:type="dxa"/>
            </w:tcMar>
            <w:hideMark/>
            <w:tcPrChange w:id="58" w:author="Jorge Agustin Fernandez Pereira" w:date="2017-06-13T14:58:00Z">
              <w:tcPr>
                <w:tcW w:w="253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cPrChange>
          </w:tcPr>
          <w:p w:rsidR="00B06F26" w:rsidRPr="00046E1D" w:rsidRDefault="00B06F26" w:rsidP="00B06F26">
            <w:pPr>
              <w:widowControl w:val="0"/>
              <w:adjustRightInd w:val="0"/>
              <w:spacing w:after="0" w:line="256" w:lineRule="auto"/>
              <w:jc w:val="both"/>
              <w:textAlignment w:val="baseline"/>
              <w:rPr>
                <w:rFonts w:ascii="Arial" w:eastAsia="Times New Roman" w:hAnsi="Arial" w:cs="Arial"/>
                <w:b/>
                <w:bCs/>
                <w:sz w:val="24"/>
                <w:szCs w:val="24"/>
                <w:lang w:eastAsia="es-ES"/>
              </w:rPr>
            </w:pPr>
            <w:r w:rsidRPr="00046E1D">
              <w:rPr>
                <w:rFonts w:ascii="Arial" w:eastAsia="Times New Roman" w:hAnsi="Arial" w:cs="Arial"/>
                <w:b/>
                <w:bCs/>
                <w:sz w:val="24"/>
                <w:szCs w:val="20"/>
                <w:lang w:eastAsia="es-ES"/>
              </w:rPr>
              <w:t>*Monto mínimo</w:t>
            </w:r>
          </w:p>
        </w:tc>
        <w:tc>
          <w:tcPr>
            <w:tcW w:w="3982" w:type="dxa"/>
            <w:gridSpan w:val="3"/>
            <w:tcMar>
              <w:top w:w="0" w:type="dxa"/>
              <w:left w:w="108" w:type="dxa"/>
              <w:bottom w:w="0" w:type="dxa"/>
              <w:right w:w="108" w:type="dxa"/>
            </w:tcMar>
            <w:hideMark/>
            <w:tcPrChange w:id="59" w:author="Jorge Agustin Fernandez Pereira" w:date="2017-06-13T14:58:00Z">
              <w:tcPr>
                <w:tcW w:w="39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cPrChange>
          </w:tcPr>
          <w:p w:rsidR="00B06F26" w:rsidRPr="00046E1D" w:rsidRDefault="005246C8" w:rsidP="00B06F26">
            <w:pPr>
              <w:widowControl w:val="0"/>
              <w:adjustRightInd w:val="0"/>
              <w:spacing w:after="0" w:line="256" w:lineRule="auto"/>
              <w:jc w:val="both"/>
              <w:textAlignment w:val="baseline"/>
              <w:rPr>
                <w:rFonts w:ascii="Arial" w:eastAsia="Times New Roman" w:hAnsi="Arial" w:cs="Arial"/>
                <w:b/>
                <w:bCs/>
                <w:sz w:val="24"/>
                <w:szCs w:val="20"/>
                <w:lang w:eastAsia="es-ES"/>
              </w:rPr>
            </w:pPr>
            <w:r>
              <w:rPr>
                <w:rFonts w:ascii="Arial" w:eastAsia="Times New Roman" w:hAnsi="Arial" w:cs="Arial"/>
                <w:b/>
                <w:bCs/>
                <w:sz w:val="24"/>
                <w:szCs w:val="20"/>
                <w:lang w:eastAsia="es-ES"/>
              </w:rPr>
              <w:t>19</w:t>
            </w:r>
            <w:r w:rsidR="00B06F26">
              <w:rPr>
                <w:rFonts w:ascii="Arial" w:eastAsia="Times New Roman" w:hAnsi="Arial" w:cs="Arial"/>
                <w:b/>
                <w:bCs/>
                <w:sz w:val="24"/>
                <w:szCs w:val="20"/>
                <w:lang w:eastAsia="es-ES"/>
              </w:rPr>
              <w:t>.000.000.000</w:t>
            </w:r>
            <w:r w:rsidR="00B06F26" w:rsidRPr="00046E1D">
              <w:rPr>
                <w:rFonts w:ascii="Arial" w:eastAsia="Times New Roman" w:hAnsi="Arial" w:cs="Arial"/>
                <w:b/>
                <w:bCs/>
                <w:sz w:val="24"/>
                <w:szCs w:val="20"/>
                <w:lang w:eastAsia="es-ES"/>
              </w:rPr>
              <w:t xml:space="preserve"> Gs.</w:t>
            </w:r>
          </w:p>
        </w:tc>
      </w:tr>
      <w:tr w:rsidR="00B06F26" w:rsidRPr="00046E1D" w:rsidTr="00FC1677">
        <w:tblPrEx>
          <w:jc w:val="center"/>
          <w:tblCellMar>
            <w:left w:w="72" w:type="dxa"/>
            <w:right w:w="72" w:type="dxa"/>
          </w:tblCellMar>
          <w:tblPrExChange w:id="60" w:author="Jorge Agustin Fernandez Pereira" w:date="2017-06-13T14:58:00Z">
            <w:tblPrEx>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blPrExChange>
        </w:tblPrEx>
        <w:trPr>
          <w:gridAfter w:val="3"/>
          <w:wAfter w:w="3367" w:type="dxa"/>
          <w:jc w:val="center"/>
          <w:trPrChange w:id="61" w:author="Jorge Agustin Fernandez Pereira" w:date="2017-06-13T14:58:00Z">
            <w:trPr>
              <w:gridAfter w:val="3"/>
              <w:wAfter w:w="3367" w:type="dxa"/>
              <w:jc w:val="center"/>
            </w:trPr>
          </w:trPrChange>
        </w:trPr>
        <w:tc>
          <w:tcPr>
            <w:tcW w:w="2532" w:type="dxa"/>
            <w:gridSpan w:val="3"/>
            <w:tcMar>
              <w:top w:w="0" w:type="dxa"/>
              <w:left w:w="108" w:type="dxa"/>
              <w:bottom w:w="0" w:type="dxa"/>
              <w:right w:w="108" w:type="dxa"/>
            </w:tcMar>
            <w:hideMark/>
            <w:tcPrChange w:id="62" w:author="Jorge Agustin Fernandez Pereira" w:date="2017-06-13T14:58:00Z">
              <w:tcPr>
                <w:tcW w:w="253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cPrChange>
          </w:tcPr>
          <w:p w:rsidR="00B06F26" w:rsidRPr="00046E1D" w:rsidRDefault="00B06F26" w:rsidP="00B06F26">
            <w:pPr>
              <w:widowControl w:val="0"/>
              <w:adjustRightInd w:val="0"/>
              <w:spacing w:after="0" w:line="256" w:lineRule="auto"/>
              <w:jc w:val="both"/>
              <w:textAlignment w:val="baseline"/>
              <w:rPr>
                <w:rFonts w:ascii="Arial" w:eastAsia="Times New Roman" w:hAnsi="Arial" w:cs="Arial"/>
                <w:b/>
                <w:bCs/>
                <w:sz w:val="24"/>
                <w:szCs w:val="20"/>
                <w:lang w:eastAsia="es-ES"/>
              </w:rPr>
            </w:pPr>
            <w:r w:rsidRPr="00046E1D">
              <w:rPr>
                <w:rFonts w:ascii="Arial" w:eastAsia="Times New Roman" w:hAnsi="Arial" w:cs="Arial"/>
                <w:b/>
                <w:bCs/>
                <w:sz w:val="24"/>
                <w:szCs w:val="20"/>
                <w:lang w:eastAsia="es-ES"/>
              </w:rPr>
              <w:t>*Monto máximo</w:t>
            </w:r>
          </w:p>
        </w:tc>
        <w:tc>
          <w:tcPr>
            <w:tcW w:w="3982" w:type="dxa"/>
            <w:gridSpan w:val="3"/>
            <w:tcMar>
              <w:top w:w="0" w:type="dxa"/>
              <w:left w:w="108" w:type="dxa"/>
              <w:bottom w:w="0" w:type="dxa"/>
              <w:right w:w="108" w:type="dxa"/>
            </w:tcMar>
            <w:hideMark/>
            <w:tcPrChange w:id="63" w:author="Jorge Agustin Fernandez Pereira" w:date="2017-06-13T14:58:00Z">
              <w:tcPr>
                <w:tcW w:w="398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cPrChange>
          </w:tcPr>
          <w:p w:rsidR="00B06F26" w:rsidRPr="00046E1D" w:rsidRDefault="005246C8" w:rsidP="00B06F26">
            <w:pPr>
              <w:widowControl w:val="0"/>
              <w:adjustRightInd w:val="0"/>
              <w:spacing w:after="0" w:line="256" w:lineRule="auto"/>
              <w:textAlignment w:val="baseline"/>
              <w:rPr>
                <w:rFonts w:ascii="Arial" w:eastAsia="Times New Roman" w:hAnsi="Arial" w:cs="Arial"/>
                <w:b/>
                <w:bCs/>
                <w:sz w:val="24"/>
                <w:szCs w:val="20"/>
                <w:lang w:eastAsia="es-ES"/>
              </w:rPr>
            </w:pPr>
            <w:r>
              <w:rPr>
                <w:rFonts w:ascii="Arial" w:eastAsia="Times New Roman" w:hAnsi="Arial" w:cs="Arial"/>
                <w:b/>
                <w:bCs/>
                <w:sz w:val="24"/>
                <w:szCs w:val="20"/>
                <w:lang w:eastAsia="es-ES"/>
              </w:rPr>
              <w:t>22</w:t>
            </w:r>
            <w:r w:rsidR="00B06F26">
              <w:rPr>
                <w:rFonts w:ascii="Arial" w:eastAsia="Times New Roman" w:hAnsi="Arial" w:cs="Arial"/>
                <w:b/>
                <w:bCs/>
                <w:sz w:val="24"/>
                <w:szCs w:val="20"/>
                <w:lang w:eastAsia="es-ES"/>
              </w:rPr>
              <w:t>.000.000.000</w:t>
            </w:r>
            <w:r w:rsidR="00B06F26" w:rsidRPr="00046E1D">
              <w:rPr>
                <w:rFonts w:ascii="Arial" w:eastAsia="Times New Roman" w:hAnsi="Arial" w:cs="Arial"/>
                <w:b/>
                <w:bCs/>
                <w:sz w:val="24"/>
                <w:szCs w:val="20"/>
                <w:lang w:eastAsia="es-ES"/>
              </w:rPr>
              <w:t xml:space="preserve"> Gs.</w:t>
            </w:r>
          </w:p>
        </w:tc>
      </w:tr>
    </w:tbl>
    <w:p w:rsidR="00B06F26" w:rsidRPr="00046E1D" w:rsidRDefault="00B06F26" w:rsidP="00B06F26">
      <w:pPr>
        <w:widowControl w:val="0"/>
        <w:tabs>
          <w:tab w:val="left" w:pos="1548"/>
        </w:tabs>
        <w:suppressAutoHyphens/>
        <w:adjustRightInd w:val="0"/>
        <w:spacing w:after="0" w:line="360" w:lineRule="atLeast"/>
        <w:jc w:val="both"/>
        <w:textAlignment w:val="baseline"/>
        <w:rPr>
          <w:rFonts w:ascii="Arial" w:eastAsia="Times New Roman" w:hAnsi="Arial" w:cs="Arial"/>
          <w:b/>
          <w:bCs/>
          <w:sz w:val="16"/>
          <w:szCs w:val="16"/>
          <w:lang w:val="es-ES" w:eastAsia="es-ES"/>
        </w:rPr>
      </w:pPr>
      <w:r w:rsidRPr="00046E1D">
        <w:rPr>
          <w:rFonts w:ascii="Arial" w:eastAsia="Times New Roman" w:hAnsi="Arial" w:cs="Arial"/>
          <w:b/>
          <w:bCs/>
          <w:sz w:val="16"/>
          <w:szCs w:val="16"/>
          <w:lang w:eastAsia="es-ES"/>
        </w:rPr>
        <w:t>*Campo a ser completado por el Convocante</w:t>
      </w:r>
    </w:p>
    <w:p w:rsidR="00B06F26" w:rsidRPr="00046E1D" w:rsidRDefault="00B06F26" w:rsidP="00B06F26">
      <w:pPr>
        <w:widowControl w:val="0"/>
        <w:adjustRightInd w:val="0"/>
        <w:spacing w:after="0" w:line="360" w:lineRule="atLeast"/>
        <w:jc w:val="both"/>
        <w:textAlignment w:val="baseline"/>
        <w:rPr>
          <w:rFonts w:ascii="Arial" w:eastAsia="Times New Roman" w:hAnsi="Arial" w:cs="Arial"/>
          <w:sz w:val="24"/>
          <w:szCs w:val="24"/>
          <w:lang w:eastAsia="es-ES"/>
        </w:rPr>
      </w:pPr>
      <w:r w:rsidRPr="00046E1D">
        <w:rPr>
          <w:rFonts w:ascii="Arial" w:eastAsia="Times New Roman" w:hAnsi="Arial" w:cs="Arial"/>
          <w:b/>
          <w:bCs/>
          <w:sz w:val="16"/>
          <w:szCs w:val="16"/>
          <w:lang w:eastAsia="es-ES"/>
        </w:rPr>
        <w:t>**Campo a ser completado por el Oferente</w:t>
      </w:r>
    </w:p>
    <w:p w:rsidR="00B06F26" w:rsidRDefault="00B06F26" w:rsidP="00B06F26">
      <w:pPr>
        <w:spacing w:line="0" w:lineRule="atLeast"/>
        <w:ind w:left="160"/>
        <w:rPr>
          <w:rFonts w:ascii="Times New Roman" w:eastAsia="Times New Roman" w:hAnsi="Times New Roman"/>
          <w:b/>
          <w:sz w:val="24"/>
        </w:rPr>
      </w:pPr>
    </w:p>
    <w:p w:rsidR="00B06F26" w:rsidRDefault="00B06F26" w:rsidP="00B06F26">
      <w:pPr>
        <w:spacing w:line="0" w:lineRule="atLeast"/>
        <w:ind w:left="160"/>
        <w:rPr>
          <w:rFonts w:ascii="Times New Roman" w:eastAsia="Times New Roman" w:hAnsi="Times New Roman"/>
          <w:b/>
          <w:sz w:val="24"/>
        </w:rPr>
      </w:pPr>
      <w:r>
        <w:rPr>
          <w:rFonts w:ascii="Times New Roman" w:eastAsia="Times New Roman" w:hAnsi="Times New Roman"/>
          <w:b/>
          <w:sz w:val="24"/>
        </w:rPr>
        <w:t>El precio total es de guaraníes ______________________ (completar en letras)____</w:t>
      </w:r>
    </w:p>
    <w:p w:rsidR="00B06F26" w:rsidRPr="00A01823" w:rsidRDefault="00B06F26" w:rsidP="004930EE">
      <w:pPr>
        <w:rPr>
          <w:rFonts w:ascii="Times New Roman" w:eastAsia="Times New Roman" w:hAnsi="Times New Roman"/>
          <w:b/>
          <w:sz w:val="24"/>
        </w:rPr>
      </w:pPr>
      <w:r>
        <w:rPr>
          <w:rFonts w:ascii="Times New Roman" w:eastAsia="Times New Roman" w:hAnsi="Times New Roman"/>
          <w:b/>
          <w:sz w:val="24"/>
        </w:rPr>
        <w:br w:type="page"/>
      </w:r>
      <w:r w:rsidRPr="00A01823">
        <w:rPr>
          <w:rFonts w:ascii="Times New Roman" w:eastAsia="Times New Roman" w:hAnsi="Times New Roman"/>
          <w:b/>
          <w:sz w:val="24"/>
          <w:u w:val="single"/>
        </w:rPr>
        <w:t>LOTE II</w:t>
      </w:r>
      <w:r w:rsidRPr="00A01823">
        <w:rPr>
          <w:rFonts w:ascii="Times New Roman" w:eastAsia="Times New Roman" w:hAnsi="Times New Roman"/>
          <w:b/>
          <w:sz w:val="24"/>
        </w:rPr>
        <w:t>: LIMPIEZA, DESBROCE Y PROFUNDIZACION DE CANALES ZONA LA MADRID SUR Y LA MADRID NORTE SAN ANTONIO - MAIDANA - AGROPIL – GRAL DIAZ.</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
        <w:gridCol w:w="1322"/>
        <w:gridCol w:w="1050"/>
        <w:gridCol w:w="128"/>
        <w:gridCol w:w="3289"/>
        <w:gridCol w:w="489"/>
        <w:gridCol w:w="362"/>
        <w:gridCol w:w="1417"/>
        <w:gridCol w:w="632"/>
        <w:gridCol w:w="956"/>
      </w:tblGrid>
      <w:tr w:rsidR="00B06F26" w:rsidTr="00B06F26">
        <w:trPr>
          <w:gridBefore w:val="1"/>
          <w:wBefore w:w="160" w:type="dxa"/>
        </w:trPr>
        <w:tc>
          <w:tcPr>
            <w:tcW w:w="1322" w:type="dxa"/>
            <w:shd w:val="clear" w:color="auto" w:fill="auto"/>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1</w:t>
            </w:r>
          </w:p>
        </w:tc>
        <w:tc>
          <w:tcPr>
            <w:tcW w:w="1178" w:type="dxa"/>
            <w:gridSpan w:val="2"/>
            <w:shd w:val="clear" w:color="auto" w:fill="auto"/>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2</w:t>
            </w:r>
          </w:p>
        </w:tc>
        <w:tc>
          <w:tcPr>
            <w:tcW w:w="3289" w:type="dxa"/>
            <w:shd w:val="clear" w:color="auto" w:fill="auto"/>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3</w:t>
            </w:r>
          </w:p>
        </w:tc>
        <w:tc>
          <w:tcPr>
            <w:tcW w:w="851" w:type="dxa"/>
            <w:gridSpan w:val="2"/>
            <w:shd w:val="clear" w:color="auto" w:fill="auto"/>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4</w:t>
            </w:r>
          </w:p>
        </w:tc>
        <w:tc>
          <w:tcPr>
            <w:tcW w:w="1417" w:type="dxa"/>
            <w:shd w:val="clear" w:color="auto" w:fill="auto"/>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5</w:t>
            </w:r>
          </w:p>
        </w:tc>
        <w:tc>
          <w:tcPr>
            <w:tcW w:w="1588" w:type="dxa"/>
            <w:gridSpan w:val="2"/>
            <w:shd w:val="clear" w:color="auto" w:fill="auto"/>
          </w:tcPr>
          <w:p w:rsidR="00B06F26" w:rsidRPr="001A7D06" w:rsidRDefault="00B06F26" w:rsidP="00B06F26">
            <w:pPr>
              <w:spacing w:line="0" w:lineRule="atLeast"/>
              <w:jc w:val="center"/>
              <w:rPr>
                <w:rFonts w:ascii="Times New Roman" w:eastAsia="Times New Roman" w:hAnsi="Times New Roman"/>
                <w:b/>
                <w:sz w:val="24"/>
              </w:rPr>
            </w:pPr>
            <w:r w:rsidRPr="001A7D06">
              <w:rPr>
                <w:rFonts w:ascii="Times New Roman" w:eastAsia="Times New Roman" w:hAnsi="Times New Roman"/>
                <w:b/>
                <w:sz w:val="24"/>
              </w:rPr>
              <w:t>6</w:t>
            </w:r>
          </w:p>
        </w:tc>
      </w:tr>
      <w:tr w:rsidR="00B06F26" w:rsidRPr="003C74EC" w:rsidTr="00B06F26">
        <w:trPr>
          <w:gridBefore w:val="1"/>
          <w:wBefore w:w="160" w:type="dxa"/>
        </w:trPr>
        <w:tc>
          <w:tcPr>
            <w:tcW w:w="1322" w:type="dxa"/>
            <w:shd w:val="clear" w:color="auto" w:fill="auto"/>
            <w:vAlign w:val="bottom"/>
          </w:tcPr>
          <w:p w:rsidR="00B06F26" w:rsidRPr="001A7D06" w:rsidRDefault="00B06F26" w:rsidP="00B06F26">
            <w:pPr>
              <w:spacing w:line="0" w:lineRule="atLeast"/>
              <w:rPr>
                <w:rFonts w:ascii="Times New Roman" w:eastAsia="Times New Roman" w:hAnsi="Times New Roman"/>
                <w:b/>
                <w:vertAlign w:val="superscript"/>
              </w:rPr>
            </w:pPr>
            <w:r w:rsidRPr="001A7D06">
              <w:rPr>
                <w:rFonts w:ascii="Times New Roman" w:eastAsia="Times New Roman" w:hAnsi="Times New Roman"/>
                <w:b/>
              </w:rPr>
              <w:t>Item* N°</w:t>
            </w:r>
          </w:p>
        </w:tc>
        <w:tc>
          <w:tcPr>
            <w:tcW w:w="1178" w:type="dxa"/>
            <w:gridSpan w:val="2"/>
            <w:shd w:val="clear" w:color="auto" w:fill="auto"/>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Código de Catalogo</w:t>
            </w:r>
          </w:p>
        </w:tc>
        <w:tc>
          <w:tcPr>
            <w:tcW w:w="3289" w:type="dxa"/>
            <w:shd w:val="clear" w:color="auto" w:fill="auto"/>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Descripción*</w:t>
            </w:r>
          </w:p>
        </w:tc>
        <w:tc>
          <w:tcPr>
            <w:tcW w:w="851" w:type="dxa"/>
            <w:gridSpan w:val="2"/>
            <w:shd w:val="clear" w:color="auto" w:fill="auto"/>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Unidad de Medida*</w:t>
            </w:r>
          </w:p>
        </w:tc>
        <w:tc>
          <w:tcPr>
            <w:tcW w:w="1417" w:type="dxa"/>
            <w:shd w:val="clear" w:color="auto" w:fill="auto"/>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Cantidad*</w:t>
            </w:r>
          </w:p>
        </w:tc>
        <w:tc>
          <w:tcPr>
            <w:tcW w:w="1588" w:type="dxa"/>
            <w:gridSpan w:val="2"/>
            <w:shd w:val="clear" w:color="auto" w:fill="auto"/>
          </w:tcPr>
          <w:p w:rsidR="00B06F26" w:rsidRPr="001A7D06" w:rsidRDefault="00B06F26" w:rsidP="00B06F26">
            <w:pPr>
              <w:spacing w:line="0" w:lineRule="atLeast"/>
              <w:rPr>
                <w:rFonts w:ascii="Times New Roman" w:eastAsia="Times New Roman" w:hAnsi="Times New Roman"/>
                <w:b/>
              </w:rPr>
            </w:pPr>
            <w:r w:rsidRPr="001A7D06">
              <w:rPr>
                <w:rFonts w:ascii="Times New Roman" w:eastAsia="Times New Roman" w:hAnsi="Times New Roman"/>
                <w:b/>
              </w:rPr>
              <w:t>Precio Unitario**</w:t>
            </w:r>
          </w:p>
        </w:tc>
      </w:tr>
      <w:tr w:rsidR="00B06F26" w:rsidTr="00B06F26">
        <w:trPr>
          <w:gridBefore w:val="1"/>
          <w:wBefore w:w="160" w:type="dxa"/>
          <w:trHeight w:val="631"/>
        </w:trPr>
        <w:tc>
          <w:tcPr>
            <w:tcW w:w="1322" w:type="dxa"/>
            <w:shd w:val="clear" w:color="auto" w:fill="auto"/>
          </w:tcPr>
          <w:p w:rsidR="00B06F26" w:rsidRPr="001A7D06" w:rsidRDefault="00B06F26" w:rsidP="00B06F26">
            <w:pPr>
              <w:spacing w:line="0" w:lineRule="atLeast"/>
              <w:ind w:left="360"/>
              <w:rPr>
                <w:rFonts w:ascii="Times New Roman" w:eastAsia="Times New Roman" w:hAnsi="Times New Roman"/>
                <w:b/>
                <w:sz w:val="24"/>
              </w:rPr>
            </w:pPr>
          </w:p>
        </w:tc>
        <w:tc>
          <w:tcPr>
            <w:tcW w:w="1178" w:type="dxa"/>
            <w:gridSpan w:val="2"/>
            <w:shd w:val="clear" w:color="auto" w:fill="auto"/>
          </w:tcPr>
          <w:p w:rsidR="00B06F26" w:rsidRPr="001A7D06" w:rsidRDefault="00B06F26" w:rsidP="00B06F26">
            <w:pPr>
              <w:spacing w:line="0" w:lineRule="atLeast"/>
              <w:rPr>
                <w:rFonts w:ascii="Times New Roman" w:eastAsia="Times New Roman" w:hAnsi="Times New Roman"/>
                <w:b/>
                <w:sz w:val="24"/>
              </w:rPr>
            </w:pPr>
          </w:p>
        </w:tc>
        <w:tc>
          <w:tcPr>
            <w:tcW w:w="7145" w:type="dxa"/>
            <w:gridSpan w:val="6"/>
            <w:shd w:val="clear" w:color="auto" w:fill="auto"/>
            <w:vAlign w:val="center"/>
          </w:tcPr>
          <w:p w:rsidR="00B06F26" w:rsidRDefault="00B06F26" w:rsidP="00B06F26">
            <w:r w:rsidRPr="001A7D06">
              <w:rPr>
                <w:rFonts w:ascii="Times New Roman" w:eastAsia="Times New Roman" w:hAnsi="Times New Roman"/>
                <w:b/>
                <w:sz w:val="24"/>
              </w:rPr>
              <w:t>LOTE II– SAN ANTONIO GRAL. DIAZ</w:t>
            </w:r>
          </w:p>
        </w:tc>
      </w:tr>
      <w:tr w:rsidR="00B06F26" w:rsidTr="00B06F26">
        <w:trPr>
          <w:gridBefore w:val="1"/>
          <w:wBefore w:w="160" w:type="dxa"/>
        </w:trPr>
        <w:tc>
          <w:tcPr>
            <w:tcW w:w="1322" w:type="dxa"/>
            <w:shd w:val="clear" w:color="auto" w:fill="auto"/>
          </w:tcPr>
          <w:p w:rsidR="00B06F26" w:rsidRPr="00AD3A0B" w:rsidRDefault="00B06F26" w:rsidP="00B06F26">
            <w:pPr>
              <w:spacing w:line="0" w:lineRule="atLeast"/>
              <w:ind w:left="360"/>
              <w:rPr>
                <w:rFonts w:ascii="Times New Roman" w:eastAsia="Times New Roman" w:hAnsi="Times New Roman"/>
                <w:sz w:val="24"/>
              </w:rPr>
            </w:pPr>
            <w:r w:rsidRPr="00AD3A0B">
              <w:rPr>
                <w:rFonts w:ascii="Times New Roman" w:eastAsia="Times New Roman" w:hAnsi="Times New Roman"/>
                <w:sz w:val="24"/>
              </w:rPr>
              <w:t>1</w:t>
            </w:r>
          </w:p>
        </w:tc>
        <w:tc>
          <w:tcPr>
            <w:tcW w:w="1178" w:type="dxa"/>
            <w:gridSpan w:val="2"/>
            <w:vMerge w:val="restart"/>
            <w:shd w:val="clear" w:color="auto" w:fill="auto"/>
            <w:textDirection w:val="btLr"/>
          </w:tcPr>
          <w:p w:rsidR="00B06F26" w:rsidRDefault="00B06F26" w:rsidP="00B06F26">
            <w:pPr>
              <w:spacing w:line="0" w:lineRule="atLeast"/>
              <w:ind w:left="113" w:right="113"/>
              <w:jc w:val="center"/>
            </w:pPr>
          </w:p>
          <w:p w:rsidR="00B06F26" w:rsidRPr="001A7D06" w:rsidRDefault="00B06F26" w:rsidP="00B06F26">
            <w:pPr>
              <w:spacing w:line="0" w:lineRule="atLeast"/>
              <w:ind w:left="113" w:right="113"/>
              <w:jc w:val="center"/>
              <w:rPr>
                <w:rFonts w:ascii="Times New Roman" w:eastAsia="Times New Roman" w:hAnsi="Times New Roman"/>
                <w:b/>
                <w:sz w:val="24"/>
              </w:rPr>
            </w:pPr>
            <w:r w:rsidRPr="00973F5D">
              <w:t>70171701-001</w:t>
            </w:r>
          </w:p>
        </w:tc>
        <w:tc>
          <w:tcPr>
            <w:tcW w:w="3289" w:type="dxa"/>
            <w:shd w:val="clear" w:color="auto" w:fill="auto"/>
          </w:tcPr>
          <w:p w:rsidR="00B06F26" w:rsidRPr="001A7D06" w:rsidRDefault="00B06F26" w:rsidP="00B06F26">
            <w:pPr>
              <w:spacing w:line="0" w:lineRule="atLeast"/>
              <w:ind w:left="160"/>
              <w:rPr>
                <w:rFonts w:ascii="Times New Roman" w:eastAsia="Times New Roman" w:hAnsi="Times New Roman"/>
                <w:sz w:val="24"/>
              </w:rPr>
            </w:pPr>
            <w:r w:rsidRPr="001A7D06">
              <w:rPr>
                <w:rFonts w:ascii="Times New Roman" w:eastAsia="Times New Roman" w:hAnsi="Times New Roman"/>
                <w:sz w:val="24"/>
              </w:rPr>
              <w:t>Movilización en zona Gral. Díaz</w:t>
            </w:r>
          </w:p>
        </w:tc>
        <w:tc>
          <w:tcPr>
            <w:tcW w:w="851" w:type="dxa"/>
            <w:gridSpan w:val="2"/>
            <w:shd w:val="clear" w:color="auto" w:fill="auto"/>
          </w:tcPr>
          <w:p w:rsidR="00B06F26" w:rsidRPr="001A7D06" w:rsidRDefault="00B06F26" w:rsidP="00B06F26">
            <w:pPr>
              <w:spacing w:line="0" w:lineRule="atLeast"/>
              <w:ind w:left="160"/>
              <w:rPr>
                <w:rFonts w:ascii="Times New Roman" w:eastAsia="Times New Roman" w:hAnsi="Times New Roman"/>
                <w:sz w:val="24"/>
              </w:rPr>
            </w:pPr>
            <w:r w:rsidRPr="001A7D06">
              <w:rPr>
                <w:rFonts w:ascii="Times New Roman" w:eastAsia="Times New Roman" w:hAnsi="Times New Roman"/>
                <w:sz w:val="24"/>
              </w:rPr>
              <w:t>GL</w:t>
            </w:r>
          </w:p>
        </w:tc>
        <w:tc>
          <w:tcPr>
            <w:tcW w:w="1417" w:type="dxa"/>
            <w:shd w:val="clear" w:color="auto" w:fill="auto"/>
          </w:tcPr>
          <w:p w:rsidR="00B06F26" w:rsidRPr="001A7D06" w:rsidRDefault="00B06F26" w:rsidP="00B06F26">
            <w:pPr>
              <w:spacing w:line="0" w:lineRule="atLeast"/>
              <w:rPr>
                <w:rFonts w:ascii="Times New Roman" w:eastAsia="Times New Roman" w:hAnsi="Times New Roman"/>
                <w:b/>
                <w:sz w:val="24"/>
              </w:rPr>
            </w:pPr>
            <w:r>
              <w:rPr>
                <w:rFonts w:ascii="Times New Roman" w:eastAsia="Times New Roman" w:hAnsi="Times New Roman"/>
                <w:b/>
                <w:sz w:val="24"/>
              </w:rPr>
              <w:t>1</w:t>
            </w:r>
          </w:p>
        </w:tc>
        <w:tc>
          <w:tcPr>
            <w:tcW w:w="1588" w:type="dxa"/>
            <w:gridSpan w:val="2"/>
            <w:shd w:val="clear" w:color="auto" w:fill="auto"/>
          </w:tcPr>
          <w:p w:rsidR="00B06F26" w:rsidRPr="001A7D06" w:rsidRDefault="00B06F26" w:rsidP="00B06F26">
            <w:pPr>
              <w:spacing w:line="0" w:lineRule="atLeast"/>
              <w:rPr>
                <w:rFonts w:ascii="Times New Roman" w:eastAsia="Times New Roman" w:hAnsi="Times New Roman"/>
                <w:b/>
                <w:sz w:val="24"/>
              </w:rPr>
            </w:pPr>
          </w:p>
        </w:tc>
      </w:tr>
      <w:tr w:rsidR="00B06F26" w:rsidTr="00B06F26">
        <w:trPr>
          <w:gridBefore w:val="1"/>
          <w:wBefore w:w="160" w:type="dxa"/>
        </w:trPr>
        <w:tc>
          <w:tcPr>
            <w:tcW w:w="1322" w:type="dxa"/>
            <w:shd w:val="clear" w:color="auto" w:fill="auto"/>
          </w:tcPr>
          <w:p w:rsidR="00B06F26" w:rsidRPr="00AD3A0B" w:rsidRDefault="00B06F26" w:rsidP="00B06F26">
            <w:pPr>
              <w:spacing w:line="0" w:lineRule="atLeast"/>
              <w:ind w:left="360"/>
              <w:rPr>
                <w:rFonts w:ascii="Times New Roman" w:eastAsia="Times New Roman" w:hAnsi="Times New Roman"/>
                <w:sz w:val="24"/>
              </w:rPr>
            </w:pPr>
            <w:r w:rsidRPr="00AD3A0B">
              <w:rPr>
                <w:rFonts w:ascii="Times New Roman" w:eastAsia="Times New Roman" w:hAnsi="Times New Roman"/>
                <w:sz w:val="24"/>
              </w:rPr>
              <w:t>2</w:t>
            </w:r>
          </w:p>
        </w:tc>
        <w:tc>
          <w:tcPr>
            <w:tcW w:w="1178" w:type="dxa"/>
            <w:gridSpan w:val="2"/>
            <w:vMerge/>
            <w:shd w:val="clear" w:color="auto" w:fill="auto"/>
          </w:tcPr>
          <w:p w:rsidR="00B06F26" w:rsidRPr="001A7D06" w:rsidRDefault="00B06F26" w:rsidP="00B06F26">
            <w:pPr>
              <w:spacing w:line="0" w:lineRule="atLeast"/>
              <w:rPr>
                <w:rFonts w:ascii="Times New Roman" w:eastAsia="Times New Roman" w:hAnsi="Times New Roman"/>
                <w:b/>
                <w:sz w:val="24"/>
              </w:rPr>
            </w:pPr>
          </w:p>
        </w:tc>
        <w:tc>
          <w:tcPr>
            <w:tcW w:w="3289" w:type="dxa"/>
            <w:shd w:val="clear" w:color="auto" w:fill="auto"/>
          </w:tcPr>
          <w:p w:rsidR="00B06F26" w:rsidRPr="001A7D06" w:rsidRDefault="00B06F26" w:rsidP="00B06F26">
            <w:pPr>
              <w:spacing w:line="0" w:lineRule="atLeast"/>
              <w:ind w:left="160"/>
              <w:rPr>
                <w:rFonts w:ascii="Times New Roman" w:eastAsia="Times New Roman" w:hAnsi="Times New Roman"/>
                <w:sz w:val="24"/>
              </w:rPr>
            </w:pPr>
            <w:r w:rsidRPr="001A7D06">
              <w:rPr>
                <w:rFonts w:ascii="Times New Roman" w:eastAsia="Times New Roman" w:hAnsi="Times New Roman"/>
                <w:sz w:val="24"/>
              </w:rPr>
              <w:t>Limpieza y Profundización del Canal La Madrid Sur (San Antonio-Maidana), longitud del tramo a definir por la fiscalización</w:t>
            </w:r>
          </w:p>
        </w:tc>
        <w:tc>
          <w:tcPr>
            <w:tcW w:w="851" w:type="dxa"/>
            <w:gridSpan w:val="2"/>
            <w:shd w:val="clear" w:color="auto" w:fill="auto"/>
          </w:tcPr>
          <w:p w:rsidR="00B06F26" w:rsidRPr="001A7D06" w:rsidRDefault="00B06F26" w:rsidP="00B06F26">
            <w:pPr>
              <w:spacing w:line="0" w:lineRule="atLeast"/>
              <w:ind w:left="160"/>
              <w:rPr>
                <w:rFonts w:ascii="Times New Roman" w:eastAsia="Times New Roman" w:hAnsi="Times New Roman"/>
                <w:sz w:val="24"/>
              </w:rPr>
            </w:pPr>
            <w:r w:rsidRPr="001A7D06">
              <w:rPr>
                <w:rFonts w:ascii="Times New Roman" w:eastAsia="Times New Roman" w:hAnsi="Times New Roman"/>
                <w:sz w:val="24"/>
              </w:rPr>
              <w:t>M3</w:t>
            </w:r>
          </w:p>
        </w:tc>
        <w:tc>
          <w:tcPr>
            <w:tcW w:w="1417" w:type="dxa"/>
            <w:shd w:val="clear" w:color="auto" w:fill="auto"/>
          </w:tcPr>
          <w:p w:rsidR="00B06F26" w:rsidRPr="001A7D06" w:rsidRDefault="00B06F26" w:rsidP="00B06F26">
            <w:pPr>
              <w:spacing w:line="0" w:lineRule="atLeast"/>
              <w:ind w:left="160"/>
              <w:rPr>
                <w:rFonts w:ascii="Times New Roman" w:eastAsia="Times New Roman" w:hAnsi="Times New Roman"/>
                <w:sz w:val="24"/>
              </w:rPr>
            </w:pPr>
            <w:r>
              <w:rPr>
                <w:rFonts w:ascii="Times New Roman" w:eastAsia="Times New Roman" w:hAnsi="Times New Roman"/>
                <w:sz w:val="24"/>
              </w:rPr>
              <w:t>1</w:t>
            </w:r>
          </w:p>
        </w:tc>
        <w:tc>
          <w:tcPr>
            <w:tcW w:w="1588" w:type="dxa"/>
            <w:gridSpan w:val="2"/>
            <w:shd w:val="clear" w:color="auto" w:fill="auto"/>
          </w:tcPr>
          <w:p w:rsidR="00B06F26" w:rsidRPr="001A7D06" w:rsidRDefault="00B06F26" w:rsidP="00B06F26">
            <w:pPr>
              <w:spacing w:line="0" w:lineRule="atLeast"/>
              <w:rPr>
                <w:rFonts w:ascii="Times New Roman" w:eastAsia="Times New Roman" w:hAnsi="Times New Roman"/>
                <w:b/>
                <w:sz w:val="24"/>
              </w:rPr>
            </w:pPr>
          </w:p>
        </w:tc>
      </w:tr>
      <w:tr w:rsidR="00B06F26" w:rsidTr="00B06F26">
        <w:trPr>
          <w:gridBefore w:val="1"/>
          <w:wBefore w:w="160" w:type="dxa"/>
        </w:trPr>
        <w:tc>
          <w:tcPr>
            <w:tcW w:w="1322" w:type="dxa"/>
            <w:shd w:val="clear" w:color="auto" w:fill="auto"/>
          </w:tcPr>
          <w:p w:rsidR="00B06F26" w:rsidRPr="00AD3A0B" w:rsidRDefault="00B06F26" w:rsidP="00B06F26">
            <w:pPr>
              <w:spacing w:line="0" w:lineRule="atLeast"/>
              <w:ind w:left="360"/>
              <w:rPr>
                <w:rFonts w:ascii="Times New Roman" w:eastAsia="Times New Roman" w:hAnsi="Times New Roman"/>
                <w:sz w:val="24"/>
              </w:rPr>
            </w:pPr>
            <w:r w:rsidRPr="00AD3A0B">
              <w:rPr>
                <w:rFonts w:ascii="Times New Roman" w:eastAsia="Times New Roman" w:hAnsi="Times New Roman"/>
                <w:sz w:val="24"/>
              </w:rPr>
              <w:t>3</w:t>
            </w:r>
          </w:p>
        </w:tc>
        <w:tc>
          <w:tcPr>
            <w:tcW w:w="1178" w:type="dxa"/>
            <w:gridSpan w:val="2"/>
            <w:vMerge/>
            <w:shd w:val="clear" w:color="auto" w:fill="auto"/>
          </w:tcPr>
          <w:p w:rsidR="00B06F26" w:rsidRPr="001A7D06" w:rsidRDefault="00B06F26" w:rsidP="00B06F26">
            <w:pPr>
              <w:spacing w:line="0" w:lineRule="atLeast"/>
              <w:rPr>
                <w:rFonts w:ascii="Times New Roman" w:eastAsia="Times New Roman" w:hAnsi="Times New Roman"/>
                <w:b/>
                <w:sz w:val="24"/>
              </w:rPr>
            </w:pPr>
          </w:p>
        </w:tc>
        <w:tc>
          <w:tcPr>
            <w:tcW w:w="3289" w:type="dxa"/>
            <w:shd w:val="clear" w:color="auto" w:fill="auto"/>
          </w:tcPr>
          <w:p w:rsidR="00B06F26" w:rsidRPr="001A7D06" w:rsidRDefault="00B06F26" w:rsidP="00B06F26">
            <w:pPr>
              <w:spacing w:line="0" w:lineRule="atLeast"/>
              <w:ind w:left="160"/>
              <w:rPr>
                <w:rFonts w:ascii="Times New Roman" w:eastAsia="Times New Roman" w:hAnsi="Times New Roman"/>
                <w:sz w:val="24"/>
              </w:rPr>
            </w:pPr>
            <w:r w:rsidRPr="001A7D06">
              <w:rPr>
                <w:rFonts w:ascii="Times New Roman" w:eastAsia="Times New Roman" w:hAnsi="Times New Roman"/>
                <w:sz w:val="24"/>
              </w:rPr>
              <w:t>Remoción de sedimentos de los Paleocauses y disposición final de sedimentos según PBC.</w:t>
            </w:r>
          </w:p>
        </w:tc>
        <w:tc>
          <w:tcPr>
            <w:tcW w:w="851" w:type="dxa"/>
            <w:gridSpan w:val="2"/>
            <w:shd w:val="clear" w:color="auto" w:fill="auto"/>
          </w:tcPr>
          <w:p w:rsidR="00B06F26" w:rsidRPr="001A7D06" w:rsidRDefault="00B06F26" w:rsidP="00B06F26">
            <w:pPr>
              <w:spacing w:line="0" w:lineRule="atLeast"/>
              <w:ind w:left="160"/>
              <w:rPr>
                <w:rFonts w:ascii="Times New Roman" w:eastAsia="Times New Roman" w:hAnsi="Times New Roman"/>
                <w:sz w:val="24"/>
              </w:rPr>
            </w:pPr>
            <w:r w:rsidRPr="001A7D06">
              <w:rPr>
                <w:rFonts w:ascii="Times New Roman" w:eastAsia="Times New Roman" w:hAnsi="Times New Roman"/>
                <w:sz w:val="24"/>
              </w:rPr>
              <w:t>M3</w:t>
            </w:r>
          </w:p>
        </w:tc>
        <w:tc>
          <w:tcPr>
            <w:tcW w:w="1417" w:type="dxa"/>
            <w:shd w:val="clear" w:color="auto" w:fill="auto"/>
          </w:tcPr>
          <w:p w:rsidR="00B06F26" w:rsidRPr="001A7D06" w:rsidRDefault="00B06F26" w:rsidP="00B06F26">
            <w:pPr>
              <w:spacing w:line="0" w:lineRule="atLeast"/>
              <w:ind w:left="160"/>
              <w:rPr>
                <w:rFonts w:ascii="Times New Roman" w:eastAsia="Times New Roman" w:hAnsi="Times New Roman"/>
                <w:sz w:val="24"/>
              </w:rPr>
            </w:pPr>
            <w:r>
              <w:rPr>
                <w:rFonts w:ascii="Times New Roman" w:eastAsia="Times New Roman" w:hAnsi="Times New Roman"/>
                <w:sz w:val="24"/>
              </w:rPr>
              <w:t>1</w:t>
            </w:r>
          </w:p>
        </w:tc>
        <w:tc>
          <w:tcPr>
            <w:tcW w:w="1588" w:type="dxa"/>
            <w:gridSpan w:val="2"/>
            <w:shd w:val="clear" w:color="auto" w:fill="auto"/>
          </w:tcPr>
          <w:p w:rsidR="00B06F26" w:rsidRPr="001A7D06" w:rsidRDefault="00B06F26" w:rsidP="00B06F26">
            <w:pPr>
              <w:spacing w:line="0" w:lineRule="atLeast"/>
              <w:rPr>
                <w:rFonts w:ascii="Times New Roman" w:eastAsia="Times New Roman" w:hAnsi="Times New Roman"/>
                <w:b/>
                <w:sz w:val="24"/>
              </w:rPr>
            </w:pPr>
          </w:p>
        </w:tc>
      </w:tr>
      <w:tr w:rsidR="00B757C5" w:rsidTr="00B06F26">
        <w:tblPrEx>
          <w:tblCellMar>
            <w:left w:w="70" w:type="dxa"/>
            <w:right w:w="70" w:type="dxa"/>
          </w:tblCellMar>
          <w:tblLook w:val="0000" w:firstRow="0" w:lastRow="0" w:firstColumn="0" w:lastColumn="0" w:noHBand="0" w:noVBand="0"/>
        </w:tblPrEx>
        <w:trPr>
          <w:gridBefore w:val="8"/>
          <w:wBefore w:w="8217" w:type="dxa"/>
          <w:trHeight w:val="393"/>
        </w:trPr>
        <w:tc>
          <w:tcPr>
            <w:tcW w:w="1588" w:type="dxa"/>
            <w:gridSpan w:val="2"/>
            <w:shd w:val="clear" w:color="auto" w:fill="auto"/>
          </w:tcPr>
          <w:p w:rsidR="00B757C5" w:rsidRPr="001A7D06" w:rsidRDefault="00B757C5" w:rsidP="00B06F26">
            <w:pPr>
              <w:spacing w:line="0" w:lineRule="atLeast"/>
              <w:rPr>
                <w:rFonts w:ascii="Times New Roman" w:eastAsia="Times New Roman" w:hAnsi="Times New Roman"/>
                <w:b/>
              </w:rPr>
            </w:pPr>
            <w:r w:rsidRPr="001A7D06">
              <w:rPr>
                <w:rFonts w:ascii="Times New Roman" w:eastAsia="Times New Roman" w:hAnsi="Times New Roman"/>
                <w:b/>
              </w:rPr>
              <w:t>Precio total **</w:t>
            </w:r>
          </w:p>
        </w:tc>
      </w:tr>
      <w:tr w:rsidR="00B757C5" w:rsidRPr="00046E1D" w:rsidTr="00B06F26">
        <w:tblPrEx>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rPr>
          <w:gridAfter w:val="1"/>
          <w:wAfter w:w="956" w:type="dxa"/>
          <w:cantSplit/>
          <w:trHeight w:val="326"/>
          <w:jc w:val="center"/>
        </w:trPr>
        <w:tc>
          <w:tcPr>
            <w:tcW w:w="8849" w:type="dxa"/>
            <w:gridSpan w:val="9"/>
            <w:tcBorders>
              <w:top w:val="nil"/>
              <w:left w:val="nil"/>
              <w:bottom w:val="nil"/>
              <w:right w:val="nil"/>
            </w:tcBorders>
          </w:tcPr>
          <w:p w:rsidR="00B757C5" w:rsidRPr="00046E1D" w:rsidRDefault="00B757C5" w:rsidP="00B06F26">
            <w:pPr>
              <w:widowControl w:val="0"/>
              <w:adjustRightInd w:val="0"/>
              <w:spacing w:after="0" w:line="256" w:lineRule="auto"/>
              <w:jc w:val="both"/>
              <w:textAlignment w:val="baseline"/>
              <w:rPr>
                <w:rFonts w:ascii="Arial" w:eastAsia="Times New Roman" w:hAnsi="Arial" w:cs="Arial"/>
                <w:i/>
                <w:iCs/>
                <w:color w:val="FF0000"/>
                <w:sz w:val="16"/>
                <w:szCs w:val="16"/>
                <w:lang w:eastAsia="es-ES"/>
              </w:rPr>
            </w:pPr>
          </w:p>
          <w:p w:rsidR="00B757C5" w:rsidRPr="00046E1D" w:rsidRDefault="00B757C5" w:rsidP="00B06F26">
            <w:pPr>
              <w:widowControl w:val="0"/>
              <w:suppressAutoHyphens/>
              <w:adjustRightInd w:val="0"/>
              <w:spacing w:after="0" w:line="256" w:lineRule="auto"/>
              <w:jc w:val="center"/>
              <w:textAlignment w:val="baseline"/>
              <w:rPr>
                <w:rFonts w:ascii="Arial" w:eastAsia="Times New Roman" w:hAnsi="Arial" w:cs="Arial"/>
                <w:i/>
                <w:iCs/>
                <w:sz w:val="16"/>
                <w:szCs w:val="16"/>
                <w:lang w:eastAsia="es-ES"/>
              </w:rPr>
            </w:pPr>
          </w:p>
        </w:tc>
      </w:tr>
      <w:tr w:rsidR="00B757C5" w:rsidRPr="00046E1D" w:rsidTr="00B06F26">
        <w:tblPrEx>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rPr>
          <w:gridAfter w:val="4"/>
          <w:wAfter w:w="3367" w:type="dxa"/>
          <w:jc w:val="center"/>
        </w:trPr>
        <w:tc>
          <w:tcPr>
            <w:tcW w:w="253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57C5" w:rsidRPr="00046E1D" w:rsidRDefault="00B757C5" w:rsidP="00B06F26">
            <w:pPr>
              <w:widowControl w:val="0"/>
              <w:adjustRightInd w:val="0"/>
              <w:spacing w:after="0" w:line="256" w:lineRule="auto"/>
              <w:jc w:val="both"/>
              <w:textAlignment w:val="baseline"/>
              <w:rPr>
                <w:rFonts w:ascii="Arial" w:eastAsia="Times New Roman" w:hAnsi="Arial" w:cs="Arial"/>
                <w:b/>
                <w:bCs/>
                <w:sz w:val="24"/>
                <w:szCs w:val="24"/>
                <w:lang w:eastAsia="es-ES"/>
              </w:rPr>
            </w:pPr>
            <w:r w:rsidRPr="00046E1D">
              <w:rPr>
                <w:rFonts w:ascii="Arial" w:eastAsia="Times New Roman" w:hAnsi="Arial" w:cs="Arial"/>
                <w:b/>
                <w:bCs/>
                <w:sz w:val="24"/>
                <w:szCs w:val="20"/>
                <w:lang w:eastAsia="es-ES"/>
              </w:rPr>
              <w:t>*Monto mínimo</w:t>
            </w:r>
          </w:p>
        </w:tc>
        <w:tc>
          <w:tcPr>
            <w:tcW w:w="390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57C5" w:rsidRPr="00046E1D" w:rsidRDefault="00B757C5" w:rsidP="00B06F26">
            <w:pPr>
              <w:widowControl w:val="0"/>
              <w:adjustRightInd w:val="0"/>
              <w:spacing w:after="0" w:line="256" w:lineRule="auto"/>
              <w:jc w:val="both"/>
              <w:textAlignment w:val="baseline"/>
              <w:rPr>
                <w:rFonts w:ascii="Arial" w:eastAsia="Times New Roman" w:hAnsi="Arial" w:cs="Arial"/>
                <w:b/>
                <w:bCs/>
                <w:sz w:val="24"/>
                <w:szCs w:val="20"/>
                <w:lang w:eastAsia="es-ES"/>
              </w:rPr>
            </w:pPr>
            <w:r>
              <w:rPr>
                <w:rFonts w:ascii="Arial" w:eastAsia="Times New Roman" w:hAnsi="Arial" w:cs="Arial"/>
                <w:b/>
                <w:bCs/>
                <w:sz w:val="24"/>
                <w:szCs w:val="20"/>
                <w:lang w:eastAsia="es-ES"/>
              </w:rPr>
              <w:t>16.000.000.000</w:t>
            </w:r>
            <w:r w:rsidRPr="00046E1D">
              <w:rPr>
                <w:rFonts w:ascii="Arial" w:eastAsia="Times New Roman" w:hAnsi="Arial" w:cs="Arial"/>
                <w:b/>
                <w:bCs/>
                <w:sz w:val="24"/>
                <w:szCs w:val="20"/>
                <w:lang w:eastAsia="es-ES"/>
              </w:rPr>
              <w:t xml:space="preserve"> Gs.</w:t>
            </w:r>
          </w:p>
        </w:tc>
      </w:tr>
      <w:tr w:rsidR="00B757C5" w:rsidRPr="00046E1D" w:rsidTr="00B06F26">
        <w:tblPrEx>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rPr>
          <w:gridAfter w:val="4"/>
          <w:wAfter w:w="3367" w:type="dxa"/>
          <w:jc w:val="center"/>
        </w:trPr>
        <w:tc>
          <w:tcPr>
            <w:tcW w:w="253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57C5" w:rsidRPr="00046E1D" w:rsidRDefault="00B757C5" w:rsidP="00B06F26">
            <w:pPr>
              <w:widowControl w:val="0"/>
              <w:adjustRightInd w:val="0"/>
              <w:spacing w:after="0" w:line="256" w:lineRule="auto"/>
              <w:jc w:val="both"/>
              <w:textAlignment w:val="baseline"/>
              <w:rPr>
                <w:rFonts w:ascii="Arial" w:eastAsia="Times New Roman" w:hAnsi="Arial" w:cs="Arial"/>
                <w:b/>
                <w:bCs/>
                <w:sz w:val="24"/>
                <w:szCs w:val="20"/>
                <w:lang w:eastAsia="es-ES"/>
              </w:rPr>
            </w:pPr>
            <w:r w:rsidRPr="00046E1D">
              <w:rPr>
                <w:rFonts w:ascii="Arial" w:eastAsia="Times New Roman" w:hAnsi="Arial" w:cs="Arial"/>
                <w:b/>
                <w:bCs/>
                <w:sz w:val="24"/>
                <w:szCs w:val="20"/>
                <w:lang w:eastAsia="es-ES"/>
              </w:rPr>
              <w:t>*Monto máximo</w:t>
            </w:r>
          </w:p>
        </w:tc>
        <w:tc>
          <w:tcPr>
            <w:tcW w:w="390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57C5" w:rsidRPr="00046E1D" w:rsidRDefault="00B757C5" w:rsidP="00B06F26">
            <w:pPr>
              <w:widowControl w:val="0"/>
              <w:adjustRightInd w:val="0"/>
              <w:spacing w:after="0" w:line="256" w:lineRule="auto"/>
              <w:textAlignment w:val="baseline"/>
              <w:rPr>
                <w:rFonts w:ascii="Arial" w:eastAsia="Times New Roman" w:hAnsi="Arial" w:cs="Arial"/>
                <w:b/>
                <w:bCs/>
                <w:sz w:val="24"/>
                <w:szCs w:val="20"/>
                <w:lang w:eastAsia="es-ES"/>
              </w:rPr>
            </w:pPr>
            <w:r>
              <w:rPr>
                <w:rFonts w:ascii="Arial" w:eastAsia="Times New Roman" w:hAnsi="Arial" w:cs="Arial"/>
                <w:b/>
                <w:bCs/>
                <w:sz w:val="24"/>
                <w:szCs w:val="20"/>
                <w:lang w:eastAsia="es-ES"/>
              </w:rPr>
              <w:t>18.000.000.000</w:t>
            </w:r>
            <w:r w:rsidRPr="00046E1D">
              <w:rPr>
                <w:rFonts w:ascii="Arial" w:eastAsia="Times New Roman" w:hAnsi="Arial" w:cs="Arial"/>
                <w:b/>
                <w:bCs/>
                <w:sz w:val="24"/>
                <w:szCs w:val="20"/>
                <w:lang w:eastAsia="es-ES"/>
              </w:rPr>
              <w:t xml:space="preserve"> Gs.</w:t>
            </w:r>
          </w:p>
        </w:tc>
      </w:tr>
    </w:tbl>
    <w:p w:rsidR="00B06F26" w:rsidRPr="00046E1D" w:rsidRDefault="00B06F26" w:rsidP="00B06F26">
      <w:pPr>
        <w:widowControl w:val="0"/>
        <w:tabs>
          <w:tab w:val="left" w:pos="1548"/>
        </w:tabs>
        <w:suppressAutoHyphens/>
        <w:adjustRightInd w:val="0"/>
        <w:spacing w:after="0" w:line="360" w:lineRule="atLeast"/>
        <w:jc w:val="both"/>
        <w:textAlignment w:val="baseline"/>
        <w:rPr>
          <w:rFonts w:ascii="Arial" w:eastAsia="Times New Roman" w:hAnsi="Arial" w:cs="Arial"/>
          <w:b/>
          <w:bCs/>
          <w:sz w:val="16"/>
          <w:szCs w:val="16"/>
          <w:lang w:val="es-ES" w:eastAsia="es-ES"/>
        </w:rPr>
      </w:pPr>
      <w:r w:rsidRPr="00046E1D">
        <w:rPr>
          <w:rFonts w:ascii="Arial" w:eastAsia="Times New Roman" w:hAnsi="Arial" w:cs="Arial"/>
          <w:b/>
          <w:bCs/>
          <w:sz w:val="16"/>
          <w:szCs w:val="16"/>
          <w:lang w:eastAsia="es-ES"/>
        </w:rPr>
        <w:t>*Campo a ser completado por el Convocante</w:t>
      </w:r>
    </w:p>
    <w:p w:rsidR="00B06F26" w:rsidRPr="00046E1D" w:rsidRDefault="00B06F26" w:rsidP="00B06F26">
      <w:pPr>
        <w:widowControl w:val="0"/>
        <w:adjustRightInd w:val="0"/>
        <w:spacing w:after="0" w:line="360" w:lineRule="atLeast"/>
        <w:jc w:val="both"/>
        <w:textAlignment w:val="baseline"/>
        <w:rPr>
          <w:rFonts w:ascii="Arial" w:eastAsia="Times New Roman" w:hAnsi="Arial" w:cs="Arial"/>
          <w:sz w:val="24"/>
          <w:szCs w:val="24"/>
          <w:lang w:eastAsia="es-ES"/>
        </w:rPr>
      </w:pPr>
      <w:r w:rsidRPr="00046E1D">
        <w:rPr>
          <w:rFonts w:ascii="Arial" w:eastAsia="Times New Roman" w:hAnsi="Arial" w:cs="Arial"/>
          <w:b/>
          <w:bCs/>
          <w:sz w:val="16"/>
          <w:szCs w:val="16"/>
          <w:lang w:eastAsia="es-ES"/>
        </w:rPr>
        <w:t>**Campo a ser completado por el Oferente</w:t>
      </w:r>
    </w:p>
    <w:p w:rsidR="00B06F26" w:rsidRDefault="00B06F26" w:rsidP="00B06F26">
      <w:pPr>
        <w:spacing w:line="0" w:lineRule="atLeast"/>
        <w:ind w:left="160"/>
        <w:rPr>
          <w:rFonts w:ascii="Times New Roman" w:eastAsia="Times New Roman" w:hAnsi="Times New Roman"/>
          <w:b/>
          <w:sz w:val="24"/>
        </w:rPr>
      </w:pPr>
    </w:p>
    <w:p w:rsidR="00B06F26" w:rsidRPr="00A01823" w:rsidRDefault="00B06F26" w:rsidP="00B06F26">
      <w:pPr>
        <w:spacing w:line="0" w:lineRule="atLeast"/>
        <w:ind w:left="160"/>
        <w:rPr>
          <w:rFonts w:ascii="Times New Roman" w:eastAsia="Times New Roman" w:hAnsi="Times New Roman"/>
          <w:b/>
          <w:sz w:val="24"/>
        </w:rPr>
      </w:pPr>
      <w:r>
        <w:rPr>
          <w:rFonts w:ascii="Times New Roman" w:eastAsia="Times New Roman" w:hAnsi="Times New Roman"/>
          <w:b/>
          <w:sz w:val="24"/>
        </w:rPr>
        <w:t>El precio total es de guaraníes ______________________ (completar en letras)___</w:t>
      </w:r>
    </w:p>
    <w:p w:rsidR="00B06F26" w:rsidRDefault="00B06F26" w:rsidP="00B06F26">
      <w:pPr>
        <w:rPr>
          <w:rFonts w:ascii="Times New Roman" w:eastAsia="Times New Roman" w:hAnsi="Times New Roman"/>
          <w:b/>
          <w:sz w:val="24"/>
        </w:rPr>
      </w:pPr>
      <w:r>
        <w:rPr>
          <w:rFonts w:ascii="Times New Roman" w:eastAsia="Times New Roman" w:hAnsi="Times New Roman"/>
          <w:b/>
          <w:sz w:val="24"/>
        </w:rPr>
        <w:br w:type="page"/>
      </w:r>
    </w:p>
    <w:p w:rsidR="00B06F26" w:rsidRDefault="00B06F26" w:rsidP="00B06F26">
      <w:pPr>
        <w:spacing w:line="0" w:lineRule="atLeast"/>
        <w:ind w:left="160"/>
        <w:jc w:val="both"/>
        <w:rPr>
          <w:rFonts w:ascii="Times New Roman" w:eastAsia="Times New Roman" w:hAnsi="Times New Roman"/>
          <w:b/>
          <w:sz w:val="24"/>
        </w:rPr>
      </w:pPr>
      <w:r w:rsidRPr="00A01823">
        <w:rPr>
          <w:rFonts w:ascii="Times New Roman" w:eastAsia="Times New Roman" w:hAnsi="Times New Roman"/>
          <w:b/>
          <w:sz w:val="24"/>
        </w:rPr>
        <w:t>LOTE III: OBRAS COMPLEMENTARIAS Y DE CONTINGENCIA PARA EVENTOS EXTREMOS REGISTRADOS EN LA CUENCA DEL RIO PILCOMAYO AREA DE INFLUENCIA TERRITORIO PARAGUAYO (PARA INUNDACION Y SEQUIA)</w:t>
      </w:r>
    </w:p>
    <w:tbl>
      <w:tblPr>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
        <w:gridCol w:w="1321"/>
        <w:gridCol w:w="1051"/>
        <w:gridCol w:w="127"/>
        <w:gridCol w:w="3432"/>
        <w:gridCol w:w="489"/>
        <w:gridCol w:w="645"/>
        <w:gridCol w:w="1134"/>
        <w:gridCol w:w="773"/>
        <w:gridCol w:w="956"/>
      </w:tblGrid>
      <w:tr w:rsidR="00B06F26" w:rsidRPr="00482670" w:rsidTr="00B06F26">
        <w:trPr>
          <w:gridBefore w:val="1"/>
          <w:wBefore w:w="160" w:type="dxa"/>
        </w:trPr>
        <w:tc>
          <w:tcPr>
            <w:tcW w:w="1321" w:type="dxa"/>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b/>
              </w:rPr>
              <w:t>1</w:t>
            </w:r>
          </w:p>
        </w:tc>
        <w:tc>
          <w:tcPr>
            <w:tcW w:w="1178"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b/>
              </w:rPr>
              <w:t>2</w:t>
            </w:r>
          </w:p>
        </w:tc>
        <w:tc>
          <w:tcPr>
            <w:tcW w:w="3432" w:type="dxa"/>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b/>
              </w:rPr>
              <w:t>3</w:t>
            </w:r>
          </w:p>
        </w:tc>
        <w:tc>
          <w:tcPr>
            <w:tcW w:w="1134"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b/>
              </w:rPr>
              <w:t>4</w:t>
            </w:r>
          </w:p>
        </w:tc>
        <w:tc>
          <w:tcPr>
            <w:tcW w:w="1134" w:type="dxa"/>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b/>
              </w:rPr>
              <w:t>5</w:t>
            </w:r>
          </w:p>
        </w:tc>
        <w:tc>
          <w:tcPr>
            <w:tcW w:w="1729"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b/>
              </w:rPr>
              <w:t>6</w:t>
            </w:r>
          </w:p>
        </w:tc>
      </w:tr>
      <w:tr w:rsidR="00B06F26" w:rsidRPr="00482670" w:rsidTr="00B06F26">
        <w:trPr>
          <w:gridBefore w:val="1"/>
          <w:wBefore w:w="160" w:type="dxa"/>
        </w:trPr>
        <w:tc>
          <w:tcPr>
            <w:tcW w:w="1321" w:type="dxa"/>
            <w:shd w:val="clear" w:color="auto" w:fill="auto"/>
            <w:vAlign w:val="bottom"/>
          </w:tcPr>
          <w:p w:rsidR="00B06F26" w:rsidRPr="00482670" w:rsidRDefault="00B06F26" w:rsidP="00B06F26">
            <w:pPr>
              <w:spacing w:line="0" w:lineRule="atLeast"/>
              <w:jc w:val="center"/>
              <w:rPr>
                <w:rFonts w:eastAsia="Times New Roman" w:cstheme="minorHAnsi"/>
                <w:b/>
                <w:vertAlign w:val="superscript"/>
              </w:rPr>
            </w:pPr>
            <w:r w:rsidRPr="00482670">
              <w:rPr>
                <w:rFonts w:eastAsia="Times New Roman" w:cstheme="minorHAnsi"/>
                <w:b/>
              </w:rPr>
              <w:t>Item* N°</w:t>
            </w:r>
          </w:p>
        </w:tc>
        <w:tc>
          <w:tcPr>
            <w:tcW w:w="1178" w:type="dxa"/>
            <w:gridSpan w:val="2"/>
            <w:shd w:val="clear" w:color="auto" w:fill="auto"/>
          </w:tcPr>
          <w:p w:rsidR="00B06F26" w:rsidRPr="00482670" w:rsidRDefault="00B06F26" w:rsidP="00B06F26">
            <w:pPr>
              <w:spacing w:line="0" w:lineRule="atLeast"/>
              <w:rPr>
                <w:rFonts w:eastAsia="Times New Roman" w:cstheme="minorHAnsi"/>
                <w:b/>
              </w:rPr>
            </w:pPr>
            <w:r w:rsidRPr="00482670">
              <w:rPr>
                <w:rFonts w:eastAsia="Times New Roman" w:cstheme="minorHAnsi"/>
                <w:b/>
              </w:rPr>
              <w:t>Código de Catalogo</w:t>
            </w:r>
          </w:p>
        </w:tc>
        <w:tc>
          <w:tcPr>
            <w:tcW w:w="3432" w:type="dxa"/>
            <w:shd w:val="clear" w:color="auto" w:fill="auto"/>
          </w:tcPr>
          <w:p w:rsidR="00B06F26" w:rsidRPr="00482670" w:rsidRDefault="00B06F26" w:rsidP="00B06F26">
            <w:pPr>
              <w:spacing w:line="0" w:lineRule="atLeast"/>
              <w:rPr>
                <w:rFonts w:eastAsia="Times New Roman" w:cstheme="minorHAnsi"/>
                <w:b/>
              </w:rPr>
            </w:pPr>
            <w:r w:rsidRPr="00482670">
              <w:rPr>
                <w:rFonts w:eastAsia="Times New Roman" w:cstheme="minorHAnsi"/>
                <w:b/>
              </w:rPr>
              <w:t>Descripción*</w:t>
            </w:r>
          </w:p>
        </w:tc>
        <w:tc>
          <w:tcPr>
            <w:tcW w:w="1134" w:type="dxa"/>
            <w:gridSpan w:val="2"/>
            <w:shd w:val="clear" w:color="auto" w:fill="auto"/>
          </w:tcPr>
          <w:p w:rsidR="00B06F26" w:rsidRPr="00482670" w:rsidRDefault="00B06F26" w:rsidP="00B06F26">
            <w:pPr>
              <w:spacing w:line="0" w:lineRule="atLeast"/>
              <w:rPr>
                <w:rFonts w:eastAsia="Times New Roman" w:cstheme="minorHAnsi"/>
                <w:b/>
              </w:rPr>
            </w:pPr>
            <w:r w:rsidRPr="00482670">
              <w:rPr>
                <w:rFonts w:eastAsia="Times New Roman" w:cstheme="minorHAnsi"/>
                <w:b/>
              </w:rPr>
              <w:t>Unidad de Medida*</w:t>
            </w:r>
          </w:p>
        </w:tc>
        <w:tc>
          <w:tcPr>
            <w:tcW w:w="1134" w:type="dxa"/>
            <w:shd w:val="clear" w:color="auto" w:fill="auto"/>
          </w:tcPr>
          <w:p w:rsidR="00B06F26" w:rsidRPr="00482670" w:rsidRDefault="00B06F26" w:rsidP="00B06F26">
            <w:pPr>
              <w:spacing w:line="0" w:lineRule="atLeast"/>
              <w:rPr>
                <w:rFonts w:eastAsia="Times New Roman" w:cstheme="minorHAnsi"/>
                <w:b/>
              </w:rPr>
            </w:pPr>
            <w:r w:rsidRPr="00482670">
              <w:rPr>
                <w:rFonts w:eastAsia="Times New Roman" w:cstheme="minorHAnsi"/>
                <w:b/>
              </w:rPr>
              <w:t>Cantidad*</w:t>
            </w:r>
          </w:p>
        </w:tc>
        <w:tc>
          <w:tcPr>
            <w:tcW w:w="1729" w:type="dxa"/>
            <w:gridSpan w:val="2"/>
            <w:shd w:val="clear" w:color="auto" w:fill="auto"/>
          </w:tcPr>
          <w:p w:rsidR="00B06F26" w:rsidRPr="00482670" w:rsidRDefault="00B06F26" w:rsidP="00B06F26">
            <w:pPr>
              <w:spacing w:line="0" w:lineRule="atLeast"/>
              <w:rPr>
                <w:rFonts w:eastAsia="Times New Roman" w:cstheme="minorHAnsi"/>
                <w:b/>
              </w:rPr>
            </w:pPr>
            <w:r w:rsidRPr="00482670">
              <w:rPr>
                <w:rFonts w:eastAsia="Times New Roman" w:cstheme="minorHAnsi"/>
                <w:b/>
              </w:rPr>
              <w:t>Precio Unitario**</w:t>
            </w:r>
          </w:p>
        </w:tc>
      </w:tr>
      <w:tr w:rsidR="00B06F26" w:rsidRPr="00482670" w:rsidTr="00B06F26">
        <w:trPr>
          <w:gridBefore w:val="1"/>
          <w:wBefore w:w="160" w:type="dxa"/>
        </w:trPr>
        <w:tc>
          <w:tcPr>
            <w:tcW w:w="1321" w:type="dxa"/>
            <w:shd w:val="clear" w:color="auto" w:fill="auto"/>
          </w:tcPr>
          <w:p w:rsidR="00B06F26" w:rsidRPr="00482670" w:rsidRDefault="00B06F26" w:rsidP="00B06F26">
            <w:pPr>
              <w:spacing w:line="0" w:lineRule="atLeast"/>
              <w:ind w:left="160"/>
              <w:jc w:val="center"/>
              <w:rPr>
                <w:rFonts w:eastAsia="Times New Roman" w:cstheme="minorHAnsi"/>
                <w:b/>
              </w:rPr>
            </w:pPr>
          </w:p>
          <w:p w:rsidR="00B06F26" w:rsidRPr="00482670" w:rsidRDefault="00B06F26" w:rsidP="00B06F26">
            <w:pPr>
              <w:spacing w:line="0" w:lineRule="atLeast"/>
              <w:ind w:left="160"/>
              <w:jc w:val="center"/>
              <w:rPr>
                <w:rFonts w:eastAsia="Times New Roman" w:cstheme="minorHAnsi"/>
                <w:b/>
              </w:rPr>
            </w:pPr>
          </w:p>
        </w:tc>
        <w:tc>
          <w:tcPr>
            <w:tcW w:w="1178" w:type="dxa"/>
            <w:gridSpan w:val="2"/>
            <w:shd w:val="clear" w:color="auto" w:fill="auto"/>
          </w:tcPr>
          <w:p w:rsidR="00B06F26" w:rsidRPr="00482670" w:rsidRDefault="00B06F26" w:rsidP="00B06F26">
            <w:pPr>
              <w:spacing w:line="0" w:lineRule="atLeast"/>
              <w:rPr>
                <w:rFonts w:eastAsia="Times New Roman" w:cstheme="minorHAnsi"/>
                <w:b/>
              </w:rPr>
            </w:pPr>
          </w:p>
        </w:tc>
        <w:tc>
          <w:tcPr>
            <w:tcW w:w="7429" w:type="dxa"/>
            <w:gridSpan w:val="6"/>
            <w:shd w:val="clear" w:color="auto" w:fill="auto"/>
            <w:vAlign w:val="center"/>
          </w:tcPr>
          <w:p w:rsidR="00B06F26" w:rsidRPr="00482670" w:rsidRDefault="00B06F26" w:rsidP="00B06F26">
            <w:pPr>
              <w:spacing w:line="0" w:lineRule="atLeast"/>
              <w:rPr>
                <w:rFonts w:eastAsia="Times New Roman" w:cstheme="minorHAnsi"/>
                <w:b/>
              </w:rPr>
            </w:pPr>
            <w:r w:rsidRPr="00482670">
              <w:rPr>
                <w:rFonts w:eastAsia="Times New Roman" w:cstheme="minorHAnsi"/>
                <w:b/>
              </w:rPr>
              <w:t>LOTE III– POZO HONDO- GRAL. DIAZ</w:t>
            </w:r>
          </w:p>
        </w:tc>
      </w:tr>
      <w:tr w:rsidR="00B06F26" w:rsidRPr="00482670" w:rsidTr="00B06F26">
        <w:trPr>
          <w:gridBefore w:val="1"/>
          <w:wBefore w:w="160" w:type="dxa"/>
        </w:trPr>
        <w:tc>
          <w:tcPr>
            <w:tcW w:w="1321" w:type="dxa"/>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1</w:t>
            </w:r>
          </w:p>
        </w:tc>
        <w:tc>
          <w:tcPr>
            <w:tcW w:w="1178"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rPr>
              <w:t>72131701-016</w:t>
            </w:r>
          </w:p>
        </w:tc>
        <w:tc>
          <w:tcPr>
            <w:tcW w:w="3432" w:type="dxa"/>
            <w:shd w:val="clear" w:color="auto" w:fill="auto"/>
          </w:tcPr>
          <w:p w:rsidR="00B06F26" w:rsidRPr="00482670" w:rsidRDefault="00B06F26" w:rsidP="00B06F26">
            <w:pPr>
              <w:spacing w:line="0" w:lineRule="atLeast"/>
              <w:ind w:left="160"/>
              <w:rPr>
                <w:rFonts w:eastAsia="Times New Roman" w:cstheme="minorHAnsi"/>
              </w:rPr>
            </w:pPr>
            <w:r w:rsidRPr="00482670">
              <w:rPr>
                <w:rFonts w:eastAsia="Times New Roman" w:cstheme="minorHAnsi"/>
              </w:rPr>
              <w:t>Movilización en zona de Obras diferenciadas a ser definida por la Firma Fiscalizadora (contemplar tres diferentes alternativas de localización según posibles obras a ser identificadas para cada caso: Pozo Hondo- Embocadura- Gral. Díaz)</w:t>
            </w:r>
          </w:p>
        </w:tc>
        <w:tc>
          <w:tcPr>
            <w:tcW w:w="1134" w:type="dxa"/>
            <w:gridSpan w:val="2"/>
            <w:shd w:val="clear" w:color="auto" w:fill="auto"/>
          </w:tcPr>
          <w:p w:rsidR="00B06F26" w:rsidRPr="00482670" w:rsidRDefault="00B06F26" w:rsidP="00B06F26">
            <w:pPr>
              <w:tabs>
                <w:tab w:val="left" w:pos="575"/>
              </w:tabs>
              <w:spacing w:line="0" w:lineRule="atLeast"/>
              <w:ind w:left="160"/>
              <w:jc w:val="center"/>
              <w:rPr>
                <w:rFonts w:eastAsia="Times New Roman" w:cstheme="minorHAnsi"/>
              </w:rPr>
            </w:pPr>
            <w:r w:rsidRPr="00482670">
              <w:rPr>
                <w:rFonts w:eastAsia="Times New Roman" w:cstheme="minorHAnsi"/>
              </w:rPr>
              <w:t>GL</w:t>
            </w:r>
          </w:p>
        </w:tc>
        <w:tc>
          <w:tcPr>
            <w:tcW w:w="1134" w:type="dxa"/>
            <w:shd w:val="clear" w:color="auto" w:fill="auto"/>
          </w:tcPr>
          <w:p w:rsidR="00B06F26" w:rsidRPr="00482670" w:rsidRDefault="00B06F26" w:rsidP="00B06F26">
            <w:pPr>
              <w:spacing w:line="0" w:lineRule="atLeast"/>
              <w:jc w:val="center"/>
              <w:rPr>
                <w:rFonts w:eastAsia="Times New Roman" w:cstheme="minorHAnsi"/>
              </w:rPr>
            </w:pPr>
            <w:r w:rsidRPr="00482670">
              <w:rPr>
                <w:rFonts w:eastAsia="Times New Roman" w:cstheme="minorHAnsi"/>
              </w:rPr>
              <w:t>1</w:t>
            </w:r>
          </w:p>
        </w:tc>
        <w:tc>
          <w:tcPr>
            <w:tcW w:w="1729" w:type="dxa"/>
            <w:gridSpan w:val="2"/>
            <w:shd w:val="clear" w:color="auto" w:fill="auto"/>
          </w:tcPr>
          <w:p w:rsidR="00B06F26" w:rsidRPr="00482670" w:rsidRDefault="00B06F26" w:rsidP="00B06F26">
            <w:pPr>
              <w:spacing w:line="0" w:lineRule="atLeast"/>
              <w:rPr>
                <w:rFonts w:eastAsia="Times New Roman" w:cstheme="minorHAnsi"/>
                <w:b/>
              </w:rPr>
            </w:pPr>
          </w:p>
        </w:tc>
      </w:tr>
      <w:tr w:rsidR="00B06F26" w:rsidRPr="00482670" w:rsidTr="00B06F26">
        <w:trPr>
          <w:gridBefore w:val="1"/>
          <w:wBefore w:w="160" w:type="dxa"/>
        </w:trPr>
        <w:tc>
          <w:tcPr>
            <w:tcW w:w="1321" w:type="dxa"/>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2</w:t>
            </w:r>
          </w:p>
        </w:tc>
        <w:tc>
          <w:tcPr>
            <w:tcW w:w="1178"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rPr>
              <w:t>72131701-016</w:t>
            </w:r>
          </w:p>
        </w:tc>
        <w:tc>
          <w:tcPr>
            <w:tcW w:w="3432" w:type="dxa"/>
            <w:shd w:val="clear" w:color="auto" w:fill="auto"/>
          </w:tcPr>
          <w:p w:rsidR="00B06F26" w:rsidRPr="00482670" w:rsidRDefault="00B06F26" w:rsidP="00B06F26">
            <w:pPr>
              <w:spacing w:line="0" w:lineRule="atLeast"/>
              <w:ind w:left="160"/>
              <w:rPr>
                <w:rFonts w:eastAsia="Times New Roman" w:cstheme="minorHAnsi"/>
              </w:rPr>
            </w:pPr>
            <w:r w:rsidRPr="00482670">
              <w:rPr>
                <w:rFonts w:eastAsia="Times New Roman" w:cstheme="minorHAnsi"/>
              </w:rPr>
              <w:t xml:space="preserve">Construcción de terraplén y protección de comunidades de: Solitario (zona de Escuela); Margariño; Mistolar; German Maidana; Pozo Hondo; Señor Maíz, y otros a ser identificados por la Firma Fiscalizadora. </w:t>
            </w:r>
          </w:p>
        </w:tc>
        <w:tc>
          <w:tcPr>
            <w:tcW w:w="1134" w:type="dxa"/>
            <w:gridSpan w:val="2"/>
            <w:shd w:val="clear" w:color="auto" w:fill="auto"/>
          </w:tcPr>
          <w:p w:rsidR="00B06F26" w:rsidRPr="00482670" w:rsidRDefault="00B06F26" w:rsidP="00B06F26">
            <w:pPr>
              <w:spacing w:line="0" w:lineRule="atLeast"/>
              <w:ind w:left="160"/>
              <w:jc w:val="center"/>
              <w:rPr>
                <w:rFonts w:eastAsia="Times New Roman" w:cstheme="minorHAnsi"/>
              </w:rPr>
            </w:pPr>
          </w:p>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KM</w:t>
            </w:r>
          </w:p>
        </w:tc>
        <w:tc>
          <w:tcPr>
            <w:tcW w:w="1134" w:type="dxa"/>
            <w:shd w:val="clear" w:color="auto" w:fill="auto"/>
          </w:tcPr>
          <w:p w:rsidR="00B06F26" w:rsidRPr="00482670" w:rsidRDefault="00B06F26" w:rsidP="00B06F26">
            <w:pPr>
              <w:spacing w:line="0" w:lineRule="atLeast"/>
              <w:jc w:val="center"/>
              <w:rPr>
                <w:rFonts w:eastAsia="Times New Roman" w:cstheme="minorHAnsi"/>
              </w:rPr>
            </w:pPr>
          </w:p>
          <w:p w:rsidR="00B06F26" w:rsidRPr="00482670" w:rsidRDefault="00B06F26" w:rsidP="00B06F26">
            <w:pPr>
              <w:spacing w:line="0" w:lineRule="atLeast"/>
              <w:jc w:val="center"/>
              <w:rPr>
                <w:rFonts w:eastAsia="Times New Roman" w:cstheme="minorHAnsi"/>
              </w:rPr>
            </w:pPr>
            <w:r w:rsidRPr="00482670">
              <w:rPr>
                <w:rFonts w:eastAsia="Times New Roman" w:cstheme="minorHAnsi"/>
              </w:rPr>
              <w:t>1</w:t>
            </w:r>
          </w:p>
        </w:tc>
        <w:tc>
          <w:tcPr>
            <w:tcW w:w="1729" w:type="dxa"/>
            <w:gridSpan w:val="2"/>
            <w:shd w:val="clear" w:color="auto" w:fill="auto"/>
          </w:tcPr>
          <w:p w:rsidR="00B06F26" w:rsidRPr="00482670" w:rsidRDefault="00B06F26" w:rsidP="00B06F26">
            <w:pPr>
              <w:spacing w:line="0" w:lineRule="atLeast"/>
              <w:rPr>
                <w:rFonts w:eastAsia="Times New Roman" w:cstheme="minorHAnsi"/>
                <w:b/>
              </w:rPr>
            </w:pPr>
          </w:p>
        </w:tc>
      </w:tr>
      <w:tr w:rsidR="00B06F26" w:rsidRPr="00482670" w:rsidTr="00B06F26">
        <w:trPr>
          <w:gridBefore w:val="1"/>
          <w:wBefore w:w="160" w:type="dxa"/>
        </w:trPr>
        <w:tc>
          <w:tcPr>
            <w:tcW w:w="1321" w:type="dxa"/>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3</w:t>
            </w:r>
          </w:p>
        </w:tc>
        <w:tc>
          <w:tcPr>
            <w:tcW w:w="1178"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rPr>
              <w:t>72102303-999</w:t>
            </w:r>
          </w:p>
        </w:tc>
        <w:tc>
          <w:tcPr>
            <w:tcW w:w="3432" w:type="dxa"/>
            <w:shd w:val="clear" w:color="auto" w:fill="auto"/>
          </w:tcPr>
          <w:p w:rsidR="00B06F26" w:rsidRPr="00482670" w:rsidRDefault="00B06F26" w:rsidP="00B06F26">
            <w:pPr>
              <w:spacing w:line="0" w:lineRule="atLeast"/>
              <w:ind w:left="160"/>
              <w:rPr>
                <w:rFonts w:eastAsia="Times New Roman" w:cstheme="minorHAnsi"/>
              </w:rPr>
            </w:pPr>
            <w:r w:rsidRPr="00482670">
              <w:rPr>
                <w:rFonts w:eastAsia="Times New Roman" w:cstheme="minorHAnsi"/>
              </w:rPr>
              <w:t>Construcción de Tajamares en áreas prioritarias identificadas por la firma fiscalizadora (hasta 5 Tajamares de 10.000M3)</w:t>
            </w:r>
          </w:p>
        </w:tc>
        <w:tc>
          <w:tcPr>
            <w:tcW w:w="1134" w:type="dxa"/>
            <w:gridSpan w:val="2"/>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M3</w:t>
            </w:r>
          </w:p>
        </w:tc>
        <w:tc>
          <w:tcPr>
            <w:tcW w:w="1134" w:type="dxa"/>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1</w:t>
            </w:r>
          </w:p>
        </w:tc>
        <w:tc>
          <w:tcPr>
            <w:tcW w:w="1729" w:type="dxa"/>
            <w:gridSpan w:val="2"/>
            <w:shd w:val="clear" w:color="auto" w:fill="auto"/>
          </w:tcPr>
          <w:p w:rsidR="00B06F26" w:rsidRPr="00482670" w:rsidRDefault="00B06F26" w:rsidP="00B06F26">
            <w:pPr>
              <w:spacing w:line="0" w:lineRule="atLeast"/>
              <w:rPr>
                <w:rFonts w:eastAsia="Times New Roman" w:cstheme="minorHAnsi"/>
                <w:b/>
              </w:rPr>
            </w:pPr>
          </w:p>
        </w:tc>
      </w:tr>
      <w:tr w:rsidR="00B06F26" w:rsidRPr="00482670" w:rsidTr="00B06F26">
        <w:trPr>
          <w:gridBefore w:val="1"/>
          <w:wBefore w:w="160" w:type="dxa"/>
        </w:trPr>
        <w:tc>
          <w:tcPr>
            <w:tcW w:w="1321" w:type="dxa"/>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4</w:t>
            </w:r>
          </w:p>
        </w:tc>
        <w:tc>
          <w:tcPr>
            <w:tcW w:w="1178"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Times New Roman" w:cstheme="minorHAnsi"/>
              </w:rPr>
              <w:t>72102303-006</w:t>
            </w:r>
          </w:p>
        </w:tc>
        <w:tc>
          <w:tcPr>
            <w:tcW w:w="3432" w:type="dxa"/>
            <w:shd w:val="clear" w:color="auto" w:fill="auto"/>
          </w:tcPr>
          <w:p w:rsidR="00B06F26" w:rsidRPr="00482670" w:rsidRDefault="00B06F26" w:rsidP="00B06F26">
            <w:pPr>
              <w:spacing w:line="0" w:lineRule="atLeast"/>
              <w:ind w:left="160"/>
              <w:rPr>
                <w:rFonts w:eastAsia="Times New Roman" w:cstheme="minorHAnsi"/>
              </w:rPr>
            </w:pPr>
            <w:r w:rsidRPr="00482670">
              <w:rPr>
                <w:rFonts w:eastAsia="Times New Roman" w:cstheme="minorHAnsi"/>
              </w:rPr>
              <w:t>Construcción e Instalación de Sistemas de Pozos profundos, para abastecer a comunidades prioritarias identificadas por la Firma Fiscalizadora, para épocas de sequia</w:t>
            </w:r>
          </w:p>
        </w:tc>
        <w:tc>
          <w:tcPr>
            <w:tcW w:w="1134" w:type="dxa"/>
            <w:gridSpan w:val="2"/>
            <w:shd w:val="clear" w:color="auto" w:fill="auto"/>
          </w:tcPr>
          <w:p w:rsidR="00B06F26" w:rsidRPr="00482670" w:rsidRDefault="00B06F26" w:rsidP="00B06F26">
            <w:pPr>
              <w:spacing w:line="0" w:lineRule="atLeast"/>
              <w:ind w:left="160"/>
              <w:jc w:val="center"/>
              <w:rPr>
                <w:rFonts w:eastAsia="Times New Roman" w:cstheme="minorHAnsi"/>
              </w:rPr>
            </w:pPr>
          </w:p>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UN</w:t>
            </w:r>
          </w:p>
        </w:tc>
        <w:tc>
          <w:tcPr>
            <w:tcW w:w="1134" w:type="dxa"/>
            <w:shd w:val="clear" w:color="auto" w:fill="auto"/>
          </w:tcPr>
          <w:p w:rsidR="00B06F26" w:rsidRPr="00482670" w:rsidRDefault="00B06F26" w:rsidP="00B06F26">
            <w:pPr>
              <w:spacing w:line="0" w:lineRule="atLeast"/>
              <w:ind w:left="160"/>
              <w:jc w:val="center"/>
              <w:rPr>
                <w:rFonts w:eastAsia="Times New Roman" w:cstheme="minorHAnsi"/>
              </w:rPr>
            </w:pPr>
          </w:p>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1</w:t>
            </w:r>
          </w:p>
        </w:tc>
        <w:tc>
          <w:tcPr>
            <w:tcW w:w="1729" w:type="dxa"/>
            <w:gridSpan w:val="2"/>
            <w:shd w:val="clear" w:color="auto" w:fill="auto"/>
          </w:tcPr>
          <w:p w:rsidR="00B06F26" w:rsidRPr="00482670" w:rsidRDefault="00B06F26" w:rsidP="00B06F26">
            <w:pPr>
              <w:spacing w:line="0" w:lineRule="atLeast"/>
              <w:rPr>
                <w:rFonts w:eastAsia="Times New Roman" w:cstheme="minorHAnsi"/>
                <w:b/>
              </w:rPr>
            </w:pPr>
          </w:p>
        </w:tc>
      </w:tr>
      <w:tr w:rsidR="00B06F26" w:rsidRPr="00482670" w:rsidTr="00B06F26">
        <w:trPr>
          <w:gridBefore w:val="1"/>
          <w:wBefore w:w="160" w:type="dxa"/>
        </w:trPr>
        <w:tc>
          <w:tcPr>
            <w:tcW w:w="1321" w:type="dxa"/>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5</w:t>
            </w:r>
          </w:p>
        </w:tc>
        <w:tc>
          <w:tcPr>
            <w:tcW w:w="1178"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Calibri" w:cstheme="minorHAnsi"/>
              </w:rPr>
              <w:t>72131701-016</w:t>
            </w:r>
          </w:p>
        </w:tc>
        <w:tc>
          <w:tcPr>
            <w:tcW w:w="3432" w:type="dxa"/>
            <w:shd w:val="clear" w:color="auto" w:fill="auto"/>
          </w:tcPr>
          <w:p w:rsidR="00B06F26" w:rsidRPr="00482670" w:rsidRDefault="00B06F26" w:rsidP="00B06F26">
            <w:pPr>
              <w:spacing w:line="0" w:lineRule="atLeast"/>
              <w:ind w:left="160"/>
              <w:rPr>
                <w:rFonts w:eastAsia="Times New Roman" w:cstheme="minorHAnsi"/>
              </w:rPr>
            </w:pPr>
            <w:r w:rsidRPr="00482670">
              <w:rPr>
                <w:rFonts w:eastAsia="Times New Roman" w:cstheme="minorHAnsi"/>
              </w:rPr>
              <w:t>Construcción de Terraplén para Camino Alternativo, e interconexión de comunidades</w:t>
            </w:r>
          </w:p>
        </w:tc>
        <w:tc>
          <w:tcPr>
            <w:tcW w:w="1134" w:type="dxa"/>
            <w:gridSpan w:val="2"/>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KM</w:t>
            </w:r>
          </w:p>
        </w:tc>
        <w:tc>
          <w:tcPr>
            <w:tcW w:w="1134" w:type="dxa"/>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1</w:t>
            </w:r>
          </w:p>
        </w:tc>
        <w:tc>
          <w:tcPr>
            <w:tcW w:w="1729" w:type="dxa"/>
            <w:gridSpan w:val="2"/>
            <w:shd w:val="clear" w:color="auto" w:fill="auto"/>
          </w:tcPr>
          <w:p w:rsidR="00B06F26" w:rsidRPr="00482670" w:rsidRDefault="00B06F26" w:rsidP="00B06F26">
            <w:pPr>
              <w:spacing w:line="0" w:lineRule="atLeast"/>
              <w:rPr>
                <w:rFonts w:eastAsia="Times New Roman" w:cstheme="minorHAnsi"/>
                <w:b/>
              </w:rPr>
            </w:pPr>
          </w:p>
        </w:tc>
      </w:tr>
      <w:tr w:rsidR="00B06F26" w:rsidRPr="00482670" w:rsidTr="00B06F26">
        <w:trPr>
          <w:gridBefore w:val="1"/>
          <w:wBefore w:w="160" w:type="dxa"/>
        </w:trPr>
        <w:tc>
          <w:tcPr>
            <w:tcW w:w="1321" w:type="dxa"/>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6</w:t>
            </w:r>
          </w:p>
        </w:tc>
        <w:tc>
          <w:tcPr>
            <w:tcW w:w="1178"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Calibri" w:cstheme="minorHAnsi"/>
              </w:rPr>
              <w:t>72131701-007</w:t>
            </w:r>
          </w:p>
        </w:tc>
        <w:tc>
          <w:tcPr>
            <w:tcW w:w="3432" w:type="dxa"/>
            <w:shd w:val="clear" w:color="auto" w:fill="auto"/>
          </w:tcPr>
          <w:p w:rsidR="00B06F26" w:rsidRPr="00482670" w:rsidRDefault="00B06F26" w:rsidP="00B06F26">
            <w:pPr>
              <w:spacing w:line="0" w:lineRule="atLeast"/>
              <w:ind w:left="160"/>
              <w:rPr>
                <w:rFonts w:eastAsia="Times New Roman" w:cstheme="minorHAnsi"/>
              </w:rPr>
            </w:pPr>
            <w:r w:rsidRPr="00482670">
              <w:rPr>
                <w:rFonts w:eastAsia="Times New Roman" w:cstheme="minorHAnsi"/>
              </w:rPr>
              <w:t>Construcción de pasos especiales en puntos localizados de cruces de cauce por Caminos Vecinales (paso subfluvial) a ser definidos por la Firma Fiscalizadora.</w:t>
            </w:r>
          </w:p>
        </w:tc>
        <w:tc>
          <w:tcPr>
            <w:tcW w:w="1134" w:type="dxa"/>
            <w:gridSpan w:val="2"/>
            <w:shd w:val="clear" w:color="auto" w:fill="auto"/>
          </w:tcPr>
          <w:p w:rsidR="00B06F26" w:rsidRPr="00482670" w:rsidRDefault="00B06F26" w:rsidP="00B06F26">
            <w:pPr>
              <w:spacing w:line="0" w:lineRule="atLeast"/>
              <w:jc w:val="center"/>
              <w:rPr>
                <w:rFonts w:eastAsia="Times New Roman" w:cstheme="minorHAnsi"/>
              </w:rPr>
            </w:pPr>
            <w:r w:rsidRPr="00482670">
              <w:rPr>
                <w:rFonts w:eastAsia="Times New Roman" w:cstheme="minorHAnsi"/>
              </w:rPr>
              <w:t>KM</w:t>
            </w:r>
          </w:p>
        </w:tc>
        <w:tc>
          <w:tcPr>
            <w:tcW w:w="1134" w:type="dxa"/>
            <w:shd w:val="clear" w:color="auto" w:fill="auto"/>
          </w:tcPr>
          <w:p w:rsidR="00B06F26" w:rsidRPr="00482670" w:rsidRDefault="00B06F26" w:rsidP="00B06F26">
            <w:pPr>
              <w:spacing w:line="0" w:lineRule="atLeast"/>
              <w:ind w:left="160"/>
              <w:jc w:val="center"/>
              <w:rPr>
                <w:rFonts w:eastAsia="Times New Roman" w:cstheme="minorHAnsi"/>
              </w:rPr>
            </w:pPr>
            <w:r w:rsidRPr="00482670">
              <w:rPr>
                <w:rFonts w:eastAsia="Times New Roman" w:cstheme="minorHAnsi"/>
              </w:rPr>
              <w:t>1</w:t>
            </w:r>
          </w:p>
        </w:tc>
        <w:tc>
          <w:tcPr>
            <w:tcW w:w="1729" w:type="dxa"/>
            <w:gridSpan w:val="2"/>
            <w:shd w:val="clear" w:color="auto" w:fill="auto"/>
          </w:tcPr>
          <w:p w:rsidR="00B06F26" w:rsidRPr="00482670" w:rsidRDefault="00B06F26" w:rsidP="00B06F26">
            <w:pPr>
              <w:spacing w:line="0" w:lineRule="atLeast"/>
              <w:rPr>
                <w:rFonts w:eastAsia="Times New Roman" w:cstheme="minorHAnsi"/>
                <w:b/>
              </w:rPr>
            </w:pPr>
          </w:p>
        </w:tc>
      </w:tr>
      <w:tr w:rsidR="00B06F26" w:rsidRPr="00482670" w:rsidTr="00B06F26">
        <w:trPr>
          <w:gridBefore w:val="1"/>
          <w:wBefore w:w="160" w:type="dxa"/>
        </w:trPr>
        <w:tc>
          <w:tcPr>
            <w:tcW w:w="1321" w:type="dxa"/>
            <w:shd w:val="clear" w:color="auto" w:fill="auto"/>
          </w:tcPr>
          <w:p w:rsidR="00B06F26" w:rsidRPr="00482670" w:rsidRDefault="00B06F26" w:rsidP="00B06F26">
            <w:pPr>
              <w:jc w:val="center"/>
              <w:rPr>
                <w:rFonts w:cstheme="minorHAnsi"/>
              </w:rPr>
            </w:pPr>
            <w:r w:rsidRPr="00482670">
              <w:rPr>
                <w:rFonts w:cstheme="minorHAnsi"/>
              </w:rPr>
              <w:t>7</w:t>
            </w:r>
          </w:p>
        </w:tc>
        <w:tc>
          <w:tcPr>
            <w:tcW w:w="1178"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Calibri" w:cstheme="minorHAnsi"/>
              </w:rPr>
              <w:t>72131701-017</w:t>
            </w:r>
          </w:p>
        </w:tc>
        <w:tc>
          <w:tcPr>
            <w:tcW w:w="3432" w:type="dxa"/>
            <w:shd w:val="clear" w:color="auto" w:fill="auto"/>
          </w:tcPr>
          <w:p w:rsidR="00B06F26" w:rsidRPr="00482670" w:rsidRDefault="00B06F26" w:rsidP="00B06F26">
            <w:pPr>
              <w:rPr>
                <w:rFonts w:cstheme="minorHAnsi"/>
              </w:rPr>
            </w:pPr>
            <w:r w:rsidRPr="00482670">
              <w:rPr>
                <w:rFonts w:cstheme="minorHAnsi"/>
              </w:rPr>
              <w:t xml:space="preserve">  Construcción de alcantarilla simple ø 100</w:t>
            </w:r>
          </w:p>
        </w:tc>
        <w:tc>
          <w:tcPr>
            <w:tcW w:w="1134" w:type="dxa"/>
            <w:gridSpan w:val="2"/>
            <w:shd w:val="clear" w:color="auto" w:fill="auto"/>
          </w:tcPr>
          <w:p w:rsidR="00B06F26" w:rsidRPr="00482670" w:rsidRDefault="00B06F26" w:rsidP="00B06F26">
            <w:pPr>
              <w:jc w:val="center"/>
              <w:rPr>
                <w:rFonts w:cstheme="minorHAnsi"/>
              </w:rPr>
            </w:pPr>
            <w:r w:rsidRPr="00482670">
              <w:rPr>
                <w:rFonts w:cstheme="minorHAnsi"/>
              </w:rPr>
              <w:t>ML</w:t>
            </w:r>
          </w:p>
        </w:tc>
        <w:tc>
          <w:tcPr>
            <w:tcW w:w="1134" w:type="dxa"/>
            <w:shd w:val="clear" w:color="auto" w:fill="auto"/>
          </w:tcPr>
          <w:p w:rsidR="00B06F26" w:rsidRPr="00482670" w:rsidRDefault="00B06F26" w:rsidP="00B06F26">
            <w:pPr>
              <w:jc w:val="center"/>
              <w:rPr>
                <w:rFonts w:cstheme="minorHAnsi"/>
              </w:rPr>
            </w:pPr>
            <w:r w:rsidRPr="00482670">
              <w:rPr>
                <w:rFonts w:cstheme="minorHAnsi"/>
              </w:rPr>
              <w:t>1</w:t>
            </w:r>
          </w:p>
        </w:tc>
        <w:tc>
          <w:tcPr>
            <w:tcW w:w="1729" w:type="dxa"/>
            <w:gridSpan w:val="2"/>
            <w:shd w:val="clear" w:color="auto" w:fill="auto"/>
          </w:tcPr>
          <w:p w:rsidR="00B06F26" w:rsidRPr="00482670" w:rsidRDefault="00B06F26" w:rsidP="00B06F26">
            <w:pPr>
              <w:spacing w:line="0" w:lineRule="atLeast"/>
              <w:rPr>
                <w:rFonts w:eastAsia="Times New Roman" w:cstheme="minorHAnsi"/>
                <w:b/>
              </w:rPr>
            </w:pPr>
          </w:p>
        </w:tc>
      </w:tr>
      <w:tr w:rsidR="00B06F26" w:rsidRPr="00482670" w:rsidTr="00B06F26">
        <w:trPr>
          <w:gridBefore w:val="1"/>
          <w:wBefore w:w="160" w:type="dxa"/>
        </w:trPr>
        <w:tc>
          <w:tcPr>
            <w:tcW w:w="1321" w:type="dxa"/>
            <w:shd w:val="clear" w:color="auto" w:fill="auto"/>
          </w:tcPr>
          <w:p w:rsidR="00B06F26" w:rsidRPr="00482670" w:rsidRDefault="00B06F26" w:rsidP="00B06F26">
            <w:pPr>
              <w:jc w:val="center"/>
              <w:rPr>
                <w:rFonts w:cstheme="minorHAnsi"/>
              </w:rPr>
            </w:pPr>
            <w:r w:rsidRPr="00482670">
              <w:rPr>
                <w:rFonts w:cstheme="minorHAnsi"/>
              </w:rPr>
              <w:t>8</w:t>
            </w:r>
          </w:p>
        </w:tc>
        <w:tc>
          <w:tcPr>
            <w:tcW w:w="1178" w:type="dxa"/>
            <w:gridSpan w:val="2"/>
            <w:shd w:val="clear" w:color="auto" w:fill="auto"/>
          </w:tcPr>
          <w:p w:rsidR="00B06F26" w:rsidRPr="00482670" w:rsidRDefault="00B06F26" w:rsidP="00B06F26">
            <w:pPr>
              <w:spacing w:line="0" w:lineRule="atLeast"/>
              <w:jc w:val="center"/>
              <w:rPr>
                <w:rFonts w:eastAsia="Times New Roman" w:cstheme="minorHAnsi"/>
                <w:b/>
              </w:rPr>
            </w:pPr>
            <w:r w:rsidRPr="00482670">
              <w:rPr>
                <w:rFonts w:eastAsia="Calibri" w:cstheme="minorHAnsi"/>
              </w:rPr>
              <w:t>72131701-017</w:t>
            </w:r>
          </w:p>
        </w:tc>
        <w:tc>
          <w:tcPr>
            <w:tcW w:w="3432" w:type="dxa"/>
            <w:shd w:val="clear" w:color="auto" w:fill="auto"/>
          </w:tcPr>
          <w:p w:rsidR="00B06F26" w:rsidRPr="00482670" w:rsidRDefault="00B06F26" w:rsidP="00B06F26">
            <w:pPr>
              <w:rPr>
                <w:rFonts w:cstheme="minorHAnsi"/>
              </w:rPr>
            </w:pPr>
            <w:r w:rsidRPr="00482670">
              <w:rPr>
                <w:rFonts w:cstheme="minorHAnsi"/>
              </w:rPr>
              <w:t xml:space="preserve">  Construcción de alcantarilla doble ø 100</w:t>
            </w:r>
          </w:p>
        </w:tc>
        <w:tc>
          <w:tcPr>
            <w:tcW w:w="1134" w:type="dxa"/>
            <w:gridSpan w:val="2"/>
            <w:shd w:val="clear" w:color="auto" w:fill="auto"/>
          </w:tcPr>
          <w:p w:rsidR="00B06F26" w:rsidRPr="00482670" w:rsidRDefault="00B06F26" w:rsidP="00B06F26">
            <w:pPr>
              <w:jc w:val="center"/>
              <w:rPr>
                <w:rFonts w:cstheme="minorHAnsi"/>
              </w:rPr>
            </w:pPr>
            <w:r w:rsidRPr="00482670">
              <w:rPr>
                <w:rFonts w:cstheme="minorHAnsi"/>
              </w:rPr>
              <w:t>ML</w:t>
            </w:r>
          </w:p>
        </w:tc>
        <w:tc>
          <w:tcPr>
            <w:tcW w:w="1134" w:type="dxa"/>
            <w:shd w:val="clear" w:color="auto" w:fill="auto"/>
          </w:tcPr>
          <w:p w:rsidR="00B06F26" w:rsidRPr="00482670" w:rsidRDefault="00B06F26" w:rsidP="00B06F26">
            <w:pPr>
              <w:jc w:val="center"/>
              <w:rPr>
                <w:rFonts w:cstheme="minorHAnsi"/>
              </w:rPr>
            </w:pPr>
            <w:r w:rsidRPr="00482670">
              <w:rPr>
                <w:rFonts w:cstheme="minorHAnsi"/>
              </w:rPr>
              <w:t>1</w:t>
            </w:r>
          </w:p>
        </w:tc>
        <w:tc>
          <w:tcPr>
            <w:tcW w:w="1729" w:type="dxa"/>
            <w:gridSpan w:val="2"/>
            <w:shd w:val="clear" w:color="auto" w:fill="auto"/>
          </w:tcPr>
          <w:p w:rsidR="00B06F26" w:rsidRPr="00482670" w:rsidRDefault="00B06F26" w:rsidP="00B06F26">
            <w:pPr>
              <w:spacing w:line="0" w:lineRule="atLeast"/>
              <w:rPr>
                <w:rFonts w:eastAsia="Times New Roman" w:cstheme="minorHAnsi"/>
                <w:b/>
              </w:rPr>
            </w:pPr>
          </w:p>
        </w:tc>
      </w:tr>
      <w:tr w:rsidR="00B757C5" w:rsidRPr="00482670" w:rsidTr="00B06F26">
        <w:tblPrEx>
          <w:tblCellMar>
            <w:left w:w="70" w:type="dxa"/>
            <w:right w:w="70" w:type="dxa"/>
          </w:tblCellMar>
          <w:tblLook w:val="0000" w:firstRow="0" w:lastRow="0" w:firstColumn="0" w:lastColumn="0" w:noHBand="0" w:noVBand="0"/>
        </w:tblPrEx>
        <w:trPr>
          <w:gridBefore w:val="8"/>
          <w:wBefore w:w="8359" w:type="dxa"/>
          <w:trHeight w:val="451"/>
        </w:trPr>
        <w:tc>
          <w:tcPr>
            <w:tcW w:w="1729" w:type="dxa"/>
            <w:gridSpan w:val="2"/>
            <w:shd w:val="clear" w:color="auto" w:fill="auto"/>
          </w:tcPr>
          <w:p w:rsidR="00B757C5" w:rsidRPr="00482670" w:rsidRDefault="00B757C5" w:rsidP="00B06F26">
            <w:pPr>
              <w:spacing w:line="0" w:lineRule="atLeast"/>
              <w:rPr>
                <w:rFonts w:eastAsia="Times New Roman" w:cstheme="minorHAnsi"/>
                <w:b/>
              </w:rPr>
            </w:pPr>
            <w:r w:rsidRPr="00482670">
              <w:rPr>
                <w:rFonts w:eastAsia="Times New Roman" w:cstheme="minorHAnsi"/>
                <w:b/>
              </w:rPr>
              <w:t>Precio total **</w:t>
            </w:r>
          </w:p>
          <w:p w:rsidR="00B757C5" w:rsidRPr="00482670" w:rsidRDefault="00B757C5" w:rsidP="00B06F26">
            <w:pPr>
              <w:spacing w:line="0" w:lineRule="atLeast"/>
              <w:ind w:left="160"/>
              <w:rPr>
                <w:rFonts w:eastAsia="Times New Roman" w:cstheme="minorHAnsi"/>
                <w:b/>
              </w:rPr>
            </w:pPr>
          </w:p>
        </w:tc>
      </w:tr>
      <w:tr w:rsidR="00B757C5" w:rsidRPr="00482670" w:rsidTr="00B06F26">
        <w:tblPrEx>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rPr>
          <w:gridAfter w:val="1"/>
          <w:wAfter w:w="956" w:type="dxa"/>
          <w:cantSplit/>
          <w:trHeight w:val="326"/>
          <w:jc w:val="center"/>
        </w:trPr>
        <w:tc>
          <w:tcPr>
            <w:tcW w:w="9132" w:type="dxa"/>
            <w:gridSpan w:val="9"/>
            <w:tcBorders>
              <w:top w:val="nil"/>
              <w:left w:val="nil"/>
              <w:bottom w:val="nil"/>
              <w:right w:val="nil"/>
            </w:tcBorders>
          </w:tcPr>
          <w:p w:rsidR="00B757C5" w:rsidRPr="00482670" w:rsidRDefault="00B757C5" w:rsidP="00B06F26">
            <w:pPr>
              <w:widowControl w:val="0"/>
              <w:adjustRightInd w:val="0"/>
              <w:spacing w:after="0" w:line="256" w:lineRule="auto"/>
              <w:jc w:val="both"/>
              <w:textAlignment w:val="baseline"/>
              <w:rPr>
                <w:rFonts w:eastAsia="Times New Roman" w:cstheme="minorHAnsi"/>
                <w:i/>
                <w:iCs/>
                <w:color w:val="FF0000"/>
                <w:lang w:eastAsia="es-ES"/>
              </w:rPr>
            </w:pPr>
          </w:p>
          <w:p w:rsidR="00B757C5" w:rsidRPr="00482670" w:rsidRDefault="00B757C5" w:rsidP="00B06F26">
            <w:pPr>
              <w:widowControl w:val="0"/>
              <w:suppressAutoHyphens/>
              <w:adjustRightInd w:val="0"/>
              <w:spacing w:after="0" w:line="256" w:lineRule="auto"/>
              <w:jc w:val="center"/>
              <w:textAlignment w:val="baseline"/>
              <w:rPr>
                <w:rFonts w:eastAsia="Times New Roman" w:cstheme="minorHAnsi"/>
                <w:i/>
                <w:iCs/>
                <w:lang w:eastAsia="es-ES"/>
              </w:rPr>
            </w:pPr>
          </w:p>
        </w:tc>
      </w:tr>
      <w:tr w:rsidR="00B757C5" w:rsidRPr="00482670" w:rsidTr="00B06F26">
        <w:tblPrEx>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rPr>
          <w:gridAfter w:val="4"/>
          <w:wAfter w:w="3508" w:type="dxa"/>
          <w:jc w:val="center"/>
        </w:trPr>
        <w:tc>
          <w:tcPr>
            <w:tcW w:w="253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57C5" w:rsidRPr="00482670" w:rsidRDefault="00B757C5" w:rsidP="00B06F26">
            <w:pPr>
              <w:widowControl w:val="0"/>
              <w:adjustRightInd w:val="0"/>
              <w:spacing w:after="0" w:line="256" w:lineRule="auto"/>
              <w:jc w:val="both"/>
              <w:textAlignment w:val="baseline"/>
              <w:rPr>
                <w:rFonts w:eastAsia="Times New Roman" w:cstheme="minorHAnsi"/>
                <w:b/>
                <w:bCs/>
                <w:lang w:eastAsia="es-ES"/>
              </w:rPr>
            </w:pPr>
            <w:r w:rsidRPr="00482670">
              <w:rPr>
                <w:rFonts w:eastAsia="Times New Roman" w:cstheme="minorHAnsi"/>
                <w:b/>
                <w:bCs/>
                <w:lang w:eastAsia="es-ES"/>
              </w:rPr>
              <w:t>*Monto mínimo</w:t>
            </w:r>
          </w:p>
        </w:tc>
        <w:tc>
          <w:tcPr>
            <w:tcW w:w="40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57C5" w:rsidRPr="00482670" w:rsidRDefault="00B757C5" w:rsidP="00B06F26">
            <w:pPr>
              <w:widowControl w:val="0"/>
              <w:adjustRightInd w:val="0"/>
              <w:spacing w:after="0" w:line="256" w:lineRule="auto"/>
              <w:jc w:val="both"/>
              <w:textAlignment w:val="baseline"/>
              <w:rPr>
                <w:rFonts w:eastAsia="Times New Roman" w:cstheme="minorHAnsi"/>
                <w:b/>
                <w:bCs/>
                <w:lang w:eastAsia="es-ES"/>
              </w:rPr>
            </w:pPr>
            <w:r>
              <w:rPr>
                <w:rFonts w:eastAsia="Times New Roman" w:cstheme="minorHAnsi"/>
                <w:b/>
                <w:bCs/>
                <w:lang w:eastAsia="es-ES"/>
              </w:rPr>
              <w:t>10</w:t>
            </w:r>
            <w:r w:rsidRPr="00482670">
              <w:rPr>
                <w:rFonts w:eastAsia="Times New Roman" w:cstheme="minorHAnsi"/>
                <w:b/>
                <w:bCs/>
                <w:lang w:eastAsia="es-ES"/>
              </w:rPr>
              <w:t>.000.000.000 Gs.</w:t>
            </w:r>
          </w:p>
        </w:tc>
      </w:tr>
      <w:tr w:rsidR="00B757C5" w:rsidRPr="00482670" w:rsidTr="00B06F26">
        <w:tblPrEx>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rPr>
          <w:gridAfter w:val="4"/>
          <w:wAfter w:w="3508" w:type="dxa"/>
          <w:jc w:val="center"/>
        </w:trPr>
        <w:tc>
          <w:tcPr>
            <w:tcW w:w="253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57C5" w:rsidRPr="00482670" w:rsidRDefault="00B757C5" w:rsidP="00B06F26">
            <w:pPr>
              <w:widowControl w:val="0"/>
              <w:adjustRightInd w:val="0"/>
              <w:spacing w:after="0" w:line="256" w:lineRule="auto"/>
              <w:jc w:val="both"/>
              <w:textAlignment w:val="baseline"/>
              <w:rPr>
                <w:rFonts w:eastAsia="Times New Roman" w:cstheme="minorHAnsi"/>
                <w:b/>
                <w:bCs/>
                <w:lang w:eastAsia="es-ES"/>
              </w:rPr>
            </w:pPr>
            <w:r w:rsidRPr="00482670">
              <w:rPr>
                <w:rFonts w:eastAsia="Times New Roman" w:cstheme="minorHAnsi"/>
                <w:b/>
                <w:bCs/>
                <w:lang w:eastAsia="es-ES"/>
              </w:rPr>
              <w:t>*Monto máximo</w:t>
            </w:r>
          </w:p>
        </w:tc>
        <w:tc>
          <w:tcPr>
            <w:tcW w:w="40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57C5" w:rsidRPr="00482670" w:rsidRDefault="00B757C5" w:rsidP="00B06F26">
            <w:pPr>
              <w:widowControl w:val="0"/>
              <w:adjustRightInd w:val="0"/>
              <w:spacing w:after="0" w:line="256" w:lineRule="auto"/>
              <w:textAlignment w:val="baseline"/>
              <w:rPr>
                <w:rFonts w:eastAsia="Times New Roman" w:cstheme="minorHAnsi"/>
                <w:b/>
                <w:bCs/>
                <w:lang w:eastAsia="es-ES"/>
              </w:rPr>
            </w:pPr>
            <w:r>
              <w:rPr>
                <w:rFonts w:eastAsia="Times New Roman" w:cstheme="minorHAnsi"/>
                <w:b/>
                <w:bCs/>
                <w:lang w:eastAsia="es-ES"/>
              </w:rPr>
              <w:t>12</w:t>
            </w:r>
            <w:r w:rsidRPr="00482670">
              <w:rPr>
                <w:rFonts w:eastAsia="Times New Roman" w:cstheme="minorHAnsi"/>
                <w:b/>
                <w:bCs/>
                <w:lang w:eastAsia="es-ES"/>
              </w:rPr>
              <w:t>.000.000.000 Gs.</w:t>
            </w:r>
          </w:p>
        </w:tc>
      </w:tr>
    </w:tbl>
    <w:p w:rsidR="00B06F26" w:rsidRPr="00046E1D" w:rsidRDefault="00B06F26" w:rsidP="00B06F26">
      <w:pPr>
        <w:widowControl w:val="0"/>
        <w:tabs>
          <w:tab w:val="left" w:pos="1548"/>
        </w:tabs>
        <w:suppressAutoHyphens/>
        <w:adjustRightInd w:val="0"/>
        <w:spacing w:after="0" w:line="360" w:lineRule="atLeast"/>
        <w:jc w:val="both"/>
        <w:textAlignment w:val="baseline"/>
        <w:rPr>
          <w:rFonts w:ascii="Arial" w:eastAsia="Times New Roman" w:hAnsi="Arial" w:cs="Arial"/>
          <w:b/>
          <w:bCs/>
          <w:sz w:val="16"/>
          <w:szCs w:val="16"/>
          <w:lang w:val="es-ES" w:eastAsia="es-ES"/>
        </w:rPr>
      </w:pPr>
      <w:r w:rsidRPr="00046E1D">
        <w:rPr>
          <w:rFonts w:ascii="Arial" w:eastAsia="Times New Roman" w:hAnsi="Arial" w:cs="Arial"/>
          <w:b/>
          <w:bCs/>
          <w:sz w:val="16"/>
          <w:szCs w:val="16"/>
          <w:lang w:eastAsia="es-ES"/>
        </w:rPr>
        <w:t>*Campo a ser completado por el Convocante</w:t>
      </w:r>
    </w:p>
    <w:p w:rsidR="00B06F26" w:rsidRDefault="00B06F26" w:rsidP="00B06F26">
      <w:pPr>
        <w:widowControl w:val="0"/>
        <w:adjustRightInd w:val="0"/>
        <w:spacing w:after="0" w:line="360" w:lineRule="atLeast"/>
        <w:jc w:val="both"/>
        <w:textAlignment w:val="baseline"/>
        <w:rPr>
          <w:rFonts w:ascii="Arial" w:eastAsia="Times New Roman" w:hAnsi="Arial" w:cs="Arial"/>
          <w:b/>
          <w:bCs/>
          <w:sz w:val="16"/>
          <w:szCs w:val="16"/>
          <w:lang w:eastAsia="es-ES"/>
        </w:rPr>
      </w:pPr>
      <w:r w:rsidRPr="00046E1D">
        <w:rPr>
          <w:rFonts w:ascii="Arial" w:eastAsia="Times New Roman" w:hAnsi="Arial" w:cs="Arial"/>
          <w:b/>
          <w:bCs/>
          <w:sz w:val="16"/>
          <w:szCs w:val="16"/>
          <w:lang w:eastAsia="es-ES"/>
        </w:rPr>
        <w:t>**Campo a ser completado por el Oferente</w:t>
      </w:r>
    </w:p>
    <w:p w:rsidR="00B06F26" w:rsidRPr="00AD3A0B" w:rsidRDefault="00B06F26" w:rsidP="00B06F26">
      <w:pPr>
        <w:widowControl w:val="0"/>
        <w:adjustRightInd w:val="0"/>
        <w:spacing w:after="0" w:line="360" w:lineRule="atLeast"/>
        <w:jc w:val="both"/>
        <w:textAlignment w:val="baseline"/>
        <w:rPr>
          <w:rFonts w:ascii="Arial" w:eastAsia="Times New Roman" w:hAnsi="Arial" w:cs="Arial"/>
          <w:sz w:val="24"/>
          <w:szCs w:val="24"/>
          <w:lang w:eastAsia="es-ES"/>
        </w:rPr>
      </w:pPr>
    </w:p>
    <w:p w:rsidR="00B06F26" w:rsidRPr="00046E1D" w:rsidRDefault="00B06F26" w:rsidP="00B06F26">
      <w:pPr>
        <w:widowControl w:val="0"/>
        <w:tabs>
          <w:tab w:val="num" w:pos="540"/>
        </w:tabs>
        <w:suppressAutoHyphens/>
        <w:adjustRightInd w:val="0"/>
        <w:spacing w:after="0" w:line="360" w:lineRule="atLeast"/>
        <w:ind w:left="540" w:hanging="540"/>
        <w:jc w:val="both"/>
        <w:textAlignment w:val="baseline"/>
        <w:rPr>
          <w:rFonts w:ascii="Arial" w:eastAsia="Times New Roman" w:hAnsi="Arial" w:cs="Arial"/>
          <w:b/>
          <w:sz w:val="24"/>
          <w:szCs w:val="20"/>
          <w:lang w:val="es-ES" w:eastAsia="es-ES"/>
        </w:rPr>
      </w:pPr>
      <w:r w:rsidRPr="00046E1D">
        <w:rPr>
          <w:rFonts w:ascii="Arial" w:eastAsia="Times New Roman" w:hAnsi="Arial" w:cs="Arial"/>
          <w:b/>
          <w:sz w:val="24"/>
          <w:szCs w:val="20"/>
          <w:lang w:val="es-ES" w:eastAsia="es-ES"/>
        </w:rPr>
        <w:t>El precio total es de guaraníes ______________________(</w:t>
      </w:r>
      <w:r w:rsidRPr="00046E1D">
        <w:rPr>
          <w:rFonts w:ascii="Arial" w:eastAsia="Times New Roman" w:hAnsi="Arial" w:cs="Arial"/>
          <w:b/>
          <w:i/>
          <w:sz w:val="24"/>
          <w:szCs w:val="20"/>
          <w:lang w:val="es-ES" w:eastAsia="es-ES"/>
        </w:rPr>
        <w:t>completar en letras</w:t>
      </w:r>
      <w:r>
        <w:rPr>
          <w:rFonts w:ascii="Arial" w:eastAsia="Times New Roman" w:hAnsi="Arial" w:cs="Arial"/>
          <w:b/>
          <w:sz w:val="24"/>
          <w:szCs w:val="20"/>
          <w:lang w:val="es-ES" w:eastAsia="es-ES"/>
        </w:rPr>
        <w:t>)_</w:t>
      </w:r>
    </w:p>
    <w:p w:rsidR="00B06F26" w:rsidRPr="00046E1D" w:rsidRDefault="00B06F26" w:rsidP="00B06F26">
      <w:pPr>
        <w:widowControl w:val="0"/>
        <w:numPr>
          <w:ilvl w:val="12"/>
          <w:numId w:val="0"/>
        </w:numPr>
        <w:suppressAutoHyphens/>
        <w:adjustRightInd w:val="0"/>
        <w:spacing w:after="0" w:line="360" w:lineRule="atLeast"/>
        <w:jc w:val="both"/>
        <w:textAlignment w:val="baseline"/>
        <w:rPr>
          <w:rFonts w:ascii="Arial" w:eastAsia="Times New Roman" w:hAnsi="Arial" w:cs="Arial"/>
          <w:i/>
          <w:iCs/>
          <w:sz w:val="24"/>
          <w:szCs w:val="20"/>
          <w:lang w:val="es-MX" w:eastAsia="es-ES"/>
        </w:rPr>
      </w:pPr>
      <w:r w:rsidRPr="00046E1D">
        <w:rPr>
          <w:rFonts w:ascii="Arial" w:eastAsia="Times New Roman" w:hAnsi="Arial" w:cs="Arial"/>
          <w:sz w:val="24"/>
          <w:szCs w:val="20"/>
          <w:lang w:val="es-MX" w:eastAsia="es-ES"/>
        </w:rPr>
        <w:t xml:space="preserve">Firma: </w:t>
      </w:r>
      <w:r w:rsidRPr="00046E1D">
        <w:rPr>
          <w:rFonts w:ascii="Arial" w:eastAsia="Times New Roman" w:hAnsi="Arial" w:cs="Arial"/>
          <w:i/>
          <w:iCs/>
          <w:sz w:val="24"/>
          <w:szCs w:val="20"/>
          <w:lang w:val="es-MX" w:eastAsia="es-ES"/>
        </w:rPr>
        <w:t xml:space="preserve">[indicar el nombre completo de la persona cuyo nombre y calidad se indican] </w:t>
      </w:r>
      <w:r w:rsidRPr="00046E1D">
        <w:rPr>
          <w:rFonts w:ascii="Arial" w:eastAsia="Times New Roman" w:hAnsi="Arial" w:cs="Arial"/>
          <w:sz w:val="24"/>
          <w:szCs w:val="20"/>
          <w:lang w:val="es-MX" w:eastAsia="es-ES"/>
        </w:rPr>
        <w:t xml:space="preserve">En calidad de </w:t>
      </w:r>
      <w:r w:rsidRPr="00046E1D">
        <w:rPr>
          <w:rFonts w:ascii="Arial" w:eastAsia="Times New Roman" w:hAnsi="Arial" w:cs="Arial"/>
          <w:i/>
          <w:iCs/>
          <w:sz w:val="24"/>
          <w:szCs w:val="20"/>
          <w:lang w:val="es-MX" w:eastAsia="es-ES"/>
        </w:rPr>
        <w:t xml:space="preserve">[indicar la calidad jurídica de la persona que firma el Formulario de la Oferta] </w:t>
      </w:r>
    </w:p>
    <w:p w:rsidR="00B06F26" w:rsidRPr="00046E1D" w:rsidRDefault="00B06F26" w:rsidP="00B06F26">
      <w:pPr>
        <w:widowControl w:val="0"/>
        <w:numPr>
          <w:ilvl w:val="12"/>
          <w:numId w:val="0"/>
        </w:numPr>
        <w:suppressAutoHyphens/>
        <w:adjustRightInd w:val="0"/>
        <w:spacing w:after="0" w:line="360" w:lineRule="atLeast"/>
        <w:jc w:val="both"/>
        <w:textAlignment w:val="baseline"/>
        <w:rPr>
          <w:rFonts w:ascii="Arial" w:eastAsia="Times New Roman" w:hAnsi="Arial" w:cs="Arial"/>
          <w:i/>
          <w:iCs/>
          <w:sz w:val="24"/>
          <w:szCs w:val="20"/>
          <w:lang w:val="es-MX" w:eastAsia="es-ES"/>
        </w:rPr>
      </w:pPr>
      <w:r w:rsidRPr="00046E1D">
        <w:rPr>
          <w:rFonts w:ascii="Arial" w:eastAsia="Times New Roman" w:hAnsi="Arial" w:cs="Arial"/>
          <w:sz w:val="24"/>
          <w:szCs w:val="20"/>
          <w:lang w:val="es-MX" w:eastAsia="es-ES"/>
        </w:rPr>
        <w:t xml:space="preserve">Nombre: </w:t>
      </w:r>
      <w:r w:rsidRPr="00046E1D">
        <w:rPr>
          <w:rFonts w:ascii="Arial" w:eastAsia="Times New Roman" w:hAnsi="Arial" w:cs="Arial"/>
          <w:i/>
          <w:iCs/>
          <w:sz w:val="24"/>
          <w:szCs w:val="20"/>
          <w:lang w:val="es-MX" w:eastAsia="es-ES"/>
        </w:rPr>
        <w:t xml:space="preserve">[indicar el nombre completo de la persona que firma el Formulario de la Oferta] </w:t>
      </w:r>
    </w:p>
    <w:p w:rsidR="00B06F26" w:rsidRPr="00046E1D" w:rsidRDefault="00B06F26" w:rsidP="00B06F26">
      <w:pPr>
        <w:widowControl w:val="0"/>
        <w:numPr>
          <w:ilvl w:val="12"/>
          <w:numId w:val="0"/>
        </w:numPr>
        <w:suppressAutoHyphens/>
        <w:adjustRightInd w:val="0"/>
        <w:spacing w:after="0" w:line="360" w:lineRule="atLeast"/>
        <w:jc w:val="both"/>
        <w:textAlignment w:val="baseline"/>
        <w:rPr>
          <w:rFonts w:ascii="Arial" w:eastAsia="Times New Roman" w:hAnsi="Arial" w:cs="Arial"/>
          <w:i/>
          <w:iCs/>
          <w:sz w:val="24"/>
          <w:szCs w:val="20"/>
          <w:lang w:val="es-MX" w:eastAsia="es-ES"/>
        </w:rPr>
      </w:pPr>
    </w:p>
    <w:p w:rsidR="00B06F26" w:rsidRPr="00046E1D" w:rsidRDefault="00B06F26" w:rsidP="00B06F26">
      <w:pPr>
        <w:widowControl w:val="0"/>
        <w:numPr>
          <w:ilvl w:val="12"/>
          <w:numId w:val="0"/>
        </w:numPr>
        <w:suppressAutoHyphens/>
        <w:adjustRightInd w:val="0"/>
        <w:spacing w:after="0" w:line="360" w:lineRule="atLeast"/>
        <w:jc w:val="both"/>
        <w:textAlignment w:val="baseline"/>
        <w:rPr>
          <w:rFonts w:ascii="Arial" w:eastAsia="Times New Roman" w:hAnsi="Arial" w:cs="Arial"/>
          <w:i/>
          <w:iCs/>
          <w:sz w:val="24"/>
          <w:szCs w:val="20"/>
          <w:lang w:val="es-MX" w:eastAsia="es-ES"/>
        </w:rPr>
      </w:pPr>
      <w:r w:rsidRPr="00046E1D">
        <w:rPr>
          <w:rFonts w:ascii="Arial" w:eastAsia="Times New Roman" w:hAnsi="Arial" w:cs="Arial"/>
          <w:sz w:val="24"/>
          <w:szCs w:val="20"/>
          <w:lang w:val="es-MX" w:eastAsia="es-ES"/>
        </w:rPr>
        <w:t xml:space="preserve">El día _[_______________ ]del mes [_______________] del año[ __________] </w:t>
      </w:r>
      <w:r w:rsidRPr="00046E1D">
        <w:rPr>
          <w:rFonts w:ascii="Arial" w:eastAsia="Times New Roman" w:hAnsi="Arial" w:cs="Arial"/>
          <w:i/>
          <w:iCs/>
          <w:sz w:val="24"/>
          <w:szCs w:val="20"/>
          <w:lang w:val="es-MX" w:eastAsia="es-ES"/>
        </w:rPr>
        <w:t>[indicar la fecha de la firma]</w:t>
      </w:r>
    </w:p>
    <w:p w:rsidR="00B06F26" w:rsidRDefault="00B06F26" w:rsidP="00B06F26">
      <w:pPr>
        <w:widowControl w:val="0"/>
        <w:adjustRightInd w:val="0"/>
        <w:spacing w:after="0" w:line="360" w:lineRule="atLeast"/>
        <w:jc w:val="both"/>
        <w:textAlignment w:val="baseline"/>
        <w:rPr>
          <w:rFonts w:ascii="Arial" w:eastAsia="Times New Roman" w:hAnsi="Arial" w:cs="Arial"/>
          <w:b/>
          <w:bCs/>
          <w:iCs/>
          <w:sz w:val="24"/>
          <w:szCs w:val="20"/>
          <w:u w:val="single"/>
          <w:lang w:eastAsia="es-ES"/>
        </w:rPr>
      </w:pPr>
    </w:p>
    <w:p w:rsidR="00B06F26" w:rsidRDefault="00B06F26" w:rsidP="00B06F26">
      <w:pPr>
        <w:widowControl w:val="0"/>
        <w:adjustRightInd w:val="0"/>
        <w:spacing w:after="0" w:line="360" w:lineRule="atLeast"/>
        <w:jc w:val="both"/>
        <w:textAlignment w:val="baseline"/>
        <w:rPr>
          <w:rFonts w:ascii="Arial" w:eastAsia="Times New Roman" w:hAnsi="Arial" w:cs="Arial"/>
          <w:b/>
          <w:bCs/>
          <w:iCs/>
          <w:sz w:val="24"/>
          <w:szCs w:val="20"/>
          <w:u w:val="single"/>
          <w:lang w:eastAsia="es-ES"/>
        </w:rPr>
      </w:pPr>
    </w:p>
    <w:p w:rsidR="00B06F26" w:rsidRDefault="00B06F26" w:rsidP="00B06F26">
      <w:pPr>
        <w:widowControl w:val="0"/>
        <w:adjustRightInd w:val="0"/>
        <w:spacing w:after="0" w:line="360" w:lineRule="atLeast"/>
        <w:jc w:val="both"/>
        <w:textAlignment w:val="baseline"/>
        <w:rPr>
          <w:rFonts w:ascii="Arial" w:eastAsia="Times New Roman" w:hAnsi="Arial" w:cs="Arial"/>
          <w:b/>
          <w:bCs/>
          <w:iCs/>
          <w:sz w:val="24"/>
          <w:szCs w:val="20"/>
          <w:u w:val="single"/>
          <w:lang w:eastAsia="es-ES"/>
        </w:rPr>
      </w:pPr>
    </w:p>
    <w:p w:rsidR="00B06F26" w:rsidRDefault="00B06F26" w:rsidP="00B06F26">
      <w:pPr>
        <w:widowControl w:val="0"/>
        <w:adjustRightInd w:val="0"/>
        <w:spacing w:after="0" w:line="360" w:lineRule="atLeast"/>
        <w:jc w:val="both"/>
        <w:textAlignment w:val="baseline"/>
        <w:rPr>
          <w:rFonts w:ascii="Arial" w:eastAsia="Times New Roman" w:hAnsi="Arial" w:cs="Arial"/>
          <w:b/>
          <w:bCs/>
          <w:iCs/>
          <w:sz w:val="24"/>
          <w:szCs w:val="20"/>
          <w:u w:val="single"/>
          <w:lang w:eastAsia="es-ES"/>
        </w:rPr>
      </w:pPr>
    </w:p>
    <w:p w:rsidR="00B06F26" w:rsidRDefault="00B06F26" w:rsidP="00B06F26">
      <w:pPr>
        <w:widowControl w:val="0"/>
        <w:adjustRightInd w:val="0"/>
        <w:spacing w:after="0" w:line="360" w:lineRule="atLeast"/>
        <w:jc w:val="both"/>
        <w:textAlignment w:val="baseline"/>
        <w:rPr>
          <w:rFonts w:ascii="Arial" w:eastAsia="Times New Roman" w:hAnsi="Arial" w:cs="Arial"/>
          <w:b/>
          <w:bCs/>
          <w:iCs/>
          <w:sz w:val="24"/>
          <w:szCs w:val="20"/>
          <w:u w:val="single"/>
          <w:lang w:eastAsia="es-ES"/>
        </w:rPr>
      </w:pPr>
    </w:p>
    <w:p w:rsidR="00B06F26" w:rsidRDefault="00B06F26" w:rsidP="00B06F26">
      <w:pPr>
        <w:widowControl w:val="0"/>
        <w:adjustRightInd w:val="0"/>
        <w:spacing w:after="0" w:line="360" w:lineRule="atLeast"/>
        <w:jc w:val="both"/>
        <w:textAlignment w:val="baseline"/>
        <w:rPr>
          <w:rFonts w:ascii="Arial" w:eastAsia="Times New Roman" w:hAnsi="Arial" w:cs="Arial"/>
          <w:b/>
          <w:bCs/>
          <w:iCs/>
          <w:sz w:val="24"/>
          <w:szCs w:val="20"/>
          <w:u w:val="single"/>
          <w:lang w:eastAsia="es-ES"/>
        </w:rPr>
      </w:pPr>
    </w:p>
    <w:p w:rsidR="00B06F26" w:rsidRPr="00046E1D" w:rsidRDefault="00B06F26" w:rsidP="00B06F26">
      <w:pPr>
        <w:widowControl w:val="0"/>
        <w:adjustRightInd w:val="0"/>
        <w:spacing w:after="0" w:line="360" w:lineRule="atLeast"/>
        <w:jc w:val="both"/>
        <w:textAlignment w:val="baseline"/>
        <w:rPr>
          <w:rFonts w:ascii="Arial" w:eastAsia="Times New Roman" w:hAnsi="Arial" w:cs="Arial"/>
          <w:color w:val="000000"/>
          <w:sz w:val="24"/>
          <w:szCs w:val="20"/>
          <w:lang w:eastAsia="es-ES"/>
        </w:rPr>
      </w:pPr>
      <w:r w:rsidRPr="00046E1D">
        <w:rPr>
          <w:rFonts w:ascii="Arial" w:eastAsia="Times New Roman" w:hAnsi="Arial" w:cs="Arial"/>
          <w:b/>
          <w:bCs/>
          <w:iCs/>
          <w:sz w:val="24"/>
          <w:szCs w:val="20"/>
          <w:u w:val="single"/>
          <w:lang w:eastAsia="es-ES"/>
        </w:rPr>
        <w:t>Nota:</w:t>
      </w:r>
      <w:r w:rsidRPr="00046E1D">
        <w:rPr>
          <w:rFonts w:ascii="Arial" w:eastAsia="Times New Roman" w:hAnsi="Arial" w:cs="Arial"/>
          <w:b/>
          <w:bCs/>
          <w:iCs/>
          <w:sz w:val="24"/>
          <w:szCs w:val="20"/>
          <w:lang w:eastAsia="es-ES"/>
        </w:rPr>
        <w:t xml:space="preserve"> </w:t>
      </w:r>
      <w:r w:rsidRPr="00046E1D">
        <w:rPr>
          <w:rFonts w:ascii="Arial" w:eastAsia="Times New Roman" w:hAnsi="Arial" w:cs="Arial"/>
          <w:bCs/>
          <w:iCs/>
          <w:sz w:val="24"/>
          <w:szCs w:val="20"/>
          <w:lang w:eastAsia="es-ES"/>
        </w:rPr>
        <w:t xml:space="preserve">En cumplimiento de lo establecido en el </w:t>
      </w:r>
      <w:r w:rsidRPr="00046E1D">
        <w:rPr>
          <w:rFonts w:ascii="Arial" w:eastAsia="Times New Roman" w:hAnsi="Arial" w:cs="Arial"/>
          <w:b/>
          <w:bCs/>
          <w:iCs/>
          <w:sz w:val="24"/>
          <w:szCs w:val="20"/>
          <w:lang w:eastAsia="es-ES"/>
        </w:rPr>
        <w:t>Decreto 1107/14</w:t>
      </w:r>
      <w:r w:rsidRPr="00046E1D">
        <w:rPr>
          <w:rFonts w:ascii="Arial" w:eastAsia="Times New Roman" w:hAnsi="Arial" w:cs="Arial"/>
          <w:bCs/>
          <w:iCs/>
          <w:sz w:val="24"/>
          <w:szCs w:val="20"/>
          <w:lang w:eastAsia="es-ES"/>
        </w:rPr>
        <w:t>, queda prohibida la utilización de decimales en los precios unitarios y totales que componen las ofertas formuladas en moneda local</w:t>
      </w:r>
      <w:r w:rsidRPr="00046E1D">
        <w:rPr>
          <w:rFonts w:ascii="Arial" w:eastAsia="Times New Roman" w:hAnsi="Arial" w:cs="Arial"/>
          <w:color w:val="000000"/>
          <w:sz w:val="24"/>
          <w:szCs w:val="20"/>
          <w:lang w:eastAsia="es-ES"/>
        </w:rPr>
        <w:t xml:space="preserve">. En el caso que los precios unitarios terminen con decimales se deberá realizar el REDONDEO aritmético HACIA ABAJO según lo establecido en el </w:t>
      </w:r>
      <w:r w:rsidRPr="00046E1D">
        <w:rPr>
          <w:rFonts w:ascii="Arial" w:eastAsia="Times New Roman" w:hAnsi="Arial" w:cs="Arial"/>
          <w:b/>
          <w:color w:val="000000"/>
          <w:sz w:val="24"/>
          <w:szCs w:val="20"/>
          <w:lang w:eastAsia="es-ES"/>
        </w:rPr>
        <w:t>Art. 42</w:t>
      </w:r>
      <w:r w:rsidRPr="00046E1D">
        <w:rPr>
          <w:rFonts w:ascii="Arial" w:eastAsia="Times New Roman" w:hAnsi="Arial" w:cs="Arial"/>
          <w:color w:val="000000"/>
          <w:sz w:val="24"/>
          <w:szCs w:val="20"/>
          <w:lang w:eastAsia="es-ES"/>
        </w:rPr>
        <w:t xml:space="preserve"> del mencionado Decreto.</w:t>
      </w:r>
    </w:p>
    <w:p w:rsidR="00B06F26" w:rsidRPr="00046E1D" w:rsidRDefault="00B06F26" w:rsidP="00B06F26">
      <w:pPr>
        <w:widowControl w:val="0"/>
        <w:adjustRightInd w:val="0"/>
        <w:spacing w:after="0" w:line="360" w:lineRule="atLeast"/>
        <w:jc w:val="both"/>
        <w:textAlignment w:val="baseline"/>
        <w:rPr>
          <w:rFonts w:ascii="Arial" w:eastAsia="Times New Roman" w:hAnsi="Arial" w:cs="Arial"/>
          <w:color w:val="000000"/>
          <w:sz w:val="24"/>
          <w:szCs w:val="20"/>
          <w:lang w:eastAsia="es-ES"/>
        </w:rPr>
      </w:pPr>
    </w:p>
    <w:p w:rsidR="00B06F26" w:rsidRDefault="00B06F26" w:rsidP="00B06F26">
      <w:pPr>
        <w:widowControl w:val="0"/>
        <w:adjustRightInd w:val="0"/>
        <w:spacing w:after="0" w:line="360" w:lineRule="atLeast"/>
        <w:jc w:val="both"/>
        <w:textAlignment w:val="baseline"/>
        <w:rPr>
          <w:rFonts w:ascii="Arial" w:eastAsia="Times New Roman" w:hAnsi="Arial" w:cs="Arial"/>
          <w:color w:val="000000"/>
          <w:sz w:val="24"/>
          <w:szCs w:val="20"/>
          <w:lang w:eastAsia="es-ES"/>
        </w:rPr>
      </w:pPr>
      <w:r w:rsidRPr="00046E1D">
        <w:rPr>
          <w:rFonts w:ascii="Arial" w:eastAsia="Times New Roman" w:hAnsi="Arial" w:cs="Arial"/>
          <w:color w:val="000000"/>
          <w:sz w:val="24"/>
          <w:szCs w:val="20"/>
          <w:lang w:eastAsia="es-ES"/>
        </w:rPr>
        <w:t xml:space="preserve">En caso de que hubiera una modificación de los datos de la Garantía de la Oferta (en cualquiera de sus formas) por parte del oferente, éste deberá cargar en el SICP los datos de dicha modificación </w:t>
      </w:r>
      <w:r w:rsidRPr="00046E1D">
        <w:rPr>
          <w:rFonts w:ascii="Arial" w:eastAsia="Times New Roman" w:hAnsi="Arial" w:cs="Arial"/>
          <w:b/>
          <w:color w:val="000000"/>
          <w:sz w:val="24"/>
          <w:szCs w:val="20"/>
          <w:lang w:eastAsia="es-ES"/>
        </w:rPr>
        <w:t>solamente</w:t>
      </w:r>
      <w:r w:rsidRPr="00046E1D">
        <w:rPr>
          <w:rFonts w:ascii="Arial" w:eastAsia="Times New Roman" w:hAnsi="Arial" w:cs="Arial"/>
          <w:color w:val="000000"/>
          <w:sz w:val="24"/>
          <w:szCs w:val="20"/>
          <w:lang w:eastAsia="es-ES"/>
        </w:rPr>
        <w:t xml:space="preserve"> durante la etapa de “</w:t>
      </w:r>
      <w:r w:rsidRPr="00046E1D">
        <w:rPr>
          <w:rFonts w:ascii="Arial" w:eastAsia="Times New Roman" w:hAnsi="Arial" w:cs="Arial"/>
          <w:b/>
          <w:color w:val="000000"/>
          <w:sz w:val="24"/>
          <w:szCs w:val="20"/>
          <w:lang w:eastAsia="es-ES"/>
        </w:rPr>
        <w:t>Recepción de Propuestas</w:t>
      </w:r>
      <w:r w:rsidRPr="00046E1D">
        <w:rPr>
          <w:rFonts w:ascii="Arial" w:eastAsia="Times New Roman" w:hAnsi="Arial" w:cs="Arial"/>
          <w:color w:val="000000"/>
          <w:sz w:val="24"/>
          <w:szCs w:val="20"/>
          <w:lang w:eastAsia="es-ES"/>
        </w:rPr>
        <w:t>”.</w:t>
      </w:r>
    </w:p>
    <w:p w:rsidR="00B06F26" w:rsidRDefault="00B06F26" w:rsidP="00B06F26">
      <w:pPr>
        <w:rPr>
          <w:rFonts w:ascii="Arial" w:eastAsia="Times New Roman" w:hAnsi="Arial" w:cs="Arial"/>
          <w:color w:val="000000"/>
          <w:sz w:val="24"/>
          <w:szCs w:val="20"/>
          <w:lang w:eastAsia="es-ES"/>
        </w:rPr>
      </w:pPr>
      <w:r>
        <w:rPr>
          <w:rFonts w:ascii="Arial" w:eastAsia="Times New Roman" w:hAnsi="Arial" w:cs="Arial"/>
          <w:color w:val="000000"/>
          <w:sz w:val="24"/>
          <w:szCs w:val="20"/>
          <w:lang w:eastAsia="es-ES"/>
        </w:rPr>
        <w:br w:type="page"/>
      </w:r>
    </w:p>
    <w:p w:rsidR="00B90AAE" w:rsidRPr="000B218B" w:rsidRDefault="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r w:rsidRPr="000B218B">
        <w:rPr>
          <w:rFonts w:ascii="Arial" w:eastAsia="Times New Roman" w:hAnsi="Arial" w:cs="Arial"/>
          <w:b/>
          <w:bCs/>
          <w:sz w:val="28"/>
          <w:szCs w:val="28"/>
          <w:lang w:val="es-MX" w:eastAsia="es-ES"/>
        </w:rPr>
        <w:t>FORMULARIO Nº 2</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2</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val="es-MX" w:eastAsia="es-ES"/>
        </w:rPr>
      </w:pPr>
      <w:r w:rsidRPr="000B218B">
        <w:rPr>
          <w:rFonts w:ascii="Arial" w:eastAsia="Times New Roman" w:hAnsi="Arial" w:cs="Arial"/>
          <w:b/>
          <w:bCs/>
          <w:sz w:val="28"/>
          <w:szCs w:val="26"/>
          <w:lang w:val="es-MX" w:eastAsia="es-ES"/>
        </w:rPr>
        <w:t>Formulario de Composición de Precios Unitarios</w:t>
      </w:r>
    </w:p>
    <w:p w:rsidR="00B90AAE" w:rsidRPr="000B218B" w:rsidRDefault="00B90AAE"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val="es-MX" w:eastAsia="es-ES"/>
        </w:rPr>
      </w:pPr>
    </w:p>
    <w:tbl>
      <w:tblPr>
        <w:tblStyle w:val="Tablaconcuadrcula"/>
        <w:tblW w:w="9857" w:type="dxa"/>
        <w:tblLayout w:type="fixed"/>
        <w:tblLook w:val="04A0" w:firstRow="1" w:lastRow="0" w:firstColumn="1" w:lastColumn="0" w:noHBand="0" w:noVBand="1"/>
      </w:tblPr>
      <w:tblGrid>
        <w:gridCol w:w="1951"/>
        <w:gridCol w:w="1701"/>
        <w:gridCol w:w="14"/>
        <w:gridCol w:w="1829"/>
        <w:gridCol w:w="992"/>
        <w:gridCol w:w="854"/>
        <w:gridCol w:w="2516"/>
      </w:tblGrid>
      <w:tr w:rsidR="00B90AAE" w:rsidRPr="000B218B" w:rsidTr="003045AA">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b/>
                <w:lang w:eastAsia="es-ES"/>
              </w:rPr>
            </w:pPr>
            <w:r w:rsidRPr="000B218B">
              <w:rPr>
                <w:rFonts w:ascii="Arial" w:eastAsia="Times New Roman" w:hAnsi="Arial" w:cs="Arial"/>
                <w:b/>
                <w:lang w:eastAsia="es-ES"/>
              </w:rPr>
              <w:t>Fecha</w:t>
            </w:r>
          </w:p>
        </w:tc>
        <w:tc>
          <w:tcPr>
            <w:tcW w:w="7906" w:type="dxa"/>
            <w:gridSpan w:val="6"/>
          </w:tcPr>
          <w:p w:rsidR="00B90AAE" w:rsidRPr="000B218B" w:rsidRDefault="008662CF" w:rsidP="00B90AAE">
            <w:pPr>
              <w:widowControl w:val="0"/>
              <w:tabs>
                <w:tab w:val="left" w:pos="5238"/>
                <w:tab w:val="left" w:pos="5474"/>
                <w:tab w:val="left" w:pos="9468"/>
              </w:tabs>
              <w:adjustRightInd w:val="0"/>
              <w:jc w:val="both"/>
              <w:textAlignment w:val="baseline"/>
              <w:rPr>
                <w:rFonts w:ascii="Arial" w:eastAsia="Times New Roman" w:hAnsi="Arial" w:cs="Arial"/>
                <w:b/>
                <w:lang w:eastAsia="es-ES"/>
              </w:rPr>
            </w:pPr>
            <w:r w:rsidRPr="000B218B">
              <w:rPr>
                <w:rFonts w:ascii="Arial" w:eastAsia="Times New Roman" w:hAnsi="Arial" w:cs="Arial"/>
                <w:b/>
                <w:lang w:eastAsia="es-ES"/>
              </w:rPr>
              <w:t>Ítem</w:t>
            </w:r>
            <w:r w:rsidR="00B90AAE" w:rsidRPr="000B218B">
              <w:rPr>
                <w:rFonts w:ascii="Arial" w:eastAsia="Times New Roman" w:hAnsi="Arial" w:cs="Arial"/>
                <w:b/>
                <w:lang w:eastAsia="es-ES"/>
              </w:rPr>
              <w:t xml:space="preserve"> N°</w:t>
            </w:r>
          </w:p>
        </w:tc>
      </w:tr>
      <w:tr w:rsidR="00B90AAE" w:rsidRPr="000B218B" w:rsidTr="003045AA">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b/>
                <w:lang w:eastAsia="es-ES"/>
              </w:rPr>
            </w:pPr>
          </w:p>
        </w:tc>
        <w:tc>
          <w:tcPr>
            <w:tcW w:w="3544" w:type="dxa"/>
            <w:gridSpan w:val="3"/>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b/>
                <w:lang w:eastAsia="es-ES"/>
              </w:rPr>
            </w:pPr>
            <w:r w:rsidRPr="000B218B">
              <w:rPr>
                <w:rFonts w:ascii="Arial" w:eastAsia="Times New Roman" w:hAnsi="Arial" w:cs="Arial"/>
                <w:b/>
                <w:lang w:eastAsia="es-ES"/>
              </w:rPr>
              <w:t xml:space="preserve">Obra </w:t>
            </w:r>
          </w:p>
        </w:tc>
        <w:tc>
          <w:tcPr>
            <w:tcW w:w="4362" w:type="dxa"/>
            <w:gridSpan w:val="3"/>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b/>
                <w:lang w:eastAsia="es-ES"/>
              </w:rPr>
            </w:pPr>
            <w:r w:rsidRPr="000B218B">
              <w:rPr>
                <w:rFonts w:ascii="Arial" w:eastAsia="Times New Roman" w:hAnsi="Arial" w:cs="Arial"/>
                <w:b/>
                <w:lang w:eastAsia="es-ES"/>
              </w:rPr>
              <w:t>Unidad :</w:t>
            </w:r>
          </w:p>
        </w:tc>
      </w:tr>
      <w:tr w:rsidR="00B90AAE" w:rsidRPr="000B218B" w:rsidTr="003045AA">
        <w:trPr>
          <w:trHeight w:val="780"/>
        </w:trPr>
        <w:tc>
          <w:tcPr>
            <w:tcW w:w="1951" w:type="dxa"/>
          </w:tcPr>
          <w:p w:rsidR="00B90AAE" w:rsidRPr="000B218B" w:rsidRDefault="00B90AAE" w:rsidP="00B90AAE">
            <w:pPr>
              <w:widowControl w:val="0"/>
              <w:numPr>
                <w:ilvl w:val="0"/>
                <w:numId w:val="33"/>
              </w:numPr>
              <w:tabs>
                <w:tab w:val="left" w:pos="5238"/>
                <w:tab w:val="left" w:pos="5474"/>
                <w:tab w:val="left" w:pos="9468"/>
              </w:tabs>
              <w:adjustRightInd w:val="0"/>
              <w:ind w:left="284" w:hanging="284"/>
              <w:jc w:val="both"/>
              <w:textAlignment w:val="baseline"/>
              <w:rPr>
                <w:rFonts w:ascii="Arial" w:eastAsia="Times New Roman" w:hAnsi="Arial" w:cs="Arial"/>
                <w:b/>
                <w:lang w:val="es-ES_tradnl"/>
              </w:rPr>
            </w:pPr>
            <w:r w:rsidRPr="000B218B">
              <w:rPr>
                <w:rFonts w:ascii="Arial" w:eastAsia="Times New Roman" w:hAnsi="Arial" w:cs="Arial"/>
                <w:b/>
                <w:lang w:val="es-ES_tradnl"/>
              </w:rPr>
              <w:t xml:space="preserve">Equipo a utilizar </w:t>
            </w:r>
          </w:p>
        </w:tc>
        <w:tc>
          <w:tcPr>
            <w:tcW w:w="1701"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Modelo de Equipo</w:t>
            </w:r>
          </w:p>
        </w:tc>
        <w:tc>
          <w:tcPr>
            <w:tcW w:w="1843"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Horas de c/ equipo</w:t>
            </w:r>
          </w:p>
        </w:tc>
        <w:tc>
          <w:tcPr>
            <w:tcW w:w="1846"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Costo Horario Gs.</w:t>
            </w:r>
          </w:p>
        </w:tc>
        <w:tc>
          <w:tcPr>
            <w:tcW w:w="2516"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Costo Total Hora Horario Gs.</w:t>
            </w: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472"/>
        </w:trPr>
        <w:tc>
          <w:tcPr>
            <w:tcW w:w="7341" w:type="dxa"/>
            <w:gridSpan w:val="6"/>
            <w:vAlign w:val="center"/>
          </w:tcPr>
          <w:p w:rsidR="00B90AAE" w:rsidRPr="000B218B" w:rsidRDefault="00B90AAE" w:rsidP="00B90AAE">
            <w:pPr>
              <w:widowControl w:val="0"/>
              <w:numPr>
                <w:ilvl w:val="0"/>
                <w:numId w:val="35"/>
              </w:numPr>
              <w:tabs>
                <w:tab w:val="left" w:pos="7088"/>
                <w:tab w:val="left" w:pos="9468"/>
              </w:tabs>
              <w:adjustRightInd w:val="0"/>
              <w:jc w:val="right"/>
              <w:textAlignment w:val="baseline"/>
              <w:rPr>
                <w:rFonts w:ascii="Arial" w:eastAsia="Times New Roman" w:hAnsi="Arial" w:cs="Arial"/>
                <w:b/>
                <w:lang w:val="es-ES_tradnl"/>
              </w:rPr>
            </w:pPr>
            <w:r w:rsidRPr="000B218B">
              <w:rPr>
                <w:rFonts w:ascii="Arial" w:eastAsia="Times New Roman" w:hAnsi="Arial" w:cs="Arial"/>
                <w:b/>
                <w:lang w:val="es-ES_tradnl"/>
              </w:rPr>
              <w:t xml:space="preserve">Total Gs. </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b/>
                <w:lang w:eastAsia="es-ES"/>
              </w:rPr>
            </w:pPr>
          </w:p>
        </w:tc>
      </w:tr>
      <w:tr w:rsidR="00B90AAE" w:rsidRPr="000B218B" w:rsidTr="003045AA">
        <w:trPr>
          <w:trHeight w:val="113"/>
        </w:trPr>
        <w:tc>
          <w:tcPr>
            <w:tcW w:w="1951" w:type="dxa"/>
          </w:tcPr>
          <w:p w:rsidR="00B90AAE" w:rsidRPr="000B218B" w:rsidRDefault="00B90AAE" w:rsidP="00B90AAE">
            <w:pPr>
              <w:widowControl w:val="0"/>
              <w:numPr>
                <w:ilvl w:val="0"/>
                <w:numId w:val="33"/>
              </w:numPr>
              <w:tabs>
                <w:tab w:val="left" w:pos="5238"/>
                <w:tab w:val="left" w:pos="5474"/>
                <w:tab w:val="left" w:pos="9468"/>
              </w:tabs>
              <w:adjustRightInd w:val="0"/>
              <w:ind w:left="284" w:hanging="284"/>
              <w:jc w:val="both"/>
              <w:textAlignment w:val="baseline"/>
              <w:rPr>
                <w:rFonts w:ascii="Arial" w:eastAsia="Times New Roman" w:hAnsi="Arial" w:cs="Arial"/>
                <w:b/>
                <w:lang w:val="es-ES_tradnl"/>
              </w:rPr>
            </w:pPr>
            <w:r w:rsidRPr="000B218B">
              <w:rPr>
                <w:rFonts w:ascii="Arial" w:eastAsia="Times New Roman" w:hAnsi="Arial" w:cs="Arial"/>
                <w:b/>
                <w:lang w:val="es-ES_tradnl"/>
              </w:rPr>
              <w:t>Mano de Obra</w:t>
            </w:r>
          </w:p>
        </w:tc>
        <w:tc>
          <w:tcPr>
            <w:tcW w:w="1701"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Cantidad de Trabajadores</w:t>
            </w:r>
          </w:p>
        </w:tc>
        <w:tc>
          <w:tcPr>
            <w:tcW w:w="1843"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Horas de c/ Trabajador</w:t>
            </w:r>
          </w:p>
        </w:tc>
        <w:tc>
          <w:tcPr>
            <w:tcW w:w="1846"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Costo Horario Gs.</w:t>
            </w:r>
          </w:p>
        </w:tc>
        <w:tc>
          <w:tcPr>
            <w:tcW w:w="2516"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Costo Total Hora Horario Gs.</w:t>
            </w: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495"/>
        </w:trPr>
        <w:tc>
          <w:tcPr>
            <w:tcW w:w="7341" w:type="dxa"/>
            <w:gridSpan w:val="6"/>
            <w:vAlign w:val="center"/>
          </w:tcPr>
          <w:p w:rsidR="00B90AAE" w:rsidRPr="000B218B" w:rsidRDefault="00B90AAE" w:rsidP="00B90AAE">
            <w:pPr>
              <w:widowControl w:val="0"/>
              <w:numPr>
                <w:ilvl w:val="0"/>
                <w:numId w:val="35"/>
              </w:numPr>
              <w:tabs>
                <w:tab w:val="left" w:pos="5238"/>
                <w:tab w:val="left" w:pos="5474"/>
                <w:tab w:val="left" w:pos="9468"/>
              </w:tabs>
              <w:adjustRightInd w:val="0"/>
              <w:jc w:val="right"/>
              <w:textAlignment w:val="baseline"/>
              <w:rPr>
                <w:rFonts w:ascii="Arial" w:eastAsia="Times New Roman" w:hAnsi="Arial" w:cs="Arial"/>
                <w:lang w:val="es-ES_tradnl"/>
              </w:rPr>
            </w:pPr>
            <w:r w:rsidRPr="000B218B">
              <w:rPr>
                <w:rFonts w:ascii="Arial" w:eastAsia="Times New Roman" w:hAnsi="Arial" w:cs="Arial"/>
                <w:b/>
                <w:lang w:val="es-ES_tradnl"/>
              </w:rPr>
              <w:t xml:space="preserve">Total Gs. </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441"/>
        </w:trPr>
        <w:tc>
          <w:tcPr>
            <w:tcW w:w="7341" w:type="dxa"/>
            <w:gridSpan w:val="6"/>
            <w:vAlign w:val="center"/>
          </w:tcPr>
          <w:p w:rsidR="00B90AAE" w:rsidRPr="000B218B" w:rsidRDefault="00B90AAE" w:rsidP="00B90AAE">
            <w:pPr>
              <w:widowControl w:val="0"/>
              <w:numPr>
                <w:ilvl w:val="0"/>
                <w:numId w:val="35"/>
              </w:numPr>
              <w:tabs>
                <w:tab w:val="left" w:pos="5238"/>
                <w:tab w:val="left" w:pos="5474"/>
                <w:tab w:val="left" w:pos="9468"/>
              </w:tabs>
              <w:adjustRightInd w:val="0"/>
              <w:jc w:val="both"/>
              <w:textAlignment w:val="baseline"/>
              <w:rPr>
                <w:rFonts w:ascii="Arial" w:eastAsia="Times New Roman" w:hAnsi="Arial" w:cs="Arial"/>
                <w:b/>
                <w:lang w:val="es-ES_tradnl"/>
              </w:rPr>
            </w:pPr>
            <w:r w:rsidRPr="000B218B">
              <w:rPr>
                <w:rFonts w:ascii="Arial" w:eastAsia="Times New Roman" w:hAnsi="Arial" w:cs="Arial"/>
                <w:b/>
                <w:lang w:val="es-ES_tradnl"/>
              </w:rPr>
              <w:t>Producción de equipo p/h=                                                                Costos Horario (A+B)</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483"/>
        </w:trPr>
        <w:tc>
          <w:tcPr>
            <w:tcW w:w="7341" w:type="dxa"/>
            <w:gridSpan w:val="6"/>
            <w:vAlign w:val="center"/>
          </w:tcPr>
          <w:p w:rsidR="00B90AAE" w:rsidRPr="000B218B" w:rsidRDefault="00B90AAE" w:rsidP="00B90AAE">
            <w:pPr>
              <w:widowControl w:val="0"/>
              <w:numPr>
                <w:ilvl w:val="0"/>
                <w:numId w:val="35"/>
              </w:numPr>
              <w:tabs>
                <w:tab w:val="left" w:pos="5238"/>
                <w:tab w:val="left" w:pos="5474"/>
                <w:tab w:val="left" w:pos="9468"/>
              </w:tabs>
              <w:adjustRightInd w:val="0"/>
              <w:jc w:val="both"/>
              <w:textAlignment w:val="baseline"/>
              <w:rPr>
                <w:rFonts w:ascii="Arial" w:eastAsia="Times New Roman" w:hAnsi="Arial" w:cs="Arial"/>
                <w:lang w:val="es-ES_tradnl"/>
              </w:rPr>
            </w:pPr>
            <w:r w:rsidRPr="000B218B">
              <w:rPr>
                <w:rFonts w:ascii="Arial" w:eastAsia="Times New Roman" w:hAnsi="Arial" w:cs="Arial"/>
                <w:b/>
                <w:lang w:val="es-ES_tradnl"/>
              </w:rPr>
              <w:t>Costo Unitario de la Ejecución (A+B)/C =D</w:t>
            </w:r>
            <w:r w:rsidRPr="000B218B">
              <w:rPr>
                <w:rFonts w:ascii="Arial" w:eastAsia="Times New Roman" w:hAnsi="Arial" w:cs="Arial"/>
                <w:lang w:val="es-ES_tradnl"/>
              </w:rPr>
              <w:t xml:space="preserve"> </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numPr>
                <w:ilvl w:val="0"/>
                <w:numId w:val="35"/>
              </w:numPr>
              <w:tabs>
                <w:tab w:val="left" w:pos="5238"/>
                <w:tab w:val="left" w:pos="5474"/>
                <w:tab w:val="left" w:pos="9468"/>
              </w:tabs>
              <w:adjustRightInd w:val="0"/>
              <w:ind w:left="284" w:hanging="284"/>
              <w:jc w:val="both"/>
              <w:textAlignment w:val="baseline"/>
              <w:rPr>
                <w:rFonts w:ascii="Arial" w:eastAsia="Times New Roman" w:hAnsi="Arial" w:cs="Arial"/>
                <w:b/>
                <w:lang w:val="es-ES_tradnl"/>
              </w:rPr>
            </w:pPr>
            <w:r w:rsidRPr="000B218B">
              <w:rPr>
                <w:rFonts w:ascii="Arial" w:eastAsia="Times New Roman" w:hAnsi="Arial" w:cs="Arial"/>
                <w:b/>
                <w:lang w:val="es-ES_tradnl"/>
              </w:rPr>
              <w:t xml:space="preserve">Materiales </w:t>
            </w:r>
          </w:p>
        </w:tc>
        <w:tc>
          <w:tcPr>
            <w:tcW w:w="1701"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Unidad</w:t>
            </w:r>
          </w:p>
        </w:tc>
        <w:tc>
          <w:tcPr>
            <w:tcW w:w="1843"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Consumo</w:t>
            </w:r>
          </w:p>
        </w:tc>
        <w:tc>
          <w:tcPr>
            <w:tcW w:w="1846"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Costo Horario Gs.</w:t>
            </w:r>
          </w:p>
        </w:tc>
        <w:tc>
          <w:tcPr>
            <w:tcW w:w="2516"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eastAsia="es-ES"/>
              </w:rPr>
            </w:pPr>
            <w:r w:rsidRPr="000B218B">
              <w:rPr>
                <w:rFonts w:ascii="Arial" w:eastAsia="Times New Roman" w:hAnsi="Arial" w:cs="Arial"/>
                <w:b/>
                <w:lang w:eastAsia="es-ES"/>
              </w:rPr>
              <w:t>Costo Total Hora Horario Gs.</w:t>
            </w: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491"/>
        </w:trPr>
        <w:tc>
          <w:tcPr>
            <w:tcW w:w="7341" w:type="dxa"/>
            <w:gridSpan w:val="6"/>
            <w:vAlign w:val="center"/>
          </w:tcPr>
          <w:p w:rsidR="00B90AAE" w:rsidRPr="000B218B" w:rsidRDefault="00B90AAE" w:rsidP="00B90AAE">
            <w:pPr>
              <w:widowControl w:val="0"/>
              <w:tabs>
                <w:tab w:val="left" w:pos="5238"/>
                <w:tab w:val="left" w:pos="5474"/>
                <w:tab w:val="left" w:pos="9468"/>
              </w:tabs>
              <w:adjustRightInd w:val="0"/>
              <w:jc w:val="right"/>
              <w:textAlignment w:val="baseline"/>
              <w:rPr>
                <w:rFonts w:ascii="Arial" w:eastAsia="Times New Roman" w:hAnsi="Arial" w:cs="Arial"/>
                <w:lang w:eastAsia="es-ES"/>
              </w:rPr>
            </w:pPr>
            <w:r w:rsidRPr="000B218B">
              <w:rPr>
                <w:rFonts w:ascii="Arial" w:eastAsia="Times New Roman" w:hAnsi="Arial" w:cs="Arial"/>
                <w:b/>
                <w:lang w:eastAsia="es-ES"/>
              </w:rPr>
              <w:t>C) Total Gs.</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424"/>
        </w:trPr>
        <w:tc>
          <w:tcPr>
            <w:tcW w:w="1951" w:type="dxa"/>
          </w:tcPr>
          <w:p w:rsidR="00B90AAE" w:rsidRPr="000B218B" w:rsidRDefault="00B90AAE" w:rsidP="00B90AAE">
            <w:pPr>
              <w:widowControl w:val="0"/>
              <w:numPr>
                <w:ilvl w:val="0"/>
                <w:numId w:val="35"/>
              </w:numPr>
              <w:tabs>
                <w:tab w:val="left" w:pos="5238"/>
                <w:tab w:val="left" w:pos="5474"/>
                <w:tab w:val="left" w:pos="9468"/>
              </w:tabs>
              <w:adjustRightInd w:val="0"/>
              <w:ind w:left="284" w:hanging="284"/>
              <w:jc w:val="both"/>
              <w:textAlignment w:val="baseline"/>
              <w:rPr>
                <w:rFonts w:ascii="Arial" w:eastAsia="Times New Roman" w:hAnsi="Arial" w:cs="Arial"/>
                <w:b/>
                <w:lang w:val="es-ES_tradnl"/>
              </w:rPr>
            </w:pPr>
            <w:r w:rsidRPr="000B218B">
              <w:rPr>
                <w:rFonts w:ascii="Arial" w:eastAsia="Times New Roman" w:hAnsi="Arial" w:cs="Arial"/>
                <w:b/>
                <w:lang w:val="es-ES_tradnl"/>
              </w:rPr>
              <w:t xml:space="preserve">Transporte </w:t>
            </w:r>
          </w:p>
        </w:tc>
        <w:tc>
          <w:tcPr>
            <w:tcW w:w="1715"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val="es-ES_tradnl"/>
              </w:rPr>
            </w:pPr>
            <w:r w:rsidRPr="000B218B">
              <w:rPr>
                <w:rFonts w:ascii="Arial" w:eastAsia="Times New Roman" w:hAnsi="Arial" w:cs="Arial"/>
                <w:b/>
                <w:lang w:val="es-ES_tradnl"/>
              </w:rPr>
              <w:t xml:space="preserve">DMT  KM </w:t>
            </w:r>
          </w:p>
        </w:tc>
        <w:tc>
          <w:tcPr>
            <w:tcW w:w="1829"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val="es-ES_tradnl"/>
              </w:rPr>
            </w:pPr>
            <w:r w:rsidRPr="000B218B">
              <w:rPr>
                <w:rFonts w:ascii="Arial" w:eastAsia="Times New Roman" w:hAnsi="Arial" w:cs="Arial"/>
                <w:b/>
                <w:lang w:val="es-ES_tradnl"/>
              </w:rPr>
              <w:t xml:space="preserve">Consumo </w:t>
            </w:r>
          </w:p>
        </w:tc>
        <w:tc>
          <w:tcPr>
            <w:tcW w:w="1846" w:type="dxa"/>
            <w:gridSpan w:val="2"/>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val="es-ES_tradnl"/>
              </w:rPr>
            </w:pPr>
            <w:r w:rsidRPr="000B218B">
              <w:rPr>
                <w:rFonts w:ascii="Arial" w:eastAsia="Times New Roman" w:hAnsi="Arial" w:cs="Arial"/>
                <w:b/>
                <w:lang w:val="es-ES_tradnl"/>
              </w:rPr>
              <w:t>Costo Horario Gs.</w:t>
            </w:r>
          </w:p>
        </w:tc>
        <w:tc>
          <w:tcPr>
            <w:tcW w:w="2516" w:type="dxa"/>
          </w:tcPr>
          <w:p w:rsidR="00B90AAE" w:rsidRPr="000B218B" w:rsidRDefault="00B90AAE" w:rsidP="00B90AAE">
            <w:pPr>
              <w:widowControl w:val="0"/>
              <w:tabs>
                <w:tab w:val="left" w:pos="5238"/>
                <w:tab w:val="left" w:pos="5474"/>
                <w:tab w:val="left" w:pos="9468"/>
              </w:tabs>
              <w:adjustRightInd w:val="0"/>
              <w:textAlignment w:val="baseline"/>
              <w:rPr>
                <w:rFonts w:ascii="Arial" w:eastAsia="Times New Roman" w:hAnsi="Arial" w:cs="Arial"/>
                <w:b/>
                <w:lang w:val="es-ES_tradnl"/>
              </w:rPr>
            </w:pPr>
            <w:r w:rsidRPr="000B218B">
              <w:rPr>
                <w:rFonts w:ascii="Arial" w:eastAsia="Times New Roman" w:hAnsi="Arial" w:cs="Arial"/>
                <w:b/>
                <w:lang w:val="es-ES_tradnl"/>
              </w:rPr>
              <w:t>Costo Total Hora Horario Gs.</w:t>
            </w: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113"/>
        </w:trPr>
        <w:tc>
          <w:tcPr>
            <w:tcW w:w="195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701"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3"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1846" w:type="dxa"/>
            <w:gridSpan w:val="2"/>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3045AA">
        <w:trPr>
          <w:trHeight w:val="414"/>
        </w:trPr>
        <w:tc>
          <w:tcPr>
            <w:tcW w:w="7341" w:type="dxa"/>
            <w:gridSpan w:val="6"/>
            <w:vAlign w:val="center"/>
          </w:tcPr>
          <w:p w:rsidR="00B90AAE" w:rsidRPr="000B218B" w:rsidRDefault="00B90AAE" w:rsidP="00B90AAE">
            <w:pPr>
              <w:widowControl w:val="0"/>
              <w:tabs>
                <w:tab w:val="left" w:pos="5238"/>
                <w:tab w:val="left" w:pos="5474"/>
                <w:tab w:val="left" w:pos="9468"/>
              </w:tabs>
              <w:adjustRightInd w:val="0"/>
              <w:jc w:val="right"/>
              <w:textAlignment w:val="baseline"/>
              <w:rPr>
                <w:rFonts w:ascii="Arial" w:eastAsia="Times New Roman" w:hAnsi="Arial" w:cs="Arial"/>
                <w:lang w:eastAsia="es-ES"/>
              </w:rPr>
            </w:pPr>
            <w:r w:rsidRPr="000B218B">
              <w:rPr>
                <w:rFonts w:ascii="Arial" w:eastAsia="Times New Roman" w:hAnsi="Arial" w:cs="Arial"/>
                <w:b/>
                <w:lang w:eastAsia="es-ES"/>
              </w:rPr>
              <w:t>C) Total Gs.</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B90AAE">
        <w:trPr>
          <w:trHeight w:val="283"/>
        </w:trPr>
        <w:tc>
          <w:tcPr>
            <w:tcW w:w="6487" w:type="dxa"/>
            <w:gridSpan w:val="5"/>
            <w:tcBorders>
              <w:right w:val="single" w:sz="4" w:space="0" w:color="FFFFFF"/>
            </w:tcBorders>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lang w:eastAsia="es-ES"/>
              </w:rPr>
              <w:t xml:space="preserve">Costo Directo Total [D+E+F]                </w:t>
            </w:r>
          </w:p>
        </w:tc>
        <w:tc>
          <w:tcPr>
            <w:tcW w:w="854" w:type="dxa"/>
            <w:tcBorders>
              <w:left w:val="single" w:sz="4" w:space="0" w:color="FFFFFF"/>
            </w:tcBorders>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lang w:eastAsia="es-ES"/>
              </w:rPr>
              <w:t>Gs</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B90AAE">
        <w:trPr>
          <w:trHeight w:val="283"/>
        </w:trPr>
        <w:tc>
          <w:tcPr>
            <w:tcW w:w="6487" w:type="dxa"/>
            <w:gridSpan w:val="5"/>
            <w:tcBorders>
              <w:right w:val="single" w:sz="4" w:space="0" w:color="FFFFFF"/>
            </w:tcBorders>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lang w:eastAsia="es-ES"/>
              </w:rPr>
              <w:t>Gastos Generales [% s/ (CDT)] (GG)</w:t>
            </w:r>
          </w:p>
        </w:tc>
        <w:tc>
          <w:tcPr>
            <w:tcW w:w="854" w:type="dxa"/>
            <w:tcBorders>
              <w:left w:val="single" w:sz="4" w:space="0" w:color="FFFFFF"/>
            </w:tcBorders>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lang w:eastAsia="es-ES"/>
              </w:rPr>
              <w:t>Gs</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B90AAE">
        <w:trPr>
          <w:trHeight w:val="283"/>
        </w:trPr>
        <w:tc>
          <w:tcPr>
            <w:tcW w:w="6487" w:type="dxa"/>
            <w:gridSpan w:val="5"/>
            <w:tcBorders>
              <w:right w:val="single" w:sz="4" w:space="0" w:color="FFFFFF"/>
            </w:tcBorders>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lang w:eastAsia="es-ES"/>
              </w:rPr>
              <w:t xml:space="preserve">Beneficio e Impuestos [% s/ (CDT)] (Bel) </w:t>
            </w:r>
          </w:p>
        </w:tc>
        <w:tc>
          <w:tcPr>
            <w:tcW w:w="854" w:type="dxa"/>
            <w:tcBorders>
              <w:left w:val="single" w:sz="4" w:space="0" w:color="FFFFFF"/>
            </w:tcBorders>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lang w:eastAsia="es-ES"/>
              </w:rPr>
              <w:t>Gs</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B90AAE">
        <w:trPr>
          <w:trHeight w:val="283"/>
        </w:trPr>
        <w:tc>
          <w:tcPr>
            <w:tcW w:w="6487" w:type="dxa"/>
            <w:gridSpan w:val="5"/>
            <w:tcBorders>
              <w:right w:val="single" w:sz="4" w:space="0" w:color="FFFFFF"/>
            </w:tcBorders>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lang w:eastAsia="es-ES"/>
              </w:rPr>
              <w:t>Costo Unitario [CDT + G.G. + BEL] (CU)</w:t>
            </w:r>
          </w:p>
        </w:tc>
        <w:tc>
          <w:tcPr>
            <w:tcW w:w="854" w:type="dxa"/>
            <w:tcBorders>
              <w:left w:val="single" w:sz="4" w:space="0" w:color="FFFFFF"/>
            </w:tcBorders>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lang w:eastAsia="es-ES"/>
              </w:rPr>
              <w:t>Gs</w:t>
            </w:r>
          </w:p>
        </w:tc>
        <w:tc>
          <w:tcPr>
            <w:tcW w:w="2516" w:type="dxa"/>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p>
        </w:tc>
      </w:tr>
      <w:tr w:rsidR="00B90AAE" w:rsidRPr="000B218B" w:rsidTr="00B90AAE">
        <w:trPr>
          <w:trHeight w:val="283"/>
        </w:trPr>
        <w:tc>
          <w:tcPr>
            <w:tcW w:w="9857" w:type="dxa"/>
            <w:gridSpan w:val="7"/>
            <w:shd w:val="clear" w:color="auto" w:fill="FFFFFF"/>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b/>
                <w:lang w:eastAsia="es-ES"/>
              </w:rPr>
              <w:t xml:space="preserve">IMPUESTO AL VALOR AGREGADO (I.V.A.) </w:t>
            </w:r>
          </w:p>
        </w:tc>
      </w:tr>
      <w:tr w:rsidR="00B90AAE" w:rsidRPr="000B218B" w:rsidTr="003045AA">
        <w:trPr>
          <w:trHeight w:val="283"/>
        </w:trPr>
        <w:tc>
          <w:tcPr>
            <w:tcW w:w="9857" w:type="dxa"/>
            <w:gridSpan w:val="7"/>
          </w:tcPr>
          <w:p w:rsidR="00B90AAE" w:rsidRPr="000B218B" w:rsidRDefault="00B90AAE" w:rsidP="00B90AAE">
            <w:pPr>
              <w:widowControl w:val="0"/>
              <w:tabs>
                <w:tab w:val="left" w:pos="5238"/>
                <w:tab w:val="left" w:pos="5474"/>
                <w:tab w:val="left" w:pos="9468"/>
              </w:tabs>
              <w:adjustRightInd w:val="0"/>
              <w:jc w:val="both"/>
              <w:textAlignment w:val="baseline"/>
              <w:rPr>
                <w:rFonts w:ascii="Arial" w:eastAsia="Times New Roman" w:hAnsi="Arial" w:cs="Arial"/>
                <w:lang w:eastAsia="es-ES"/>
              </w:rPr>
            </w:pPr>
            <w:r w:rsidRPr="000B218B">
              <w:rPr>
                <w:rFonts w:ascii="Arial" w:eastAsia="Times New Roman" w:hAnsi="Arial" w:cs="Arial"/>
                <w:b/>
                <w:lang w:eastAsia="es-ES"/>
              </w:rPr>
              <w:t>COSTO UNITARIO ADOPTADO [CU + IVA]</w:t>
            </w:r>
          </w:p>
        </w:tc>
      </w:tr>
    </w:tbl>
    <w:p w:rsidR="00B90AAE" w:rsidRPr="000B218B" w:rsidRDefault="00B90AAE"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B90AAE" w:rsidRPr="000B218B" w:rsidRDefault="00B90AAE"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B90AAE" w:rsidRDefault="00B90AAE"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2820DE" w:rsidRPr="000B218B" w:rsidRDefault="002820DE" w:rsidP="00B90AAE">
      <w:pPr>
        <w:widowControl w:val="0"/>
        <w:tabs>
          <w:tab w:val="left" w:pos="5238"/>
          <w:tab w:val="left" w:pos="5474"/>
          <w:tab w:val="left" w:pos="9468"/>
        </w:tabs>
        <w:adjustRightInd w:val="0"/>
        <w:spacing w:after="0" w:line="360" w:lineRule="atLeast"/>
        <w:jc w:val="both"/>
        <w:textAlignment w:val="baseline"/>
        <w:rPr>
          <w:rFonts w:ascii="Arial" w:eastAsia="Times New Roman" w:hAnsi="Arial" w:cs="Arial"/>
          <w:sz w:val="24"/>
          <w:szCs w:val="24"/>
          <w:lang w:eastAsia="es-ES"/>
        </w:rPr>
      </w:pP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r w:rsidRPr="000B218B">
        <w:rPr>
          <w:rFonts w:ascii="Arial" w:eastAsia="Times New Roman" w:hAnsi="Arial" w:cs="Arial"/>
          <w:b/>
          <w:bCs/>
          <w:color w:val="365F91"/>
          <w:sz w:val="28"/>
          <w:szCs w:val="24"/>
          <w:lang w:eastAsia="es-ES"/>
        </w:rPr>
        <w:tab/>
      </w:r>
      <w:bookmarkStart w:id="64" w:name="_Toc286313313"/>
      <w:r w:rsidRPr="000B218B">
        <w:rPr>
          <w:rFonts w:ascii="Arial" w:eastAsia="Times New Roman" w:hAnsi="Arial" w:cs="Arial"/>
          <w:b/>
          <w:bCs/>
          <w:sz w:val="28"/>
          <w:szCs w:val="28"/>
          <w:lang w:val="es-MX" w:eastAsia="es-ES"/>
        </w:rPr>
        <w:t xml:space="preserve">FORMULARIO Nº </w:t>
      </w:r>
      <w:bookmarkEnd w:id="64"/>
      <w:r w:rsidRPr="000B218B">
        <w:rPr>
          <w:rFonts w:ascii="Arial" w:eastAsia="Times New Roman" w:hAnsi="Arial" w:cs="Arial"/>
          <w:b/>
          <w:bCs/>
          <w:sz w:val="28"/>
          <w:szCs w:val="28"/>
          <w:lang w:val="es-MX" w:eastAsia="es-ES"/>
        </w:rPr>
        <w:t>3</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2</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i/>
          <w:iCs/>
          <w:sz w:val="28"/>
          <w:szCs w:val="26"/>
          <w:lang w:val="es-MX" w:eastAsia="es-ES"/>
        </w:rPr>
      </w:pPr>
      <w:bookmarkStart w:id="65" w:name="_Toc263139220"/>
      <w:bookmarkStart w:id="66" w:name="_Toc286313314"/>
      <w:r w:rsidRPr="000B218B">
        <w:rPr>
          <w:rFonts w:ascii="Arial" w:eastAsia="Times New Roman" w:hAnsi="Arial" w:cs="Arial"/>
          <w:b/>
          <w:bCs/>
          <w:sz w:val="28"/>
          <w:szCs w:val="26"/>
          <w:lang w:val="es-MX" w:eastAsia="es-ES"/>
        </w:rPr>
        <w:t>Información sobre el Oferente</w:t>
      </w:r>
      <w:bookmarkEnd w:id="65"/>
      <w:bookmarkEnd w:id="66"/>
      <w:r w:rsidRPr="00817AB5">
        <w:rPr>
          <w:rFonts w:ascii="Arial" w:eastAsia="Times New Roman" w:hAnsi="Arial" w:cs="Arial"/>
          <w:b/>
          <w:bCs/>
          <w:sz w:val="28"/>
          <w:szCs w:val="26"/>
          <w:lang w:val="es-MX"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val="es-MX" w:eastAsia="es-ES"/>
        </w:rPr>
        <w:instrText>Información sobre el Oferente</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val="es-MX" w:eastAsia="es-ES"/>
        </w:rPr>
        <w:fldChar w:fldCharType="end"/>
      </w:r>
    </w:p>
    <w:p w:rsidR="00B90AAE" w:rsidRPr="00B06F26" w:rsidRDefault="00B90AAE" w:rsidP="00B90AAE">
      <w:pPr>
        <w:widowControl w:val="0"/>
        <w:tabs>
          <w:tab w:val="right" w:leader="dot" w:pos="8820"/>
        </w:tabs>
        <w:adjustRightInd w:val="0"/>
        <w:spacing w:after="0" w:line="360" w:lineRule="atLeast"/>
        <w:jc w:val="both"/>
        <w:textAlignment w:val="baseline"/>
        <w:rPr>
          <w:rFonts w:ascii="Arial" w:eastAsia="Times New Roman" w:hAnsi="Arial" w:cs="Arial"/>
          <w:i/>
          <w:iCs/>
          <w:sz w:val="24"/>
          <w:szCs w:val="20"/>
          <w:lang w:val="es-MX" w:eastAsia="es-ES"/>
        </w:rPr>
      </w:pPr>
      <w:r w:rsidRPr="00B06F26">
        <w:rPr>
          <w:rFonts w:ascii="Arial" w:eastAsia="Times New Roman" w:hAnsi="Arial" w:cs="Arial"/>
          <w:i/>
          <w:iCs/>
          <w:sz w:val="24"/>
          <w:szCs w:val="20"/>
          <w:lang w:val="es-MX" w:eastAsia="es-ES"/>
        </w:rPr>
        <w:t>[El Oferente deberá completar este formulario de acuerdo con las instrucciones siguientes.  No se aceptará ninguna alteración a este formulario ni se aceptarán substitutos.]</w:t>
      </w:r>
    </w:p>
    <w:p w:rsidR="00B90AAE" w:rsidRPr="00B06F26" w:rsidRDefault="00B90AAE" w:rsidP="00B90AAE">
      <w:pPr>
        <w:widowControl w:val="0"/>
        <w:tabs>
          <w:tab w:val="right" w:leader="dot" w:pos="8820"/>
        </w:tabs>
        <w:adjustRightInd w:val="0"/>
        <w:spacing w:after="0" w:line="360" w:lineRule="atLeast"/>
        <w:jc w:val="right"/>
        <w:textAlignment w:val="baseline"/>
        <w:rPr>
          <w:rFonts w:ascii="Arial" w:eastAsia="Times New Roman" w:hAnsi="Arial" w:cs="Arial"/>
          <w:sz w:val="24"/>
          <w:szCs w:val="20"/>
          <w:lang w:val="es-MX" w:eastAsia="es-ES"/>
        </w:rPr>
      </w:pPr>
    </w:p>
    <w:p w:rsidR="00B90AAE" w:rsidRPr="000B218B" w:rsidRDefault="00B90AAE" w:rsidP="00B90AAE">
      <w:pPr>
        <w:widowControl w:val="0"/>
        <w:tabs>
          <w:tab w:val="right" w:leader="dot" w:pos="8820"/>
        </w:tabs>
        <w:adjustRightInd w:val="0"/>
        <w:spacing w:after="0" w:line="360" w:lineRule="atLeast"/>
        <w:jc w:val="right"/>
        <w:textAlignment w:val="baseline"/>
        <w:rPr>
          <w:rFonts w:ascii="Arial" w:eastAsia="Times New Roman" w:hAnsi="Arial" w:cs="Arial"/>
          <w:sz w:val="24"/>
          <w:szCs w:val="20"/>
          <w:lang w:val="es-MX" w:eastAsia="es-ES"/>
        </w:rPr>
      </w:pPr>
      <w:r w:rsidRPr="000B218B">
        <w:rPr>
          <w:rFonts w:ascii="Arial" w:eastAsia="Times New Roman" w:hAnsi="Arial" w:cs="Arial"/>
          <w:sz w:val="24"/>
          <w:szCs w:val="20"/>
          <w:lang w:val="es-MX" w:eastAsia="es-ES"/>
        </w:rPr>
        <w:t xml:space="preserve">Fecha: </w:t>
      </w:r>
      <w:r w:rsidRPr="000B218B">
        <w:rPr>
          <w:rFonts w:ascii="Arial" w:eastAsia="Times New Roman" w:hAnsi="Arial" w:cs="Arial"/>
          <w:i/>
          <w:iCs/>
          <w:sz w:val="24"/>
          <w:szCs w:val="20"/>
          <w:lang w:val="es-MX" w:eastAsia="es-ES"/>
        </w:rPr>
        <w:t>[indicar la fecha (día, mes y año) de la presentación de la Oferta]</w:t>
      </w:r>
    </w:p>
    <w:p w:rsidR="00B90AAE" w:rsidRPr="000B218B" w:rsidRDefault="00BF04EA" w:rsidP="00B90AAE">
      <w:pPr>
        <w:widowControl w:val="0"/>
        <w:tabs>
          <w:tab w:val="right" w:leader="dot" w:pos="8820"/>
        </w:tabs>
        <w:adjustRightInd w:val="0"/>
        <w:spacing w:after="0" w:line="360" w:lineRule="atLeast"/>
        <w:jc w:val="right"/>
        <w:textAlignment w:val="baseline"/>
        <w:rPr>
          <w:rFonts w:ascii="Arial" w:eastAsia="Times New Roman" w:hAnsi="Arial" w:cs="Arial"/>
          <w:sz w:val="24"/>
          <w:szCs w:val="20"/>
          <w:lang w:val="es-MX" w:eastAsia="es-ES"/>
        </w:rPr>
      </w:pPr>
      <w:r>
        <w:rPr>
          <w:rFonts w:ascii="Arial" w:eastAsia="Times New Roman" w:hAnsi="Arial" w:cs="Arial"/>
          <w:sz w:val="24"/>
          <w:szCs w:val="20"/>
          <w:lang w:val="es-MX" w:eastAsia="es-ES"/>
        </w:rPr>
        <w:t>ID</w:t>
      </w:r>
      <w:r w:rsidR="00602E87">
        <w:rPr>
          <w:rFonts w:ascii="Arial" w:eastAsia="Times New Roman" w:hAnsi="Arial" w:cs="Arial"/>
          <w:sz w:val="24"/>
          <w:szCs w:val="20"/>
          <w:lang w:val="es-MX" w:eastAsia="es-ES"/>
        </w:rPr>
        <w:t xml:space="preserve"> SBE</w:t>
      </w:r>
      <w:r w:rsidR="00B90AAE" w:rsidRPr="000B218B">
        <w:rPr>
          <w:rFonts w:ascii="Arial" w:eastAsia="Times New Roman" w:hAnsi="Arial" w:cs="Arial"/>
          <w:sz w:val="24"/>
          <w:szCs w:val="20"/>
          <w:lang w:val="es-MX" w:eastAsia="es-ES"/>
        </w:rPr>
        <w:t xml:space="preserve"> No.: </w:t>
      </w:r>
      <w:r w:rsidR="00446FD1">
        <w:rPr>
          <w:rFonts w:ascii="Arial" w:eastAsia="Times New Roman" w:hAnsi="Arial" w:cs="Arial"/>
          <w:i/>
          <w:iCs/>
          <w:sz w:val="24"/>
          <w:szCs w:val="20"/>
          <w:lang w:val="es-MX" w:eastAsia="es-ES"/>
        </w:rPr>
        <w:t>315.021</w:t>
      </w:r>
    </w:p>
    <w:p w:rsidR="00B90AAE" w:rsidRPr="000B218B" w:rsidRDefault="00B90AAE" w:rsidP="00B90AAE">
      <w:pPr>
        <w:widowControl w:val="0"/>
        <w:tabs>
          <w:tab w:val="right" w:leader="dot" w:pos="8820"/>
        </w:tabs>
        <w:adjustRightInd w:val="0"/>
        <w:spacing w:after="0" w:line="360" w:lineRule="atLeast"/>
        <w:jc w:val="right"/>
        <w:textAlignment w:val="baseline"/>
        <w:rPr>
          <w:rFonts w:ascii="Arial" w:eastAsia="Times New Roman" w:hAnsi="Arial" w:cs="Arial"/>
          <w:sz w:val="24"/>
          <w:szCs w:val="24"/>
          <w:lang w:val="es-MX"/>
        </w:rPr>
      </w:pPr>
    </w:p>
    <w:p w:rsidR="00B90AAE" w:rsidRPr="000B218B" w:rsidRDefault="00B90AAE" w:rsidP="00B90AAE">
      <w:pPr>
        <w:widowControl w:val="0"/>
        <w:tabs>
          <w:tab w:val="right" w:leader="dot" w:pos="8820"/>
        </w:tabs>
        <w:adjustRightInd w:val="0"/>
        <w:spacing w:after="0" w:line="360" w:lineRule="atLeast"/>
        <w:jc w:val="right"/>
        <w:textAlignment w:val="baseline"/>
        <w:rPr>
          <w:rFonts w:ascii="Arial" w:eastAsia="Times New Roman" w:hAnsi="Arial" w:cs="Arial"/>
          <w:sz w:val="24"/>
          <w:szCs w:val="20"/>
          <w:lang w:val="es-MX" w:eastAsia="es-ES"/>
        </w:rPr>
      </w:pPr>
      <w:r w:rsidRPr="000B218B">
        <w:rPr>
          <w:rFonts w:ascii="Arial" w:eastAsia="Times New Roman" w:hAnsi="Arial" w:cs="Arial"/>
          <w:sz w:val="24"/>
          <w:szCs w:val="20"/>
          <w:lang w:val="es-MX" w:eastAsia="es-ES"/>
        </w:rPr>
        <w:t>Página _______ de ______ páginas</w:t>
      </w:r>
    </w:p>
    <w:p w:rsidR="00B90AAE" w:rsidRPr="000B218B" w:rsidRDefault="00B90AAE" w:rsidP="00B90AAE">
      <w:pPr>
        <w:widowControl w:val="0"/>
        <w:tabs>
          <w:tab w:val="right" w:leader="dot" w:pos="8820"/>
        </w:tabs>
        <w:adjustRightInd w:val="0"/>
        <w:spacing w:after="0" w:line="360" w:lineRule="atLeast"/>
        <w:jc w:val="both"/>
        <w:textAlignment w:val="baseline"/>
        <w:rPr>
          <w:rFonts w:ascii="Arial" w:eastAsia="Times New Roman" w:hAnsi="Arial" w:cs="Arial"/>
          <w:sz w:val="24"/>
          <w:szCs w:val="20"/>
          <w:lang w:val="es-MX"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B90AAE" w:rsidRPr="000B218B" w:rsidTr="003045AA">
        <w:trPr>
          <w:cantSplit/>
          <w:trHeight w:val="440"/>
        </w:trPr>
        <w:tc>
          <w:tcPr>
            <w:tcW w:w="9270" w:type="dxa"/>
          </w:tcPr>
          <w:p w:rsidR="00B90AAE" w:rsidRPr="000B218B" w:rsidRDefault="00B90AAE" w:rsidP="00B90AAE">
            <w:pPr>
              <w:widowControl w:val="0"/>
              <w:suppressAutoHyphens/>
              <w:adjustRightInd w:val="0"/>
              <w:spacing w:after="200" w:line="360" w:lineRule="atLeast"/>
              <w:ind w:left="360" w:hanging="360"/>
              <w:jc w:val="both"/>
              <w:textAlignment w:val="baseline"/>
              <w:rPr>
                <w:rFonts w:ascii="Arial" w:eastAsia="Times New Roman" w:hAnsi="Arial" w:cs="Arial"/>
                <w:sz w:val="24"/>
                <w:szCs w:val="20"/>
                <w:lang w:val="es-MX" w:eastAsia="es-ES"/>
              </w:rPr>
            </w:pPr>
            <w:r w:rsidRPr="000B218B">
              <w:rPr>
                <w:rFonts w:ascii="Arial" w:eastAsia="Times New Roman" w:hAnsi="Arial" w:cs="Arial"/>
                <w:spacing w:val="-2"/>
                <w:sz w:val="24"/>
                <w:szCs w:val="20"/>
                <w:lang w:val="es-MX" w:eastAsia="es-ES"/>
              </w:rPr>
              <w:t>1.  Nombre o Razón Social del Oferente</w:t>
            </w:r>
            <w:r w:rsidRPr="000B218B">
              <w:rPr>
                <w:rFonts w:ascii="Arial" w:eastAsia="Times New Roman" w:hAnsi="Arial" w:cs="Arial"/>
                <w:sz w:val="24"/>
                <w:szCs w:val="20"/>
                <w:lang w:val="es-MX" w:eastAsia="es-ES"/>
              </w:rPr>
              <w:t xml:space="preserve">  </w:t>
            </w:r>
            <w:r w:rsidRPr="000B218B">
              <w:rPr>
                <w:rFonts w:ascii="Arial" w:eastAsia="Times New Roman" w:hAnsi="Arial" w:cs="Arial"/>
                <w:bCs/>
                <w:i/>
                <w:iCs/>
                <w:sz w:val="24"/>
                <w:szCs w:val="20"/>
                <w:lang w:val="es-MX" w:eastAsia="es-ES"/>
              </w:rPr>
              <w:t>[indicar el nombre legal del Oferente]</w:t>
            </w:r>
          </w:p>
        </w:tc>
      </w:tr>
      <w:tr w:rsidR="00B90AAE" w:rsidRPr="000B218B" w:rsidTr="003045AA">
        <w:trPr>
          <w:cantSplit/>
          <w:trHeight w:val="440"/>
        </w:trPr>
        <w:tc>
          <w:tcPr>
            <w:tcW w:w="9270" w:type="dxa"/>
          </w:tcPr>
          <w:p w:rsidR="00B90AAE" w:rsidRPr="000B218B" w:rsidRDefault="00B90AAE" w:rsidP="00B90AAE">
            <w:pPr>
              <w:widowControl w:val="0"/>
              <w:suppressAutoHyphens/>
              <w:adjustRightInd w:val="0"/>
              <w:spacing w:after="200" w:line="360" w:lineRule="atLeast"/>
              <w:ind w:left="360" w:hanging="360"/>
              <w:jc w:val="both"/>
              <w:textAlignment w:val="baseline"/>
              <w:rPr>
                <w:rFonts w:ascii="Arial" w:eastAsia="Times New Roman" w:hAnsi="Arial" w:cs="Arial"/>
                <w:i/>
                <w:iCs/>
                <w:spacing w:val="-2"/>
                <w:sz w:val="24"/>
                <w:szCs w:val="20"/>
                <w:lang w:val="es-MX" w:eastAsia="es-ES"/>
              </w:rPr>
            </w:pPr>
            <w:r w:rsidRPr="000B218B">
              <w:rPr>
                <w:rFonts w:ascii="Arial" w:eastAsia="Times New Roman" w:hAnsi="Arial" w:cs="Arial"/>
                <w:spacing w:val="-2"/>
                <w:sz w:val="24"/>
                <w:szCs w:val="20"/>
                <w:lang w:val="es-MX" w:eastAsia="es-ES"/>
              </w:rPr>
              <w:t xml:space="preserve">2.  Si se trata de un Consorcio, nombre jurídico de cada miembro: </w:t>
            </w:r>
            <w:r w:rsidRPr="000B218B">
              <w:rPr>
                <w:rFonts w:ascii="Arial" w:eastAsia="Times New Roman" w:hAnsi="Arial" w:cs="Arial"/>
                <w:i/>
                <w:iCs/>
                <w:spacing w:val="-2"/>
                <w:sz w:val="24"/>
                <w:szCs w:val="20"/>
                <w:lang w:val="es-MX" w:eastAsia="es-ES"/>
              </w:rPr>
              <w:t>[indicar el nombre legal de cada miembro del Consorcio]</w:t>
            </w:r>
          </w:p>
        </w:tc>
      </w:tr>
      <w:tr w:rsidR="00B90AAE" w:rsidRPr="000B218B" w:rsidTr="003045AA">
        <w:trPr>
          <w:cantSplit/>
          <w:trHeight w:val="440"/>
        </w:trPr>
        <w:tc>
          <w:tcPr>
            <w:tcW w:w="9270" w:type="dxa"/>
          </w:tcPr>
          <w:p w:rsidR="00B90AAE" w:rsidRPr="000B218B" w:rsidRDefault="00B90AAE" w:rsidP="00B90AAE">
            <w:pPr>
              <w:widowControl w:val="0"/>
              <w:suppressAutoHyphens/>
              <w:adjustRightInd w:val="0"/>
              <w:spacing w:after="200" w:line="360" w:lineRule="atLeast"/>
              <w:ind w:left="360" w:hanging="360"/>
              <w:jc w:val="both"/>
              <w:textAlignment w:val="baseline"/>
              <w:rPr>
                <w:rFonts w:ascii="Arial" w:eastAsia="Times New Roman" w:hAnsi="Arial" w:cs="Arial"/>
                <w:i/>
                <w:iCs/>
                <w:spacing w:val="-2"/>
                <w:sz w:val="24"/>
                <w:szCs w:val="20"/>
                <w:lang w:val="es-MX" w:eastAsia="es-ES"/>
              </w:rPr>
            </w:pPr>
            <w:r w:rsidRPr="000B218B">
              <w:rPr>
                <w:rFonts w:ascii="Arial" w:eastAsia="Times New Roman" w:hAnsi="Arial" w:cs="Arial"/>
                <w:spacing w:val="-2"/>
                <w:sz w:val="24"/>
                <w:szCs w:val="20"/>
                <w:lang w:val="es-MX" w:eastAsia="es-ES"/>
              </w:rPr>
              <w:t xml:space="preserve">3.  País donde está constituido o incorporado el Oferente en la actualidad o País donde intenta constituirse o incorporarse </w:t>
            </w:r>
            <w:r w:rsidRPr="000B218B">
              <w:rPr>
                <w:rFonts w:ascii="Arial" w:eastAsia="Times New Roman" w:hAnsi="Arial" w:cs="Arial"/>
                <w:i/>
                <w:iCs/>
                <w:spacing w:val="-2"/>
                <w:sz w:val="24"/>
                <w:szCs w:val="20"/>
                <w:lang w:val="es-MX" w:eastAsia="es-ES"/>
              </w:rPr>
              <w:t>[indicar el país de ciudadanía del Oferente en la actualidad]</w:t>
            </w:r>
          </w:p>
        </w:tc>
      </w:tr>
      <w:tr w:rsidR="00B90AAE" w:rsidRPr="000B218B" w:rsidTr="003045AA">
        <w:trPr>
          <w:cantSplit/>
          <w:trHeight w:val="440"/>
        </w:trPr>
        <w:tc>
          <w:tcPr>
            <w:tcW w:w="9270" w:type="dxa"/>
          </w:tcPr>
          <w:p w:rsidR="00B90AAE" w:rsidRPr="000B218B" w:rsidRDefault="00B90AAE" w:rsidP="00B90AAE">
            <w:pPr>
              <w:widowControl w:val="0"/>
              <w:suppressAutoHyphens/>
              <w:adjustRightInd w:val="0"/>
              <w:spacing w:after="200" w:line="360" w:lineRule="atLeast"/>
              <w:ind w:left="360" w:hanging="360"/>
              <w:jc w:val="both"/>
              <w:textAlignment w:val="baseline"/>
              <w:rPr>
                <w:rFonts w:ascii="Arial" w:eastAsia="Times New Roman" w:hAnsi="Arial" w:cs="Arial"/>
                <w:i/>
                <w:iCs/>
                <w:spacing w:val="-2"/>
                <w:sz w:val="24"/>
                <w:szCs w:val="20"/>
                <w:lang w:val="es-MX" w:eastAsia="es-ES"/>
              </w:rPr>
            </w:pPr>
            <w:r w:rsidRPr="000B218B">
              <w:rPr>
                <w:rFonts w:ascii="Arial" w:eastAsia="Times New Roman" w:hAnsi="Arial" w:cs="Arial"/>
                <w:spacing w:val="-2"/>
                <w:sz w:val="24"/>
                <w:szCs w:val="20"/>
                <w:lang w:val="es-MX" w:eastAsia="es-ES"/>
              </w:rPr>
              <w:t xml:space="preserve">4.  Año de constitución o incorporación del Oferente: </w:t>
            </w:r>
            <w:r w:rsidRPr="000B218B">
              <w:rPr>
                <w:rFonts w:ascii="Arial" w:eastAsia="Times New Roman" w:hAnsi="Arial" w:cs="Arial"/>
                <w:i/>
                <w:iCs/>
                <w:spacing w:val="-2"/>
                <w:sz w:val="24"/>
                <w:szCs w:val="20"/>
                <w:lang w:val="es-MX" w:eastAsia="es-ES"/>
              </w:rPr>
              <w:t>[indicar el año de constitución o incorporación del Oferente]</w:t>
            </w:r>
          </w:p>
        </w:tc>
      </w:tr>
      <w:tr w:rsidR="00B90AAE" w:rsidRPr="000B218B" w:rsidTr="003045AA">
        <w:trPr>
          <w:cantSplit/>
          <w:trHeight w:val="440"/>
        </w:trPr>
        <w:tc>
          <w:tcPr>
            <w:tcW w:w="9270" w:type="dxa"/>
          </w:tcPr>
          <w:p w:rsidR="00B90AAE" w:rsidRPr="000B218B" w:rsidRDefault="00B90AAE" w:rsidP="00B90AAE">
            <w:pPr>
              <w:widowControl w:val="0"/>
              <w:suppressAutoHyphens/>
              <w:adjustRightInd w:val="0"/>
              <w:spacing w:after="200" w:line="360" w:lineRule="atLeast"/>
              <w:ind w:left="360" w:hanging="360"/>
              <w:jc w:val="both"/>
              <w:textAlignment w:val="baseline"/>
              <w:rPr>
                <w:rFonts w:ascii="Arial" w:eastAsia="Times New Roman" w:hAnsi="Arial" w:cs="Arial"/>
                <w:i/>
                <w:iCs/>
                <w:spacing w:val="-2"/>
                <w:sz w:val="24"/>
                <w:szCs w:val="20"/>
                <w:lang w:val="es-MX" w:eastAsia="es-ES"/>
              </w:rPr>
            </w:pPr>
            <w:r w:rsidRPr="000B218B">
              <w:rPr>
                <w:rFonts w:ascii="Arial" w:eastAsia="Times New Roman" w:hAnsi="Arial" w:cs="Arial"/>
                <w:spacing w:val="-2"/>
                <w:sz w:val="24"/>
                <w:szCs w:val="20"/>
                <w:lang w:val="es-MX" w:eastAsia="es-ES"/>
              </w:rPr>
              <w:t>5.  Dirección jurídica del Oferente en el país donde está constituido o incorporado: [</w:t>
            </w:r>
            <w:r w:rsidRPr="000B218B">
              <w:rPr>
                <w:rFonts w:ascii="Arial" w:eastAsia="Times New Roman" w:hAnsi="Arial" w:cs="Arial"/>
                <w:i/>
                <w:iCs/>
                <w:spacing w:val="-2"/>
                <w:sz w:val="24"/>
                <w:szCs w:val="20"/>
                <w:lang w:val="es-MX" w:eastAsia="es-ES"/>
              </w:rPr>
              <w:t>indicar la</w:t>
            </w:r>
            <w:r w:rsidRPr="000B218B">
              <w:rPr>
                <w:rFonts w:ascii="Arial" w:eastAsia="Times New Roman" w:hAnsi="Arial" w:cs="Arial"/>
                <w:spacing w:val="-2"/>
                <w:sz w:val="24"/>
                <w:szCs w:val="20"/>
                <w:lang w:val="es-MX" w:eastAsia="es-ES"/>
              </w:rPr>
              <w:t xml:space="preserve"> </w:t>
            </w:r>
            <w:r w:rsidRPr="000B218B">
              <w:rPr>
                <w:rFonts w:ascii="Arial" w:eastAsia="Times New Roman" w:hAnsi="Arial" w:cs="Arial"/>
                <w:i/>
                <w:iCs/>
                <w:spacing w:val="-2"/>
                <w:sz w:val="24"/>
                <w:szCs w:val="20"/>
                <w:lang w:val="es-MX" w:eastAsia="es-ES"/>
              </w:rPr>
              <w:t>Dirección jurídica del Oferente en el país donde está constituido o incorporado]</w:t>
            </w:r>
          </w:p>
        </w:tc>
      </w:tr>
      <w:tr w:rsidR="00B90AAE" w:rsidRPr="000B218B" w:rsidTr="003045AA">
        <w:trPr>
          <w:cantSplit/>
          <w:trHeight w:val="440"/>
        </w:trPr>
        <w:tc>
          <w:tcPr>
            <w:tcW w:w="9270" w:type="dxa"/>
          </w:tcPr>
          <w:p w:rsidR="00B90AAE" w:rsidRPr="000B218B" w:rsidRDefault="00B90AAE" w:rsidP="00B90AAE">
            <w:pPr>
              <w:widowControl w:val="0"/>
              <w:suppressAutoHyphens/>
              <w:adjustRightInd w:val="0"/>
              <w:spacing w:after="200" w:line="360" w:lineRule="atLeast"/>
              <w:ind w:left="360" w:hanging="360"/>
              <w:jc w:val="both"/>
              <w:textAlignment w:val="baseline"/>
              <w:rPr>
                <w:rFonts w:ascii="Arial" w:eastAsia="Times New Roman" w:hAnsi="Arial" w:cs="Arial"/>
                <w:spacing w:val="-2"/>
                <w:sz w:val="24"/>
                <w:szCs w:val="20"/>
                <w:lang w:val="es-MX" w:eastAsia="es-ES"/>
              </w:rPr>
            </w:pPr>
            <w:r w:rsidRPr="000B218B">
              <w:rPr>
                <w:rFonts w:ascii="Arial" w:eastAsia="Times New Roman" w:hAnsi="Arial" w:cs="Arial"/>
                <w:spacing w:val="-2"/>
                <w:sz w:val="24"/>
                <w:szCs w:val="20"/>
                <w:lang w:val="es-MX" w:eastAsia="es-ES"/>
              </w:rPr>
              <w:t xml:space="preserve">6.  </w:t>
            </w:r>
            <w:r w:rsidRPr="000B218B">
              <w:rPr>
                <w:rFonts w:ascii="Arial" w:eastAsia="Times New Roman" w:hAnsi="Arial" w:cs="Arial"/>
                <w:spacing w:val="-2"/>
                <w:sz w:val="24"/>
                <w:szCs w:val="20"/>
                <w:lang w:val="es-MX" w:eastAsia="es-ES"/>
              </w:rPr>
              <w:tab/>
              <w:t>Información del Representante autorizado del Oferente:</w:t>
            </w:r>
          </w:p>
          <w:p w:rsidR="00B90AAE" w:rsidRPr="000B218B" w:rsidRDefault="00B90AAE" w:rsidP="00B90AAE">
            <w:pPr>
              <w:widowControl w:val="0"/>
              <w:suppressAutoHyphens/>
              <w:adjustRightInd w:val="0"/>
              <w:spacing w:after="200" w:line="360" w:lineRule="atLeast"/>
              <w:ind w:left="360" w:hanging="360"/>
              <w:jc w:val="both"/>
              <w:textAlignment w:val="baseline"/>
              <w:rPr>
                <w:rFonts w:ascii="Arial" w:eastAsia="Times New Roman" w:hAnsi="Arial" w:cs="Arial"/>
                <w:i/>
                <w:iCs/>
                <w:spacing w:val="-2"/>
                <w:sz w:val="24"/>
                <w:szCs w:val="20"/>
                <w:lang w:val="es-MX" w:eastAsia="es-ES"/>
              </w:rPr>
            </w:pPr>
            <w:r w:rsidRPr="000B218B">
              <w:rPr>
                <w:rFonts w:ascii="Arial" w:eastAsia="Times New Roman" w:hAnsi="Arial" w:cs="Arial"/>
                <w:spacing w:val="-2"/>
                <w:sz w:val="24"/>
                <w:szCs w:val="20"/>
                <w:lang w:val="es-MX" w:eastAsia="es-ES"/>
              </w:rPr>
              <w:tab/>
              <w:t xml:space="preserve">Nombre: </w:t>
            </w:r>
            <w:r w:rsidRPr="000B218B">
              <w:rPr>
                <w:rFonts w:ascii="Arial" w:eastAsia="Times New Roman" w:hAnsi="Arial" w:cs="Arial"/>
                <w:i/>
                <w:iCs/>
                <w:spacing w:val="-2"/>
                <w:sz w:val="24"/>
                <w:szCs w:val="20"/>
                <w:lang w:val="es-MX" w:eastAsia="es-ES"/>
              </w:rPr>
              <w:t>[indicar el nombre del representante autorizado]</w:t>
            </w:r>
          </w:p>
          <w:p w:rsidR="00B90AAE" w:rsidRPr="000B218B" w:rsidRDefault="00B90AAE" w:rsidP="00B90AAE">
            <w:pPr>
              <w:widowControl w:val="0"/>
              <w:suppressAutoHyphens/>
              <w:adjustRightInd w:val="0"/>
              <w:spacing w:after="200" w:line="360" w:lineRule="atLeast"/>
              <w:ind w:left="360" w:hanging="360"/>
              <w:jc w:val="both"/>
              <w:textAlignment w:val="baseline"/>
              <w:rPr>
                <w:rFonts w:ascii="Arial" w:eastAsia="Times New Roman" w:hAnsi="Arial" w:cs="Arial"/>
                <w:i/>
                <w:iCs/>
                <w:spacing w:val="-2"/>
                <w:sz w:val="24"/>
                <w:szCs w:val="20"/>
                <w:lang w:val="es-MX" w:eastAsia="es-ES"/>
              </w:rPr>
            </w:pPr>
            <w:r w:rsidRPr="000B218B">
              <w:rPr>
                <w:rFonts w:ascii="Arial" w:eastAsia="Times New Roman" w:hAnsi="Arial" w:cs="Arial"/>
                <w:spacing w:val="-2"/>
                <w:sz w:val="24"/>
                <w:szCs w:val="20"/>
                <w:lang w:val="es-MX" w:eastAsia="es-ES"/>
              </w:rPr>
              <w:tab/>
              <w:t>Dirección:</w:t>
            </w:r>
            <w:r w:rsidRPr="000B218B">
              <w:rPr>
                <w:rFonts w:ascii="Arial" w:eastAsia="Times New Roman" w:hAnsi="Arial" w:cs="Arial"/>
                <w:i/>
                <w:iCs/>
                <w:spacing w:val="-2"/>
                <w:sz w:val="24"/>
                <w:szCs w:val="20"/>
                <w:lang w:val="es-MX" w:eastAsia="es-ES"/>
              </w:rPr>
              <w:t xml:space="preserve"> [indicar la dirección del representante autorizado]</w:t>
            </w:r>
          </w:p>
          <w:p w:rsidR="00B90AAE" w:rsidRPr="000B218B" w:rsidRDefault="00B90AAE" w:rsidP="00B90AAE">
            <w:pPr>
              <w:widowControl w:val="0"/>
              <w:suppressAutoHyphens/>
              <w:adjustRightInd w:val="0"/>
              <w:spacing w:after="200" w:line="360" w:lineRule="atLeast"/>
              <w:ind w:left="360" w:hanging="18"/>
              <w:jc w:val="both"/>
              <w:textAlignment w:val="baseline"/>
              <w:rPr>
                <w:rFonts w:ascii="Arial" w:eastAsia="Times New Roman" w:hAnsi="Arial" w:cs="Arial"/>
                <w:i/>
                <w:iCs/>
                <w:spacing w:val="-2"/>
                <w:sz w:val="24"/>
                <w:szCs w:val="20"/>
                <w:lang w:val="es-MX" w:eastAsia="es-ES"/>
              </w:rPr>
            </w:pPr>
            <w:r w:rsidRPr="000B218B">
              <w:rPr>
                <w:rFonts w:ascii="Arial" w:eastAsia="Times New Roman" w:hAnsi="Arial" w:cs="Arial"/>
                <w:spacing w:val="-2"/>
                <w:sz w:val="24"/>
                <w:szCs w:val="20"/>
                <w:lang w:val="es-MX" w:eastAsia="es-ES"/>
              </w:rPr>
              <w:t>Números de teléfono y facsímile</w:t>
            </w:r>
            <w:r w:rsidRPr="000B218B">
              <w:rPr>
                <w:rFonts w:ascii="Arial" w:eastAsia="Times New Roman" w:hAnsi="Arial" w:cs="Arial"/>
                <w:i/>
                <w:iCs/>
                <w:spacing w:val="-2"/>
                <w:sz w:val="24"/>
                <w:szCs w:val="20"/>
                <w:lang w:val="es-MX" w:eastAsia="es-ES"/>
              </w:rPr>
              <w:t>: [indicar los números de teléfono y facsímile del representante autorizado]</w:t>
            </w:r>
          </w:p>
          <w:p w:rsidR="00B90AAE" w:rsidRPr="000B218B" w:rsidRDefault="00B90AAE" w:rsidP="00B90AAE">
            <w:pPr>
              <w:widowControl w:val="0"/>
              <w:suppressAutoHyphens/>
              <w:adjustRightInd w:val="0"/>
              <w:spacing w:after="200" w:line="360" w:lineRule="atLeast"/>
              <w:ind w:left="360" w:hanging="18"/>
              <w:jc w:val="both"/>
              <w:textAlignment w:val="baseline"/>
              <w:rPr>
                <w:rFonts w:ascii="Arial" w:eastAsia="Times New Roman" w:hAnsi="Arial" w:cs="Arial"/>
                <w:i/>
                <w:iCs/>
                <w:spacing w:val="-2"/>
                <w:sz w:val="24"/>
                <w:szCs w:val="20"/>
                <w:lang w:val="es-MX" w:eastAsia="es-ES"/>
              </w:rPr>
            </w:pPr>
            <w:r w:rsidRPr="000B218B">
              <w:rPr>
                <w:rFonts w:ascii="Arial" w:eastAsia="Times New Roman" w:hAnsi="Arial" w:cs="Arial"/>
                <w:spacing w:val="-2"/>
                <w:sz w:val="24"/>
                <w:szCs w:val="20"/>
                <w:lang w:val="es-MX" w:eastAsia="es-ES"/>
              </w:rPr>
              <w:t xml:space="preserve">Dirección de correo electrónico: </w:t>
            </w:r>
            <w:r w:rsidRPr="000B218B">
              <w:rPr>
                <w:rFonts w:ascii="Arial" w:eastAsia="Times New Roman" w:hAnsi="Arial" w:cs="Arial"/>
                <w:i/>
                <w:iCs/>
                <w:spacing w:val="-2"/>
                <w:sz w:val="24"/>
                <w:szCs w:val="20"/>
                <w:lang w:val="es-MX" w:eastAsia="es-ES"/>
              </w:rPr>
              <w:t>[indicar la dirección de correo electrónico del representante autorizado]</w:t>
            </w:r>
          </w:p>
        </w:tc>
      </w:tr>
      <w:tr w:rsidR="00B90AAE" w:rsidRPr="000B218B" w:rsidTr="003045AA">
        <w:trPr>
          <w:trHeight w:val="440"/>
        </w:trPr>
        <w:tc>
          <w:tcPr>
            <w:tcW w:w="9270" w:type="dxa"/>
            <w:tcBorders>
              <w:bottom w:val="single" w:sz="4" w:space="0" w:color="auto"/>
            </w:tcBorders>
          </w:tcPr>
          <w:p w:rsidR="00B90AAE" w:rsidRPr="000B218B" w:rsidRDefault="00B90AAE" w:rsidP="00B90AAE">
            <w:pPr>
              <w:widowControl w:val="0"/>
              <w:suppressAutoHyphens/>
              <w:adjustRightInd w:val="0"/>
              <w:spacing w:after="200" w:line="360" w:lineRule="atLeast"/>
              <w:ind w:left="360" w:hanging="360"/>
              <w:jc w:val="both"/>
              <w:textAlignment w:val="baseline"/>
              <w:rPr>
                <w:rFonts w:ascii="Arial" w:eastAsia="Times New Roman" w:hAnsi="Arial" w:cs="Arial"/>
                <w:i/>
                <w:iCs/>
                <w:spacing w:val="-2"/>
                <w:sz w:val="24"/>
                <w:szCs w:val="20"/>
                <w:lang w:val="es-MX" w:eastAsia="es-ES"/>
              </w:rPr>
            </w:pPr>
            <w:r w:rsidRPr="000B218B">
              <w:rPr>
                <w:rFonts w:ascii="Arial" w:eastAsia="Times New Roman" w:hAnsi="Arial" w:cs="Arial"/>
                <w:spacing w:val="-2"/>
                <w:sz w:val="24"/>
                <w:szCs w:val="20"/>
                <w:lang w:val="es-MX" w:eastAsia="es-ES"/>
              </w:rPr>
              <w:t>7.</w:t>
            </w:r>
            <w:r w:rsidRPr="000B218B">
              <w:rPr>
                <w:rFonts w:ascii="Arial" w:eastAsia="Times New Roman" w:hAnsi="Arial" w:cs="Arial"/>
                <w:spacing w:val="-2"/>
                <w:sz w:val="24"/>
                <w:szCs w:val="20"/>
                <w:lang w:val="es-MX" w:eastAsia="es-ES"/>
              </w:rPr>
              <w:tab/>
              <w:t xml:space="preserve">Se adjuntan copias de los documentos originales de: </w:t>
            </w:r>
            <w:r w:rsidRPr="000B218B">
              <w:rPr>
                <w:rFonts w:ascii="Arial" w:eastAsia="Times New Roman" w:hAnsi="Arial" w:cs="Arial"/>
                <w:i/>
                <w:iCs/>
                <w:spacing w:val="-2"/>
                <w:sz w:val="24"/>
                <w:szCs w:val="20"/>
                <w:lang w:val="es-MX" w:eastAsia="es-ES"/>
              </w:rPr>
              <w:t>[marcar  la(s) casilla(s) de los documentos originales adjuntos]</w:t>
            </w:r>
          </w:p>
          <w:p w:rsidR="00B90AAE" w:rsidRPr="000B218B" w:rsidRDefault="00B90AAE" w:rsidP="00B90AAE">
            <w:pPr>
              <w:widowControl w:val="0"/>
              <w:suppressAutoHyphens/>
              <w:adjustRightInd w:val="0"/>
              <w:spacing w:after="200" w:line="360" w:lineRule="atLeast"/>
              <w:ind w:left="72"/>
              <w:jc w:val="both"/>
              <w:textAlignment w:val="baseline"/>
              <w:rPr>
                <w:rFonts w:ascii="Arial" w:eastAsia="Times New Roman" w:hAnsi="Arial" w:cs="Arial"/>
                <w:i/>
                <w:spacing w:val="-2"/>
                <w:sz w:val="24"/>
                <w:szCs w:val="20"/>
                <w:lang w:val="es-MX" w:eastAsia="es-ES"/>
              </w:rPr>
            </w:pPr>
            <w:r w:rsidRPr="000B218B">
              <w:rPr>
                <w:rFonts w:ascii="Arial" w:eastAsia="Times New Roman" w:hAnsi="Arial" w:cs="Arial"/>
                <w:i/>
                <w:spacing w:val="-2"/>
                <w:sz w:val="24"/>
                <w:szCs w:val="20"/>
                <w:lang w:val="es-MX" w:eastAsia="es-ES"/>
              </w:rPr>
              <w:t>(</w:t>
            </w:r>
            <w:r w:rsidRPr="000B218B">
              <w:rPr>
                <w:rFonts w:ascii="Arial" w:eastAsia="Times New Roman" w:hAnsi="Arial" w:cs="Arial"/>
                <w:b/>
                <w:i/>
                <w:spacing w:val="-2"/>
                <w:sz w:val="24"/>
                <w:szCs w:val="20"/>
                <w:lang w:val="es-MX" w:eastAsia="es-ES"/>
              </w:rPr>
              <w:t>Documentos legales indicados en el Anexo I</w:t>
            </w:r>
            <w:r w:rsidRPr="000B218B">
              <w:rPr>
                <w:rFonts w:ascii="Arial" w:eastAsia="Times New Roman" w:hAnsi="Arial" w:cs="Arial"/>
                <w:i/>
                <w:spacing w:val="-2"/>
                <w:sz w:val="24"/>
                <w:szCs w:val="20"/>
                <w:lang w:val="es-MX" w:eastAsia="es-ES"/>
              </w:rPr>
              <w:t xml:space="preserve">) </w:t>
            </w:r>
          </w:p>
        </w:tc>
      </w:tr>
    </w:tbl>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bookmarkStart w:id="67" w:name="_Toc286313315"/>
      <w:r w:rsidRPr="000B218B">
        <w:rPr>
          <w:rFonts w:ascii="Arial" w:eastAsia="Times New Roman" w:hAnsi="Arial" w:cs="Arial"/>
          <w:b/>
          <w:bCs/>
          <w:sz w:val="28"/>
          <w:szCs w:val="28"/>
          <w:lang w:val="es-MX" w:eastAsia="es-ES"/>
        </w:rPr>
        <w:t xml:space="preserve">FORMULARIO Nº </w:t>
      </w:r>
      <w:bookmarkEnd w:id="67"/>
      <w:r w:rsidRPr="000B218B">
        <w:rPr>
          <w:rFonts w:ascii="Arial" w:eastAsia="Times New Roman" w:hAnsi="Arial" w:cs="Arial"/>
          <w:b/>
          <w:bCs/>
          <w:sz w:val="28"/>
          <w:szCs w:val="28"/>
          <w:lang w:val="es-MX" w:eastAsia="es-ES"/>
        </w:rPr>
        <w:t>4</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3</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shd w:val="clear" w:color="auto" w:fill="FFFFFF"/>
        <w:adjustRightInd w:val="0"/>
        <w:spacing w:before="200" w:after="0" w:line="360" w:lineRule="atLeast"/>
        <w:jc w:val="center"/>
        <w:textAlignment w:val="baseline"/>
        <w:outlineLvl w:val="1"/>
        <w:rPr>
          <w:rFonts w:ascii="Arial" w:eastAsia="Times New Roman" w:hAnsi="Arial" w:cs="Arial"/>
          <w:b/>
          <w:bCs/>
          <w:sz w:val="28"/>
          <w:szCs w:val="26"/>
          <w:lang w:val="es-MX" w:eastAsia="es-ES"/>
        </w:rPr>
      </w:pPr>
      <w:bookmarkStart w:id="68" w:name="_Toc286313316"/>
      <w:r w:rsidRPr="000B218B">
        <w:rPr>
          <w:rFonts w:ascii="Arial" w:eastAsia="Times New Roman" w:hAnsi="Arial" w:cs="Arial"/>
          <w:b/>
          <w:bCs/>
          <w:sz w:val="28"/>
          <w:szCs w:val="26"/>
          <w:lang w:val="es-MX" w:eastAsia="es-ES"/>
        </w:rPr>
        <w:t>Información sobre los Miembros del Consorcio</w:t>
      </w:r>
      <w:bookmarkEnd w:id="68"/>
      <w:r w:rsidRPr="00817AB5">
        <w:rPr>
          <w:rFonts w:ascii="Arial" w:eastAsia="Times New Roman" w:hAnsi="Arial" w:cs="Arial"/>
          <w:b/>
          <w:bCs/>
          <w:sz w:val="28"/>
          <w:szCs w:val="26"/>
          <w:lang w:val="es-MX"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val="es-MX" w:eastAsia="es-ES"/>
        </w:rPr>
        <w:instrText>Información sobre los Miembros del Consorcio</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val="es-MX" w:eastAsia="es-ES"/>
        </w:rPr>
        <w:fldChar w:fldCharType="end"/>
      </w:r>
    </w:p>
    <w:p w:rsidR="00B90AAE" w:rsidRPr="000B218B" w:rsidRDefault="00B90AAE" w:rsidP="00B90AAE">
      <w:pPr>
        <w:widowControl w:val="0"/>
        <w:shd w:val="clear" w:color="auto" w:fill="FFFFFF"/>
        <w:tabs>
          <w:tab w:val="right" w:leader="dot" w:pos="8820"/>
        </w:tabs>
        <w:adjustRightInd w:val="0"/>
        <w:spacing w:after="0" w:line="360" w:lineRule="atLeast"/>
        <w:jc w:val="center"/>
        <w:textAlignment w:val="baseline"/>
        <w:rPr>
          <w:rFonts w:ascii="Arial" w:eastAsia="Times New Roman" w:hAnsi="Arial" w:cs="Arial"/>
          <w:b/>
          <w:sz w:val="28"/>
          <w:szCs w:val="20"/>
          <w:lang w:val="es-MX" w:eastAsia="es-ES"/>
        </w:rPr>
      </w:pPr>
    </w:p>
    <w:p w:rsidR="00B90AAE" w:rsidRPr="00446FD1" w:rsidRDefault="00B90AAE" w:rsidP="00B90AAE">
      <w:pPr>
        <w:widowControl w:val="0"/>
        <w:tabs>
          <w:tab w:val="right" w:leader="dot" w:pos="8820"/>
        </w:tabs>
        <w:adjustRightInd w:val="0"/>
        <w:spacing w:after="0" w:line="360" w:lineRule="atLeast"/>
        <w:jc w:val="both"/>
        <w:textAlignment w:val="baseline"/>
        <w:rPr>
          <w:rFonts w:ascii="Arial" w:eastAsia="Times New Roman" w:hAnsi="Arial" w:cs="Arial"/>
          <w:i/>
          <w:iCs/>
          <w:sz w:val="24"/>
          <w:szCs w:val="24"/>
          <w:lang w:val="es-MX"/>
        </w:rPr>
      </w:pPr>
      <w:r w:rsidRPr="00817AB5">
        <w:rPr>
          <w:rFonts w:ascii="Arial" w:eastAsia="Times New Roman" w:hAnsi="Arial" w:cs="Arial"/>
          <w:i/>
          <w:iCs/>
          <w:color w:val="FF0000"/>
          <w:sz w:val="24"/>
          <w:szCs w:val="24"/>
          <w:lang w:val="es-MX"/>
        </w:rPr>
        <w:t>[</w:t>
      </w:r>
      <w:r w:rsidRPr="00446FD1">
        <w:rPr>
          <w:rFonts w:ascii="Arial" w:eastAsia="Times New Roman" w:hAnsi="Arial" w:cs="Arial"/>
          <w:i/>
          <w:iCs/>
          <w:sz w:val="24"/>
          <w:szCs w:val="24"/>
          <w:lang w:val="es-MX"/>
        </w:rPr>
        <w:t>De ser el Oferente un consorcio, el líder y cada uno de sus miembros deberán completar este formulario de acuerdo con las instrucciones indicadas a continuación]</w:t>
      </w:r>
    </w:p>
    <w:p w:rsidR="00B90AAE" w:rsidRPr="000B218B" w:rsidRDefault="00B90AAE" w:rsidP="00B90AAE">
      <w:pPr>
        <w:widowControl w:val="0"/>
        <w:adjustRightInd w:val="0"/>
        <w:spacing w:after="0" w:line="360" w:lineRule="atLeast"/>
        <w:jc w:val="right"/>
        <w:textAlignment w:val="baseline"/>
        <w:rPr>
          <w:rFonts w:ascii="Arial" w:eastAsia="Times New Roman" w:hAnsi="Arial" w:cs="Arial"/>
          <w:i/>
          <w:iCs/>
          <w:sz w:val="24"/>
          <w:szCs w:val="24"/>
          <w:lang w:val="es-MX"/>
        </w:rPr>
      </w:pPr>
    </w:p>
    <w:p w:rsidR="00B90AAE" w:rsidRPr="000B218B" w:rsidRDefault="00B90AAE" w:rsidP="00B90AAE">
      <w:pPr>
        <w:widowControl w:val="0"/>
        <w:adjustRightInd w:val="0"/>
        <w:spacing w:after="0" w:line="360" w:lineRule="atLeast"/>
        <w:jc w:val="right"/>
        <w:textAlignment w:val="baseline"/>
        <w:rPr>
          <w:rFonts w:ascii="Arial" w:eastAsia="Times New Roman" w:hAnsi="Arial" w:cs="Arial"/>
          <w:i/>
          <w:iCs/>
          <w:sz w:val="24"/>
          <w:szCs w:val="24"/>
          <w:lang w:val="es-MX"/>
        </w:rPr>
      </w:pPr>
      <w:r w:rsidRPr="000B218B">
        <w:rPr>
          <w:rFonts w:ascii="Arial" w:eastAsia="Times New Roman" w:hAnsi="Arial" w:cs="Arial"/>
          <w:i/>
          <w:iCs/>
          <w:sz w:val="24"/>
          <w:szCs w:val="24"/>
          <w:lang w:val="es-MX"/>
        </w:rPr>
        <w:tab/>
      </w:r>
      <w:r w:rsidRPr="000B218B">
        <w:rPr>
          <w:rFonts w:ascii="Arial" w:eastAsia="Times New Roman" w:hAnsi="Arial" w:cs="Arial"/>
          <w:sz w:val="24"/>
          <w:szCs w:val="24"/>
          <w:lang w:val="es-MX"/>
        </w:rPr>
        <w:t>Fecha: [</w:t>
      </w:r>
      <w:r w:rsidRPr="000B218B">
        <w:rPr>
          <w:rFonts w:ascii="Arial" w:eastAsia="Times New Roman" w:hAnsi="Arial" w:cs="Arial"/>
          <w:i/>
          <w:iCs/>
          <w:sz w:val="24"/>
          <w:szCs w:val="24"/>
          <w:lang w:val="es-MX"/>
        </w:rPr>
        <w:t>Indicar la fecha (día, mes y año) de la presentación de la Oferta]</w:t>
      </w:r>
    </w:p>
    <w:p w:rsidR="00B90AAE" w:rsidRPr="000B218B" w:rsidRDefault="00952EF4" w:rsidP="00B90AAE">
      <w:pPr>
        <w:widowControl w:val="0"/>
        <w:adjustRightInd w:val="0"/>
        <w:spacing w:after="0" w:line="360" w:lineRule="atLeast"/>
        <w:jc w:val="right"/>
        <w:textAlignment w:val="baseline"/>
        <w:rPr>
          <w:rFonts w:ascii="Arial" w:eastAsia="Times New Roman" w:hAnsi="Arial" w:cs="Arial"/>
          <w:i/>
          <w:iCs/>
          <w:sz w:val="24"/>
          <w:szCs w:val="24"/>
          <w:lang w:val="es-MX"/>
        </w:rPr>
      </w:pPr>
      <w:r>
        <w:rPr>
          <w:rFonts w:ascii="Arial" w:eastAsia="Times New Roman" w:hAnsi="Arial" w:cs="Arial"/>
          <w:sz w:val="24"/>
          <w:szCs w:val="24"/>
          <w:lang w:val="es-MX"/>
        </w:rPr>
        <w:t>ID</w:t>
      </w:r>
      <w:r w:rsidR="005976C0">
        <w:rPr>
          <w:rFonts w:ascii="Arial" w:eastAsia="Times New Roman" w:hAnsi="Arial" w:cs="Arial"/>
          <w:sz w:val="24"/>
          <w:szCs w:val="24"/>
          <w:lang w:val="es-MX"/>
        </w:rPr>
        <w:t xml:space="preserve"> SBE</w:t>
      </w:r>
      <w:r w:rsidR="00B90AAE" w:rsidRPr="000B218B">
        <w:rPr>
          <w:rFonts w:ascii="Arial" w:eastAsia="Times New Roman" w:hAnsi="Arial" w:cs="Arial"/>
          <w:sz w:val="24"/>
          <w:szCs w:val="24"/>
          <w:lang w:val="es-MX"/>
        </w:rPr>
        <w:t xml:space="preserve"> No.</w:t>
      </w:r>
      <w:r w:rsidR="00B90AAE" w:rsidRPr="000B218B">
        <w:rPr>
          <w:rFonts w:ascii="Arial" w:eastAsia="Times New Roman" w:hAnsi="Arial" w:cs="Arial"/>
          <w:i/>
          <w:iCs/>
          <w:sz w:val="24"/>
          <w:szCs w:val="24"/>
          <w:lang w:val="es-MX"/>
        </w:rPr>
        <w:t xml:space="preserve">: </w:t>
      </w:r>
      <w:r w:rsidR="00446FD1">
        <w:rPr>
          <w:rFonts w:ascii="Arial" w:eastAsia="Times New Roman" w:hAnsi="Arial" w:cs="Arial"/>
          <w:i/>
          <w:iCs/>
          <w:sz w:val="24"/>
          <w:szCs w:val="24"/>
          <w:lang w:val="es-MX"/>
        </w:rPr>
        <w:t>315.021</w:t>
      </w:r>
    </w:p>
    <w:p w:rsidR="00B90AAE" w:rsidRPr="000B218B" w:rsidRDefault="00B90AAE" w:rsidP="00B90AAE">
      <w:pPr>
        <w:widowControl w:val="0"/>
        <w:tabs>
          <w:tab w:val="right" w:leader="dot" w:pos="8820"/>
        </w:tabs>
        <w:adjustRightInd w:val="0"/>
        <w:spacing w:after="0" w:line="360" w:lineRule="atLeast"/>
        <w:jc w:val="right"/>
        <w:textAlignment w:val="baseline"/>
        <w:rPr>
          <w:rFonts w:ascii="Arial" w:eastAsia="Times New Roman" w:hAnsi="Arial" w:cs="Arial"/>
          <w:sz w:val="24"/>
          <w:szCs w:val="24"/>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0"/>
      </w:tblGrid>
      <w:tr w:rsidR="00B90AAE" w:rsidRPr="000B218B" w:rsidTr="003045AA">
        <w:trPr>
          <w:cantSplit/>
          <w:trHeight w:val="440"/>
        </w:trPr>
        <w:tc>
          <w:tcPr>
            <w:tcW w:w="10080" w:type="dxa"/>
          </w:tcPr>
          <w:p w:rsidR="00B90AAE" w:rsidRPr="004233AE" w:rsidRDefault="00B90AAE" w:rsidP="00B90AAE">
            <w:pPr>
              <w:widowControl w:val="0"/>
              <w:suppressAutoHyphens/>
              <w:adjustRightInd w:val="0"/>
              <w:spacing w:before="60" w:after="140" w:line="360" w:lineRule="atLeast"/>
              <w:ind w:left="360" w:hanging="360"/>
              <w:jc w:val="both"/>
              <w:textAlignment w:val="baseline"/>
              <w:rPr>
                <w:rFonts w:ascii="Arial" w:eastAsia="Times New Roman" w:hAnsi="Arial" w:cs="Arial"/>
                <w:sz w:val="24"/>
                <w:szCs w:val="20"/>
                <w:lang w:val="es-MX" w:eastAsia="es-ES"/>
              </w:rPr>
            </w:pPr>
            <w:r w:rsidRPr="004233AE">
              <w:rPr>
                <w:rFonts w:ascii="Arial" w:eastAsia="Times New Roman" w:hAnsi="Arial" w:cs="Arial"/>
                <w:spacing w:val="-2"/>
                <w:sz w:val="24"/>
                <w:szCs w:val="20"/>
                <w:lang w:val="es-MX" w:eastAsia="es-ES"/>
              </w:rPr>
              <w:t>1. Nombre jurídico del Oferente</w:t>
            </w:r>
            <w:r w:rsidRPr="004233AE">
              <w:rPr>
                <w:rFonts w:ascii="Arial" w:eastAsia="Times New Roman" w:hAnsi="Arial" w:cs="Arial"/>
                <w:sz w:val="24"/>
                <w:szCs w:val="20"/>
                <w:lang w:val="es-MX" w:eastAsia="es-ES"/>
              </w:rPr>
              <w:t xml:space="preserve">  </w:t>
            </w:r>
            <w:r w:rsidRPr="004233AE">
              <w:rPr>
                <w:rFonts w:ascii="Arial" w:eastAsia="Times New Roman" w:hAnsi="Arial" w:cs="Arial"/>
                <w:bCs/>
                <w:i/>
                <w:iCs/>
                <w:sz w:val="24"/>
                <w:szCs w:val="20"/>
                <w:lang w:val="es-MX" w:eastAsia="es-ES"/>
              </w:rPr>
              <w:t>[indicar el nombre jurídico del Oferente]</w:t>
            </w:r>
          </w:p>
        </w:tc>
      </w:tr>
      <w:tr w:rsidR="00B90AAE" w:rsidRPr="000B218B" w:rsidTr="003045AA">
        <w:trPr>
          <w:cantSplit/>
          <w:trHeight w:val="440"/>
        </w:trPr>
        <w:tc>
          <w:tcPr>
            <w:tcW w:w="10080" w:type="dxa"/>
          </w:tcPr>
          <w:p w:rsidR="00B90AAE" w:rsidRPr="004233AE" w:rsidRDefault="00B90AAE" w:rsidP="00B90AAE">
            <w:pPr>
              <w:widowControl w:val="0"/>
              <w:suppressAutoHyphens/>
              <w:adjustRightInd w:val="0"/>
              <w:spacing w:before="60" w:after="140" w:line="360" w:lineRule="atLeast"/>
              <w:ind w:left="360" w:hanging="360"/>
              <w:jc w:val="both"/>
              <w:textAlignment w:val="baseline"/>
              <w:rPr>
                <w:rFonts w:ascii="Arial" w:eastAsia="Times New Roman" w:hAnsi="Arial" w:cs="Arial"/>
                <w:i/>
                <w:iCs/>
                <w:spacing w:val="-2"/>
                <w:sz w:val="24"/>
                <w:szCs w:val="20"/>
                <w:lang w:val="es-MX" w:eastAsia="es-ES"/>
              </w:rPr>
            </w:pPr>
            <w:r w:rsidRPr="004233AE">
              <w:rPr>
                <w:rFonts w:ascii="Arial" w:eastAsia="Times New Roman" w:hAnsi="Arial" w:cs="Arial"/>
                <w:spacing w:val="-2"/>
                <w:sz w:val="24"/>
                <w:szCs w:val="20"/>
                <w:lang w:val="es-MX" w:eastAsia="es-ES"/>
              </w:rPr>
              <w:t xml:space="preserve">2. Nombre jurídico del miembro del Consorcio </w:t>
            </w:r>
            <w:r w:rsidRPr="004233AE">
              <w:rPr>
                <w:rFonts w:ascii="Arial" w:eastAsia="Times New Roman" w:hAnsi="Arial" w:cs="Arial"/>
                <w:i/>
                <w:iCs/>
                <w:spacing w:val="-2"/>
                <w:sz w:val="24"/>
                <w:szCs w:val="20"/>
                <w:lang w:val="es-MX" w:eastAsia="es-ES"/>
              </w:rPr>
              <w:t>[indicar el Nombre jurídico del miembro del Consorcio]</w:t>
            </w:r>
          </w:p>
        </w:tc>
      </w:tr>
      <w:tr w:rsidR="00B90AAE" w:rsidRPr="000B218B" w:rsidTr="003045AA">
        <w:trPr>
          <w:cantSplit/>
          <w:trHeight w:val="440"/>
        </w:trPr>
        <w:tc>
          <w:tcPr>
            <w:tcW w:w="10080" w:type="dxa"/>
          </w:tcPr>
          <w:p w:rsidR="00B90AAE" w:rsidRPr="004233AE" w:rsidRDefault="00B90AAE" w:rsidP="00B90AAE">
            <w:pPr>
              <w:widowControl w:val="0"/>
              <w:suppressAutoHyphens/>
              <w:adjustRightInd w:val="0"/>
              <w:spacing w:before="60" w:after="140" w:line="360" w:lineRule="atLeast"/>
              <w:ind w:left="342" w:hanging="342"/>
              <w:jc w:val="both"/>
              <w:textAlignment w:val="baseline"/>
              <w:rPr>
                <w:rFonts w:ascii="Arial" w:eastAsia="Times New Roman" w:hAnsi="Arial" w:cs="Arial"/>
                <w:spacing w:val="-2"/>
                <w:sz w:val="24"/>
                <w:szCs w:val="20"/>
                <w:lang w:val="es-MX" w:eastAsia="es-ES"/>
              </w:rPr>
            </w:pPr>
            <w:r w:rsidRPr="004233AE">
              <w:rPr>
                <w:rFonts w:ascii="Arial" w:eastAsia="Times New Roman" w:hAnsi="Arial" w:cs="Arial"/>
                <w:spacing w:val="-2"/>
                <w:sz w:val="24"/>
                <w:szCs w:val="20"/>
                <w:lang w:val="es-MX" w:eastAsia="es-ES"/>
              </w:rPr>
              <w:t xml:space="preserve">3. Año de constitución o incorporación del miembro del Consorcio: </w:t>
            </w:r>
            <w:r w:rsidRPr="004233AE">
              <w:rPr>
                <w:rFonts w:ascii="Arial" w:eastAsia="Times New Roman" w:hAnsi="Arial" w:cs="Arial"/>
                <w:i/>
                <w:iCs/>
                <w:spacing w:val="-2"/>
                <w:sz w:val="24"/>
                <w:szCs w:val="20"/>
                <w:lang w:val="es-MX" w:eastAsia="es-ES"/>
              </w:rPr>
              <w:t>[indicar el año de constitución o incorporación del miembro del Consorcio]</w:t>
            </w:r>
          </w:p>
        </w:tc>
      </w:tr>
      <w:tr w:rsidR="00B90AAE" w:rsidRPr="000B218B" w:rsidTr="003045AA">
        <w:trPr>
          <w:cantSplit/>
          <w:trHeight w:val="440"/>
        </w:trPr>
        <w:tc>
          <w:tcPr>
            <w:tcW w:w="10080" w:type="dxa"/>
          </w:tcPr>
          <w:p w:rsidR="00B90AAE" w:rsidRPr="004233AE" w:rsidRDefault="00B90AAE" w:rsidP="00B90AAE">
            <w:pPr>
              <w:widowControl w:val="0"/>
              <w:suppressAutoHyphens/>
              <w:adjustRightInd w:val="0"/>
              <w:spacing w:before="60" w:after="140" w:line="360" w:lineRule="atLeast"/>
              <w:ind w:left="342" w:hanging="342"/>
              <w:jc w:val="both"/>
              <w:textAlignment w:val="baseline"/>
              <w:rPr>
                <w:rFonts w:ascii="Arial" w:eastAsia="Times New Roman" w:hAnsi="Arial" w:cs="Arial"/>
                <w:spacing w:val="-2"/>
                <w:sz w:val="24"/>
                <w:szCs w:val="20"/>
                <w:lang w:val="es-MX" w:eastAsia="es-ES"/>
              </w:rPr>
            </w:pPr>
            <w:r w:rsidRPr="004233AE">
              <w:rPr>
                <w:rFonts w:ascii="Arial" w:eastAsia="Times New Roman" w:hAnsi="Arial" w:cs="Arial"/>
                <w:spacing w:val="-2"/>
                <w:sz w:val="24"/>
                <w:szCs w:val="20"/>
                <w:lang w:val="es-MX" w:eastAsia="es-ES"/>
              </w:rPr>
              <w:t xml:space="preserve">4. Domicilio del Consorcio: </w:t>
            </w:r>
            <w:r w:rsidRPr="004233AE">
              <w:rPr>
                <w:rFonts w:ascii="Arial" w:eastAsia="Times New Roman" w:hAnsi="Arial" w:cs="Arial"/>
                <w:i/>
                <w:iCs/>
                <w:spacing w:val="-2"/>
                <w:sz w:val="24"/>
                <w:szCs w:val="20"/>
                <w:lang w:val="es-MX" w:eastAsia="es-ES"/>
              </w:rPr>
              <w:t>[Domicilio del miembro del Consorcio]</w:t>
            </w:r>
          </w:p>
        </w:tc>
      </w:tr>
      <w:tr w:rsidR="00B90AAE" w:rsidRPr="000B218B" w:rsidTr="003045AA">
        <w:trPr>
          <w:cantSplit/>
          <w:trHeight w:val="440"/>
        </w:trPr>
        <w:tc>
          <w:tcPr>
            <w:tcW w:w="10080" w:type="dxa"/>
          </w:tcPr>
          <w:p w:rsidR="00B90AAE" w:rsidRPr="004233AE" w:rsidRDefault="00B90AAE" w:rsidP="00B90AAE">
            <w:pPr>
              <w:widowControl w:val="0"/>
              <w:suppressAutoHyphens/>
              <w:adjustRightInd w:val="0"/>
              <w:spacing w:before="60" w:after="140" w:line="360" w:lineRule="atLeast"/>
              <w:ind w:left="360" w:hanging="360"/>
              <w:jc w:val="both"/>
              <w:textAlignment w:val="baseline"/>
              <w:rPr>
                <w:rFonts w:ascii="Arial" w:eastAsia="Times New Roman" w:hAnsi="Arial" w:cs="Arial"/>
                <w:spacing w:val="-2"/>
                <w:sz w:val="24"/>
                <w:szCs w:val="20"/>
                <w:lang w:val="es-MX" w:eastAsia="es-ES"/>
              </w:rPr>
            </w:pPr>
            <w:r w:rsidRPr="004233AE">
              <w:rPr>
                <w:rFonts w:ascii="Arial" w:eastAsia="Times New Roman" w:hAnsi="Arial" w:cs="Arial"/>
                <w:spacing w:val="-2"/>
                <w:sz w:val="24"/>
                <w:szCs w:val="20"/>
                <w:lang w:val="es-MX" w:eastAsia="es-ES"/>
              </w:rPr>
              <w:t>5. Información sobre el Representante Autorizado del miembro del Consorcio:</w:t>
            </w:r>
          </w:p>
          <w:p w:rsidR="00B90AAE" w:rsidRPr="004233AE" w:rsidRDefault="00B90AAE" w:rsidP="00B90AAE">
            <w:pPr>
              <w:widowControl w:val="0"/>
              <w:suppressAutoHyphens/>
              <w:adjustRightInd w:val="0"/>
              <w:spacing w:before="60" w:after="140" w:line="360" w:lineRule="atLeast"/>
              <w:ind w:left="360" w:hanging="360"/>
              <w:jc w:val="both"/>
              <w:textAlignment w:val="baseline"/>
              <w:rPr>
                <w:rFonts w:ascii="Arial" w:eastAsia="Times New Roman" w:hAnsi="Arial" w:cs="Arial"/>
                <w:i/>
                <w:iCs/>
                <w:spacing w:val="-2"/>
                <w:sz w:val="24"/>
                <w:szCs w:val="20"/>
                <w:lang w:val="es-MX" w:eastAsia="es-ES"/>
              </w:rPr>
            </w:pPr>
            <w:r w:rsidRPr="004233AE">
              <w:rPr>
                <w:rFonts w:ascii="Arial" w:eastAsia="Times New Roman" w:hAnsi="Arial" w:cs="Arial"/>
                <w:spacing w:val="-2"/>
                <w:sz w:val="24"/>
                <w:szCs w:val="20"/>
                <w:lang w:val="es-MX" w:eastAsia="es-ES"/>
              </w:rPr>
              <w:tab/>
              <w:t xml:space="preserve">Nombre: </w:t>
            </w:r>
            <w:r w:rsidRPr="004233AE">
              <w:rPr>
                <w:rFonts w:ascii="Arial" w:eastAsia="Times New Roman" w:hAnsi="Arial" w:cs="Arial"/>
                <w:i/>
                <w:iCs/>
                <w:spacing w:val="-2"/>
                <w:sz w:val="24"/>
                <w:szCs w:val="20"/>
                <w:lang w:val="es-MX" w:eastAsia="es-ES"/>
              </w:rPr>
              <w:t>[indicar el nombre del representante autorizado del miembro del Consorcio ]</w:t>
            </w:r>
          </w:p>
          <w:p w:rsidR="00B90AAE" w:rsidRPr="004233AE" w:rsidRDefault="00B90AAE" w:rsidP="00B90AAE">
            <w:pPr>
              <w:widowControl w:val="0"/>
              <w:suppressAutoHyphens/>
              <w:adjustRightInd w:val="0"/>
              <w:spacing w:before="60" w:after="140" w:line="360" w:lineRule="atLeast"/>
              <w:ind w:left="360" w:hanging="360"/>
              <w:jc w:val="both"/>
              <w:textAlignment w:val="baseline"/>
              <w:rPr>
                <w:rFonts w:ascii="Arial" w:eastAsia="Times New Roman" w:hAnsi="Arial" w:cs="Arial"/>
                <w:i/>
                <w:iCs/>
                <w:spacing w:val="-2"/>
                <w:sz w:val="24"/>
                <w:szCs w:val="20"/>
                <w:lang w:val="es-MX" w:eastAsia="es-ES"/>
              </w:rPr>
            </w:pPr>
            <w:r w:rsidRPr="004233AE">
              <w:rPr>
                <w:rFonts w:ascii="Arial" w:eastAsia="Times New Roman" w:hAnsi="Arial" w:cs="Arial"/>
                <w:spacing w:val="-2"/>
                <w:sz w:val="24"/>
                <w:szCs w:val="20"/>
                <w:lang w:val="es-MX" w:eastAsia="es-ES"/>
              </w:rPr>
              <w:tab/>
              <w:t>Dirección:</w:t>
            </w:r>
            <w:r w:rsidRPr="004233AE">
              <w:rPr>
                <w:rFonts w:ascii="Arial" w:eastAsia="Times New Roman" w:hAnsi="Arial" w:cs="Arial"/>
                <w:i/>
                <w:iCs/>
                <w:spacing w:val="-2"/>
                <w:sz w:val="24"/>
                <w:szCs w:val="20"/>
                <w:lang w:val="es-MX" w:eastAsia="es-ES"/>
              </w:rPr>
              <w:t xml:space="preserve"> [indicar la dirección del representante autorizado del miembro del Consorcio]</w:t>
            </w:r>
          </w:p>
          <w:p w:rsidR="00B90AAE" w:rsidRPr="004233AE" w:rsidRDefault="00B90AAE" w:rsidP="00B90AAE">
            <w:pPr>
              <w:widowControl w:val="0"/>
              <w:suppressAutoHyphens/>
              <w:adjustRightInd w:val="0"/>
              <w:spacing w:before="60" w:after="140" w:line="360" w:lineRule="atLeast"/>
              <w:ind w:left="360" w:hanging="360"/>
              <w:jc w:val="both"/>
              <w:textAlignment w:val="baseline"/>
              <w:rPr>
                <w:rFonts w:ascii="Arial" w:eastAsia="Times New Roman" w:hAnsi="Arial" w:cs="Arial"/>
                <w:i/>
                <w:iCs/>
                <w:spacing w:val="-2"/>
                <w:sz w:val="24"/>
                <w:szCs w:val="20"/>
                <w:lang w:val="es-MX" w:eastAsia="es-ES"/>
              </w:rPr>
            </w:pPr>
            <w:r w:rsidRPr="004233AE">
              <w:rPr>
                <w:rFonts w:ascii="Arial" w:eastAsia="Times New Roman" w:hAnsi="Arial" w:cs="Arial"/>
                <w:spacing w:val="-2"/>
                <w:sz w:val="24"/>
                <w:szCs w:val="20"/>
                <w:lang w:val="es-MX" w:eastAsia="es-ES"/>
              </w:rPr>
              <w:tab/>
              <w:t>Números de teléfono y facsímile</w:t>
            </w:r>
            <w:r w:rsidRPr="004233AE">
              <w:rPr>
                <w:rFonts w:ascii="Arial" w:eastAsia="Times New Roman" w:hAnsi="Arial" w:cs="Arial"/>
                <w:i/>
                <w:iCs/>
                <w:spacing w:val="-2"/>
                <w:sz w:val="24"/>
                <w:szCs w:val="20"/>
                <w:lang w:val="es-MX" w:eastAsia="es-ES"/>
              </w:rPr>
              <w:t>:[indicar los números de teléfono y facsímile del representante autorizado del miembro del Consorcio]</w:t>
            </w:r>
          </w:p>
          <w:p w:rsidR="00B90AAE" w:rsidRPr="004233AE" w:rsidRDefault="00B90AAE" w:rsidP="00B90AAE">
            <w:pPr>
              <w:widowControl w:val="0"/>
              <w:suppressAutoHyphens/>
              <w:adjustRightInd w:val="0"/>
              <w:spacing w:before="60" w:after="140" w:line="360" w:lineRule="atLeast"/>
              <w:ind w:left="342" w:hanging="342"/>
              <w:jc w:val="both"/>
              <w:textAlignment w:val="baseline"/>
              <w:rPr>
                <w:rFonts w:ascii="Arial" w:eastAsia="Times New Roman" w:hAnsi="Arial" w:cs="Arial"/>
                <w:spacing w:val="-2"/>
                <w:sz w:val="24"/>
                <w:szCs w:val="20"/>
                <w:lang w:val="es-MX" w:eastAsia="es-ES"/>
              </w:rPr>
            </w:pPr>
            <w:r w:rsidRPr="004233AE">
              <w:rPr>
                <w:rFonts w:ascii="Arial" w:eastAsia="Times New Roman" w:hAnsi="Arial" w:cs="Arial"/>
                <w:spacing w:val="-2"/>
                <w:sz w:val="24"/>
                <w:szCs w:val="20"/>
                <w:lang w:val="es-MX" w:eastAsia="es-ES"/>
              </w:rPr>
              <w:tab/>
              <w:t xml:space="preserve">Dirección de correo electrónico: </w:t>
            </w:r>
            <w:r w:rsidRPr="004233AE">
              <w:rPr>
                <w:rFonts w:ascii="Arial" w:eastAsia="Times New Roman" w:hAnsi="Arial" w:cs="Arial"/>
                <w:i/>
                <w:iCs/>
                <w:spacing w:val="-2"/>
                <w:sz w:val="24"/>
                <w:szCs w:val="20"/>
                <w:lang w:val="es-MX" w:eastAsia="es-ES"/>
              </w:rPr>
              <w:t>[indicar la dirección de correo electrónico del representante autorizado del miembro del Consorcio]</w:t>
            </w:r>
          </w:p>
        </w:tc>
      </w:tr>
      <w:tr w:rsidR="00B90AAE" w:rsidRPr="000B218B" w:rsidTr="003045AA">
        <w:trPr>
          <w:cantSplit/>
          <w:trHeight w:val="440"/>
        </w:trPr>
        <w:tc>
          <w:tcPr>
            <w:tcW w:w="10080" w:type="dxa"/>
          </w:tcPr>
          <w:p w:rsidR="00B90AAE" w:rsidRPr="004233AE" w:rsidRDefault="00B90AAE" w:rsidP="00B90AAE">
            <w:pPr>
              <w:widowControl w:val="0"/>
              <w:suppressAutoHyphens/>
              <w:adjustRightInd w:val="0"/>
              <w:spacing w:before="60" w:after="140" w:line="360" w:lineRule="atLeast"/>
              <w:ind w:left="360" w:hanging="360"/>
              <w:jc w:val="both"/>
              <w:textAlignment w:val="baseline"/>
              <w:rPr>
                <w:rFonts w:ascii="Arial" w:eastAsia="Times New Roman" w:hAnsi="Arial" w:cs="Arial"/>
                <w:i/>
                <w:iCs/>
                <w:spacing w:val="-2"/>
                <w:sz w:val="24"/>
                <w:szCs w:val="20"/>
                <w:lang w:val="es-MX" w:eastAsia="es-ES"/>
              </w:rPr>
            </w:pPr>
            <w:r w:rsidRPr="004233AE">
              <w:rPr>
                <w:rFonts w:ascii="Arial" w:eastAsia="Times New Roman" w:hAnsi="Arial" w:cs="Arial"/>
                <w:i/>
                <w:spacing w:val="-2"/>
                <w:sz w:val="24"/>
                <w:szCs w:val="20"/>
                <w:lang w:val="es-MX" w:eastAsia="es-ES"/>
              </w:rPr>
              <w:t>6.</w:t>
            </w:r>
            <w:r w:rsidRPr="004233AE">
              <w:rPr>
                <w:rFonts w:ascii="Arial" w:eastAsia="Times New Roman" w:hAnsi="Arial" w:cs="Arial"/>
                <w:i/>
                <w:spacing w:val="-2"/>
                <w:sz w:val="24"/>
                <w:szCs w:val="20"/>
                <w:lang w:val="es-MX" w:eastAsia="es-ES"/>
              </w:rPr>
              <w:tab/>
            </w:r>
            <w:r w:rsidRPr="004233AE">
              <w:rPr>
                <w:rFonts w:ascii="Arial" w:eastAsia="Times New Roman" w:hAnsi="Arial" w:cs="Arial"/>
                <w:spacing w:val="-2"/>
                <w:sz w:val="24"/>
                <w:szCs w:val="20"/>
                <w:lang w:val="es-MX" w:eastAsia="es-ES"/>
              </w:rPr>
              <w:t xml:space="preserve">Copias adjuntas de documentos originales de: </w:t>
            </w:r>
            <w:r w:rsidRPr="004233AE">
              <w:rPr>
                <w:rFonts w:ascii="Arial" w:eastAsia="Times New Roman" w:hAnsi="Arial" w:cs="Arial"/>
                <w:iCs/>
                <w:spacing w:val="-2"/>
                <w:sz w:val="24"/>
                <w:szCs w:val="20"/>
                <w:lang w:val="es-MX" w:eastAsia="es-ES"/>
              </w:rPr>
              <w:t>[marcar la(s) casillas(s) de los documentos adjuntos]</w:t>
            </w:r>
            <w:r w:rsidRPr="004233AE">
              <w:rPr>
                <w:rFonts w:ascii="Arial" w:eastAsia="Times New Roman" w:hAnsi="Arial" w:cs="Arial"/>
                <w:spacing w:val="-2"/>
                <w:sz w:val="24"/>
                <w:szCs w:val="20"/>
                <w:lang w:val="es-MX" w:eastAsia="es-ES"/>
              </w:rPr>
              <w:t xml:space="preserve"> (Documentos legales indicados en el Anexo I).</w:t>
            </w:r>
            <w:r w:rsidRPr="004233AE">
              <w:rPr>
                <w:rFonts w:ascii="Arial" w:eastAsia="Times New Roman" w:hAnsi="Arial" w:cs="Arial"/>
                <w:i/>
                <w:spacing w:val="-2"/>
                <w:sz w:val="24"/>
                <w:szCs w:val="20"/>
                <w:lang w:val="es-MX" w:eastAsia="es-ES"/>
              </w:rPr>
              <w:t xml:space="preserve"> </w:t>
            </w:r>
          </w:p>
        </w:tc>
      </w:tr>
    </w:tbl>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bookmarkStart w:id="69" w:name="_Toc286313317"/>
      <w:bookmarkStart w:id="70" w:name="_Toc498850089"/>
      <w:bookmarkStart w:id="71" w:name="_Toc498851694"/>
      <w:bookmarkStart w:id="72" w:name="_Toc499021795"/>
      <w:bookmarkStart w:id="73" w:name="_Toc499023478"/>
      <w:bookmarkStart w:id="74" w:name="_Toc501529960"/>
      <w:bookmarkStart w:id="75" w:name="_Toc526332726"/>
      <w:bookmarkStart w:id="76" w:name="_Toc21255753"/>
      <w:r w:rsidRPr="000B218B">
        <w:rPr>
          <w:rFonts w:ascii="Arial" w:eastAsia="Times New Roman" w:hAnsi="Arial" w:cs="Arial"/>
          <w:b/>
          <w:bCs/>
          <w:sz w:val="28"/>
          <w:szCs w:val="28"/>
          <w:lang w:val="es-MX" w:eastAsia="es-ES"/>
        </w:rPr>
        <w:t xml:space="preserve">FORMULARIO Nº </w:t>
      </w:r>
      <w:bookmarkEnd w:id="69"/>
      <w:r w:rsidRPr="000B218B">
        <w:rPr>
          <w:rFonts w:ascii="Arial" w:eastAsia="Times New Roman" w:hAnsi="Arial" w:cs="Arial"/>
          <w:b/>
          <w:bCs/>
          <w:sz w:val="28"/>
          <w:szCs w:val="28"/>
          <w:lang w:val="es-MX" w:eastAsia="es-ES"/>
        </w:rPr>
        <w:t>5</w:t>
      </w:r>
      <w:r w:rsidR="002341EB">
        <w:rPr>
          <w:rFonts w:ascii="Arial" w:eastAsia="Times New Roman" w:hAnsi="Arial" w:cs="Arial"/>
          <w:b/>
          <w:bCs/>
          <w:sz w:val="28"/>
          <w:szCs w:val="28"/>
          <w:lang w:val="es-MX" w:eastAsia="es-ES"/>
        </w:rPr>
        <w:t>.A</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4</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bookmarkEnd w:id="70"/>
    <w:bookmarkEnd w:id="71"/>
    <w:bookmarkEnd w:id="72"/>
    <w:bookmarkEnd w:id="73"/>
    <w:bookmarkEnd w:id="74"/>
    <w:bookmarkEnd w:id="75"/>
    <w:bookmarkEnd w:id="76"/>
    <w:p w:rsidR="00B90AAE" w:rsidRPr="000B218B" w:rsidRDefault="00B90AAE" w:rsidP="00B90AAE">
      <w:pPr>
        <w:widowControl w:val="0"/>
        <w:adjustRightInd w:val="0"/>
        <w:spacing w:after="0" w:line="240" w:lineRule="auto"/>
        <w:jc w:val="center"/>
        <w:textAlignment w:val="baseline"/>
        <w:rPr>
          <w:rFonts w:ascii="Arial" w:eastAsia="Times New Roman" w:hAnsi="Arial" w:cs="Arial"/>
          <w:sz w:val="23"/>
          <w:szCs w:val="20"/>
          <w:lang w:val="es-ES_tradnl" w:eastAsia="es-ES"/>
        </w:rPr>
      </w:pPr>
    </w:p>
    <w:p w:rsidR="00BF18B1" w:rsidRPr="000B218B" w:rsidRDefault="00BF18B1" w:rsidP="00BF18B1">
      <w:pPr>
        <w:keepNext/>
        <w:keepLines/>
        <w:widowControl w:val="0"/>
        <w:adjustRightInd w:val="0"/>
        <w:spacing w:before="200" w:line="360" w:lineRule="atLeast"/>
        <w:jc w:val="center"/>
        <w:textAlignment w:val="baseline"/>
        <w:outlineLvl w:val="1"/>
        <w:rPr>
          <w:rFonts w:ascii="Arial" w:hAnsi="Arial" w:cs="Arial"/>
          <w:b/>
          <w:bCs/>
          <w:sz w:val="28"/>
          <w:szCs w:val="26"/>
        </w:rPr>
      </w:pPr>
      <w:r w:rsidRPr="000B218B">
        <w:rPr>
          <w:rFonts w:ascii="Arial" w:hAnsi="Arial" w:cs="Arial"/>
          <w:b/>
          <w:bCs/>
          <w:sz w:val="28"/>
          <w:szCs w:val="26"/>
        </w:rPr>
        <w:t>Situación Financiera</w:t>
      </w:r>
      <w:r w:rsidRPr="00817AB5">
        <w:rPr>
          <w:rFonts w:ascii="Arial" w:hAnsi="Arial" w:cs="Arial"/>
          <w:b/>
          <w:bCs/>
          <w:sz w:val="28"/>
          <w:szCs w:val="26"/>
        </w:rPr>
        <w:fldChar w:fldCharType="begin"/>
      </w:r>
      <w:r w:rsidRPr="000B218B">
        <w:rPr>
          <w:rFonts w:ascii="Arial" w:hAnsi="Arial" w:cs="Arial"/>
          <w:b/>
          <w:bCs/>
          <w:sz w:val="26"/>
          <w:szCs w:val="26"/>
        </w:rPr>
        <w:instrText xml:space="preserve"> XE "</w:instrText>
      </w:r>
      <w:r w:rsidRPr="000B218B">
        <w:rPr>
          <w:rFonts w:ascii="Arial" w:hAnsi="Arial" w:cs="Arial"/>
          <w:b/>
          <w:bCs/>
          <w:sz w:val="28"/>
          <w:szCs w:val="26"/>
        </w:rPr>
        <w:instrText>Situación Financiera</w:instrText>
      </w:r>
      <w:r w:rsidRPr="000B218B">
        <w:rPr>
          <w:rFonts w:ascii="Arial" w:hAnsi="Arial" w:cs="Arial"/>
          <w:b/>
          <w:bCs/>
          <w:sz w:val="26"/>
          <w:szCs w:val="26"/>
        </w:rPr>
        <w:instrText xml:space="preserve">" </w:instrText>
      </w:r>
      <w:r w:rsidRPr="00817AB5">
        <w:rPr>
          <w:rFonts w:ascii="Arial" w:hAnsi="Arial" w:cs="Arial"/>
          <w:b/>
          <w:bCs/>
          <w:sz w:val="28"/>
          <w:szCs w:val="26"/>
        </w:rPr>
        <w:fldChar w:fldCharType="end"/>
      </w:r>
    </w:p>
    <w:p w:rsidR="00BF18B1" w:rsidRPr="000B218B" w:rsidRDefault="00BF18B1" w:rsidP="00BF18B1">
      <w:pPr>
        <w:widowControl w:val="0"/>
        <w:adjustRightInd w:val="0"/>
        <w:jc w:val="center"/>
        <w:textAlignment w:val="baseline"/>
        <w:rPr>
          <w:rFonts w:ascii="Arial" w:hAnsi="Arial" w:cs="Arial"/>
          <w:sz w:val="23"/>
          <w:lang w:val="es-ES_tradnl"/>
        </w:rPr>
      </w:pPr>
    </w:p>
    <w:p w:rsidR="00BF18B1" w:rsidRPr="000B218B" w:rsidRDefault="00BF18B1" w:rsidP="00BF18B1">
      <w:pPr>
        <w:widowControl w:val="0"/>
        <w:adjustRightInd w:val="0"/>
        <w:jc w:val="center"/>
        <w:textAlignment w:val="baseline"/>
        <w:rPr>
          <w:rFonts w:ascii="Arial" w:hAnsi="Arial" w:cs="Arial"/>
          <w:sz w:val="23"/>
          <w:lang w:val="es-ES_tradnl"/>
        </w:rPr>
      </w:pPr>
    </w:p>
    <w:p w:rsidR="00BF18B1" w:rsidRPr="000B218B" w:rsidRDefault="00BF18B1" w:rsidP="00BF18B1">
      <w:pPr>
        <w:widowControl w:val="0"/>
        <w:adjustRightInd w:val="0"/>
        <w:spacing w:line="360" w:lineRule="atLeast"/>
        <w:jc w:val="both"/>
        <w:textAlignment w:val="baseline"/>
        <w:rPr>
          <w:rFonts w:ascii="Arial" w:hAnsi="Arial" w:cs="Arial"/>
          <w:sz w:val="23"/>
          <w:lang w:val="es-ES_tradnl"/>
        </w:rPr>
      </w:pPr>
      <w:r w:rsidRPr="000B218B">
        <w:rPr>
          <w:rFonts w:ascii="Arial" w:hAnsi="Arial" w:cs="Arial"/>
          <w:sz w:val="23"/>
          <w:lang w:val="es-ES_tradnl"/>
        </w:rPr>
        <w:t>Nombre legal del Oferente: ____________________     Fecha: ______________</w:t>
      </w:r>
    </w:p>
    <w:p w:rsidR="00BF18B1" w:rsidRPr="000B218B" w:rsidRDefault="00BF18B1" w:rsidP="00BF18B1">
      <w:pPr>
        <w:widowControl w:val="0"/>
        <w:adjustRightInd w:val="0"/>
        <w:spacing w:line="360" w:lineRule="atLeast"/>
        <w:jc w:val="both"/>
        <w:textAlignment w:val="baseline"/>
        <w:rPr>
          <w:rFonts w:ascii="Arial" w:hAnsi="Arial" w:cs="Arial"/>
          <w:sz w:val="23"/>
          <w:lang w:val="es-ES_tradnl"/>
        </w:rPr>
      </w:pPr>
      <w:r w:rsidRPr="000B218B">
        <w:rPr>
          <w:rFonts w:ascii="Arial" w:hAnsi="Arial" w:cs="Arial"/>
          <w:sz w:val="23"/>
          <w:lang w:val="es-ES_tradnl"/>
        </w:rPr>
        <w:t>Nombre legal del integrante del Consorcio: ______________</w:t>
      </w:r>
      <w:r w:rsidRPr="000B218B">
        <w:rPr>
          <w:rFonts w:ascii="Arial" w:hAnsi="Arial" w:cs="Arial"/>
          <w:sz w:val="23"/>
          <w:lang w:val="es-ES_tradnl"/>
        </w:rPr>
        <w:tab/>
        <w:t xml:space="preserve">   </w:t>
      </w:r>
    </w:p>
    <w:p w:rsidR="00BF18B1" w:rsidRPr="000B218B" w:rsidRDefault="00BF18B1" w:rsidP="00BF18B1">
      <w:pPr>
        <w:widowControl w:val="0"/>
        <w:adjustRightInd w:val="0"/>
        <w:spacing w:line="360" w:lineRule="atLeast"/>
        <w:jc w:val="both"/>
        <w:textAlignment w:val="baseline"/>
        <w:rPr>
          <w:rFonts w:ascii="Arial" w:hAnsi="Arial" w:cs="Arial"/>
          <w:sz w:val="23"/>
          <w:lang w:val="es-ES_tradnl"/>
        </w:rPr>
      </w:pPr>
      <w:r>
        <w:rPr>
          <w:rFonts w:ascii="Arial" w:hAnsi="Arial" w:cs="Arial"/>
          <w:sz w:val="23"/>
          <w:lang w:val="es-ES_tradnl"/>
        </w:rPr>
        <w:t>ID SBE</w:t>
      </w:r>
      <w:r w:rsidRPr="000B218B">
        <w:rPr>
          <w:rFonts w:ascii="Arial" w:hAnsi="Arial" w:cs="Arial"/>
          <w:sz w:val="23"/>
          <w:lang w:val="es-ES_tradnl"/>
        </w:rPr>
        <w:t xml:space="preserve"> No</w:t>
      </w:r>
      <w:r>
        <w:rPr>
          <w:rFonts w:ascii="Arial" w:hAnsi="Arial" w:cs="Arial"/>
          <w:sz w:val="23"/>
          <w:lang w:val="es-ES_tradnl"/>
        </w:rPr>
        <w:t>:315.021</w:t>
      </w:r>
    </w:p>
    <w:p w:rsidR="00BF18B1" w:rsidRPr="000B218B" w:rsidRDefault="00BF18B1" w:rsidP="00BF18B1">
      <w:pPr>
        <w:widowControl w:val="0"/>
        <w:adjustRightInd w:val="0"/>
        <w:spacing w:line="360" w:lineRule="atLeast"/>
        <w:jc w:val="both"/>
        <w:textAlignment w:val="baseline"/>
        <w:rPr>
          <w:rFonts w:ascii="Arial" w:hAnsi="Arial" w:cs="Arial"/>
          <w:sz w:val="23"/>
          <w:lang w:val="es-ES_tradnl"/>
        </w:rPr>
      </w:pPr>
      <w:r w:rsidRPr="000B218B">
        <w:rPr>
          <w:rFonts w:ascii="Arial" w:hAnsi="Arial" w:cs="Arial"/>
          <w:sz w:val="23"/>
          <w:lang w:val="es-ES_tradnl"/>
        </w:rPr>
        <w:t>A completar por el Oferente y, en el caso de un Consorcio, por cada uno de los miembros integrantes.</w:t>
      </w:r>
    </w:p>
    <w:p w:rsidR="00BF18B1" w:rsidRDefault="00BF18B1" w:rsidP="00BF18B1">
      <w:pPr>
        <w:widowControl w:val="0"/>
        <w:tabs>
          <w:tab w:val="left" w:pos="142"/>
          <w:tab w:val="left" w:pos="284"/>
        </w:tabs>
        <w:adjustRightInd w:val="0"/>
        <w:jc w:val="both"/>
        <w:textAlignment w:val="baseline"/>
        <w:rPr>
          <w:b/>
          <w:lang w:val="es-ES"/>
        </w:rPr>
      </w:pPr>
    </w:p>
    <w:tbl>
      <w:tblPr>
        <w:tblW w:w="10863" w:type="dxa"/>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98"/>
        <w:gridCol w:w="844"/>
        <w:gridCol w:w="983"/>
        <w:gridCol w:w="983"/>
        <w:gridCol w:w="1124"/>
        <w:gridCol w:w="1329"/>
        <w:gridCol w:w="3402"/>
      </w:tblGrid>
      <w:tr w:rsidR="00BF18B1" w:rsidRPr="00022071" w:rsidTr="00E03C2A">
        <w:trPr>
          <w:trHeight w:hRule="exact" w:val="282"/>
        </w:trPr>
        <w:tc>
          <w:tcPr>
            <w:tcW w:w="2198" w:type="dxa"/>
            <w:vMerge w:val="restart"/>
            <w:shd w:val="clear" w:color="auto" w:fill="auto"/>
            <w:vAlign w:val="center"/>
          </w:tcPr>
          <w:p w:rsidR="00BF18B1" w:rsidRPr="00022071" w:rsidRDefault="00BF18B1" w:rsidP="00E03C2A">
            <w:pPr>
              <w:pStyle w:val="TableParagraph"/>
              <w:spacing w:before="32" w:line="312" w:lineRule="auto"/>
              <w:ind w:left="830" w:right="528" w:hanging="291"/>
              <w:rPr>
                <w:rFonts w:ascii="Times New Roman" w:hAnsi="Times New Roman" w:cs="Times New Roman"/>
                <w:b/>
                <w:sz w:val="18"/>
                <w:szCs w:val="18"/>
                <w:lang w:val="es-ES"/>
              </w:rPr>
            </w:pPr>
          </w:p>
          <w:p w:rsidR="00BF18B1" w:rsidRPr="00022071" w:rsidRDefault="00BF18B1" w:rsidP="00E03C2A">
            <w:pPr>
              <w:pStyle w:val="TableParagraph"/>
              <w:spacing w:before="32" w:line="312" w:lineRule="auto"/>
              <w:ind w:left="830" w:right="528" w:hanging="291"/>
              <w:rPr>
                <w:rFonts w:ascii="Times New Roman" w:hAnsi="Times New Roman" w:cs="Times New Roman"/>
                <w:b/>
                <w:sz w:val="18"/>
                <w:szCs w:val="18"/>
                <w:lang w:val="es-ES"/>
              </w:rPr>
            </w:pPr>
            <w:r w:rsidRPr="00022071">
              <w:rPr>
                <w:rFonts w:ascii="Times New Roman" w:hAnsi="Times New Roman" w:cs="Times New Roman"/>
                <w:b/>
                <w:sz w:val="18"/>
                <w:szCs w:val="18"/>
                <w:lang w:val="es-ES"/>
              </w:rPr>
              <w:t xml:space="preserve">Información Financiera </w:t>
            </w:r>
          </w:p>
        </w:tc>
        <w:tc>
          <w:tcPr>
            <w:tcW w:w="8665" w:type="dxa"/>
            <w:gridSpan w:val="6"/>
            <w:shd w:val="clear" w:color="auto" w:fill="auto"/>
          </w:tcPr>
          <w:p w:rsidR="00BF18B1" w:rsidRPr="00022071" w:rsidRDefault="00BF18B1" w:rsidP="00E03C2A">
            <w:pPr>
              <w:pStyle w:val="TableParagraph"/>
              <w:spacing w:before="32" w:line="312" w:lineRule="auto"/>
              <w:ind w:left="1336" w:right="390" w:hanging="941"/>
              <w:rPr>
                <w:rFonts w:ascii="Times New Roman" w:hAnsi="Times New Roman" w:cs="Times New Roman"/>
                <w:b/>
                <w:sz w:val="18"/>
                <w:szCs w:val="18"/>
                <w:lang w:val="es-ES"/>
              </w:rPr>
            </w:pPr>
            <w:r w:rsidRPr="00022071">
              <w:rPr>
                <w:rFonts w:ascii="Times New Roman" w:hAnsi="Times New Roman" w:cs="Times New Roman"/>
                <w:b/>
                <w:sz w:val="18"/>
                <w:szCs w:val="18"/>
                <w:lang w:val="es-ES"/>
              </w:rPr>
              <w:t>Información histórica correspondiente a los últimos 3 (tres) años (En Guaraníes)</w:t>
            </w:r>
          </w:p>
          <w:p w:rsidR="00BF18B1" w:rsidRPr="00022071" w:rsidRDefault="00BF18B1" w:rsidP="00E03C2A">
            <w:pPr>
              <w:pStyle w:val="TableParagraph"/>
              <w:spacing w:before="32" w:line="312" w:lineRule="auto"/>
              <w:ind w:left="1336" w:right="390" w:hanging="941"/>
              <w:rPr>
                <w:rFonts w:ascii="Times New Roman" w:hAnsi="Times New Roman" w:cs="Times New Roman"/>
                <w:b/>
                <w:sz w:val="18"/>
                <w:szCs w:val="18"/>
                <w:lang w:val="es-ES"/>
              </w:rPr>
            </w:pPr>
          </w:p>
        </w:tc>
      </w:tr>
      <w:tr w:rsidR="00BF18B1" w:rsidRPr="00022071" w:rsidTr="00E03C2A">
        <w:trPr>
          <w:trHeight w:val="329"/>
        </w:trPr>
        <w:tc>
          <w:tcPr>
            <w:tcW w:w="2198" w:type="dxa"/>
            <w:vMerge/>
            <w:shd w:val="clear" w:color="auto" w:fill="auto"/>
          </w:tcPr>
          <w:p w:rsidR="00BF18B1" w:rsidRPr="00022071" w:rsidRDefault="00BF18B1" w:rsidP="00E03C2A">
            <w:pPr>
              <w:pStyle w:val="TableParagraph"/>
              <w:spacing w:before="33"/>
              <w:ind w:left="1339" w:right="528"/>
              <w:rPr>
                <w:rFonts w:ascii="Times New Roman" w:hAnsi="Times New Roman" w:cs="Times New Roman"/>
                <w:sz w:val="18"/>
                <w:szCs w:val="18"/>
                <w:lang w:val="es-PY"/>
              </w:rPr>
            </w:pPr>
          </w:p>
        </w:tc>
        <w:tc>
          <w:tcPr>
            <w:tcW w:w="844" w:type="dxa"/>
            <w:shd w:val="clear" w:color="auto" w:fill="auto"/>
            <w:vAlign w:val="center"/>
          </w:tcPr>
          <w:p w:rsidR="00BF18B1" w:rsidRPr="00022071" w:rsidRDefault="00BF18B1" w:rsidP="00E03C2A">
            <w:pPr>
              <w:pStyle w:val="TableParagraph"/>
              <w:spacing w:before="56" w:line="259" w:lineRule="auto"/>
              <w:ind w:left="167" w:right="149" w:firstLine="28"/>
              <w:rPr>
                <w:rFonts w:ascii="Times New Roman" w:hAnsi="Times New Roman" w:cs="Times New Roman"/>
                <w:sz w:val="18"/>
                <w:szCs w:val="18"/>
              </w:rPr>
            </w:pPr>
            <w:r>
              <w:rPr>
                <w:rFonts w:ascii="Times New Roman" w:hAnsi="Times New Roman" w:cs="Times New Roman"/>
                <w:sz w:val="18"/>
                <w:szCs w:val="18"/>
              </w:rPr>
              <w:t>Año 2014</w:t>
            </w:r>
            <w:r w:rsidRPr="00022071">
              <w:rPr>
                <w:rFonts w:ascii="Times New Roman" w:hAnsi="Times New Roman" w:cs="Times New Roman"/>
                <w:sz w:val="18"/>
                <w:szCs w:val="18"/>
              </w:rPr>
              <w:t xml:space="preserve"> </w:t>
            </w:r>
          </w:p>
        </w:tc>
        <w:tc>
          <w:tcPr>
            <w:tcW w:w="983" w:type="dxa"/>
            <w:shd w:val="clear" w:color="auto" w:fill="auto"/>
            <w:vAlign w:val="center"/>
          </w:tcPr>
          <w:p w:rsidR="00BF18B1" w:rsidRPr="00022071" w:rsidRDefault="00BF18B1" w:rsidP="00E03C2A">
            <w:pPr>
              <w:pStyle w:val="TableParagraph"/>
              <w:spacing w:before="56" w:line="259" w:lineRule="auto"/>
              <w:ind w:left="148" w:right="96" w:firstLine="28"/>
              <w:rPr>
                <w:rFonts w:ascii="Times New Roman" w:hAnsi="Times New Roman" w:cs="Times New Roman"/>
                <w:sz w:val="18"/>
                <w:szCs w:val="18"/>
              </w:rPr>
            </w:pPr>
            <w:r w:rsidRPr="00022071">
              <w:rPr>
                <w:rFonts w:ascii="Times New Roman" w:hAnsi="Times New Roman" w:cs="Times New Roman"/>
                <w:sz w:val="18"/>
                <w:szCs w:val="18"/>
              </w:rPr>
              <w:t>Año 201</w:t>
            </w:r>
            <w:r>
              <w:rPr>
                <w:rFonts w:ascii="Times New Roman" w:hAnsi="Times New Roman" w:cs="Times New Roman"/>
                <w:sz w:val="18"/>
                <w:szCs w:val="18"/>
              </w:rPr>
              <w:t>5</w:t>
            </w:r>
            <w:r w:rsidRPr="00022071">
              <w:rPr>
                <w:rFonts w:ascii="Times New Roman" w:hAnsi="Times New Roman" w:cs="Times New Roman"/>
                <w:sz w:val="18"/>
                <w:szCs w:val="18"/>
              </w:rPr>
              <w:t xml:space="preserve"> </w:t>
            </w:r>
          </w:p>
        </w:tc>
        <w:tc>
          <w:tcPr>
            <w:tcW w:w="983" w:type="dxa"/>
            <w:shd w:val="clear" w:color="auto" w:fill="auto"/>
            <w:vAlign w:val="center"/>
          </w:tcPr>
          <w:p w:rsidR="00BF18B1" w:rsidRPr="00022071" w:rsidRDefault="00BF18B1" w:rsidP="00E03C2A">
            <w:pPr>
              <w:pStyle w:val="TableParagraph"/>
              <w:spacing w:before="56" w:line="259" w:lineRule="auto"/>
              <w:ind w:left="240" w:right="222" w:firstLine="28"/>
              <w:rPr>
                <w:rFonts w:ascii="Times New Roman" w:hAnsi="Times New Roman" w:cs="Times New Roman"/>
                <w:sz w:val="18"/>
                <w:szCs w:val="18"/>
              </w:rPr>
            </w:pPr>
            <w:r w:rsidRPr="00022071">
              <w:rPr>
                <w:rFonts w:ascii="Times New Roman" w:hAnsi="Times New Roman" w:cs="Times New Roman"/>
                <w:sz w:val="18"/>
                <w:szCs w:val="18"/>
              </w:rPr>
              <w:t>Año 201</w:t>
            </w:r>
            <w:r>
              <w:rPr>
                <w:rFonts w:ascii="Times New Roman" w:hAnsi="Times New Roman" w:cs="Times New Roman"/>
                <w:sz w:val="18"/>
                <w:szCs w:val="18"/>
              </w:rPr>
              <w:t>6</w:t>
            </w:r>
            <w:r w:rsidRPr="00022071">
              <w:rPr>
                <w:rFonts w:ascii="Times New Roman" w:hAnsi="Times New Roman" w:cs="Times New Roman"/>
                <w:sz w:val="18"/>
                <w:szCs w:val="18"/>
              </w:rPr>
              <w:t xml:space="preserve"> </w:t>
            </w:r>
          </w:p>
        </w:tc>
        <w:tc>
          <w:tcPr>
            <w:tcW w:w="1124" w:type="dxa"/>
            <w:shd w:val="clear" w:color="auto" w:fill="auto"/>
            <w:vAlign w:val="center"/>
          </w:tcPr>
          <w:p w:rsidR="00BF18B1" w:rsidRPr="00022071" w:rsidRDefault="00BF18B1" w:rsidP="00E03C2A">
            <w:pPr>
              <w:pStyle w:val="TableParagraph"/>
              <w:spacing w:before="118"/>
              <w:ind w:left="108"/>
              <w:rPr>
                <w:rFonts w:ascii="Times New Roman" w:hAnsi="Times New Roman" w:cs="Times New Roman"/>
                <w:sz w:val="18"/>
                <w:szCs w:val="18"/>
              </w:rPr>
            </w:pPr>
            <w:r w:rsidRPr="00022071">
              <w:rPr>
                <w:rFonts w:ascii="Times New Roman" w:hAnsi="Times New Roman" w:cs="Times New Roman"/>
                <w:sz w:val="18"/>
                <w:szCs w:val="18"/>
              </w:rPr>
              <w:t>PROMEDIO</w:t>
            </w:r>
          </w:p>
        </w:tc>
        <w:tc>
          <w:tcPr>
            <w:tcW w:w="1329" w:type="dxa"/>
            <w:shd w:val="clear" w:color="auto" w:fill="auto"/>
            <w:vAlign w:val="center"/>
          </w:tcPr>
          <w:p w:rsidR="00BF18B1" w:rsidRPr="00022071" w:rsidRDefault="00BF18B1" w:rsidP="00E03C2A">
            <w:pPr>
              <w:pStyle w:val="TableParagraph"/>
              <w:spacing w:before="118"/>
              <w:ind w:left="103"/>
              <w:rPr>
                <w:rFonts w:ascii="Times New Roman" w:hAnsi="Times New Roman" w:cs="Times New Roman"/>
                <w:sz w:val="18"/>
                <w:szCs w:val="18"/>
              </w:rPr>
            </w:pPr>
            <w:r w:rsidRPr="00022071">
              <w:rPr>
                <w:rFonts w:ascii="Times New Roman" w:hAnsi="Times New Roman" w:cs="Times New Roman"/>
                <w:sz w:val="18"/>
                <w:szCs w:val="18"/>
              </w:rPr>
              <w:t>COEFICIENTE</w:t>
            </w:r>
          </w:p>
        </w:tc>
        <w:tc>
          <w:tcPr>
            <w:tcW w:w="3402" w:type="dxa"/>
            <w:shd w:val="clear" w:color="auto" w:fill="auto"/>
            <w:vAlign w:val="center"/>
          </w:tcPr>
          <w:p w:rsidR="00BF18B1" w:rsidRPr="00022071" w:rsidRDefault="00BF18B1" w:rsidP="00E03C2A">
            <w:pPr>
              <w:pStyle w:val="TableParagraph"/>
              <w:jc w:val="center"/>
              <w:rPr>
                <w:rFonts w:ascii="Times New Roman" w:hAnsi="Times New Roman" w:cs="Times New Roman"/>
                <w:sz w:val="18"/>
                <w:szCs w:val="18"/>
              </w:rPr>
            </w:pPr>
            <w:r w:rsidRPr="00022071">
              <w:rPr>
                <w:rFonts w:ascii="Times New Roman" w:hAnsi="Times New Roman" w:cs="Times New Roman"/>
                <w:sz w:val="18"/>
                <w:szCs w:val="18"/>
              </w:rPr>
              <w:t>FORMULAS</w:t>
            </w:r>
          </w:p>
        </w:tc>
      </w:tr>
      <w:tr w:rsidR="00BF18B1" w:rsidRPr="00022071" w:rsidTr="00E03C2A">
        <w:trPr>
          <w:trHeight w:hRule="exact" w:val="408"/>
        </w:trPr>
        <w:tc>
          <w:tcPr>
            <w:tcW w:w="10863" w:type="dxa"/>
            <w:gridSpan w:val="7"/>
            <w:shd w:val="clear" w:color="auto" w:fill="auto"/>
          </w:tcPr>
          <w:p w:rsidR="00BF18B1" w:rsidRPr="00022071" w:rsidRDefault="00BF18B1" w:rsidP="00E03C2A">
            <w:pPr>
              <w:pStyle w:val="TableParagraph"/>
              <w:spacing w:before="32"/>
              <w:ind w:left="3441" w:right="3441"/>
              <w:jc w:val="center"/>
              <w:rPr>
                <w:rFonts w:ascii="Times New Roman" w:hAnsi="Times New Roman" w:cs="Times New Roman"/>
                <w:b/>
                <w:sz w:val="18"/>
                <w:szCs w:val="18"/>
              </w:rPr>
            </w:pPr>
            <w:r w:rsidRPr="00022071">
              <w:rPr>
                <w:rFonts w:ascii="Times New Roman" w:hAnsi="Times New Roman" w:cs="Times New Roman"/>
                <w:b/>
                <w:sz w:val="18"/>
                <w:szCs w:val="18"/>
                <w:lang w:val="es-PY"/>
              </w:rPr>
              <w:t>Información</w:t>
            </w:r>
            <w:r w:rsidRPr="00022071">
              <w:rPr>
                <w:rFonts w:ascii="Times New Roman" w:hAnsi="Times New Roman" w:cs="Times New Roman"/>
                <w:b/>
                <w:sz w:val="18"/>
                <w:szCs w:val="18"/>
              </w:rPr>
              <w:t xml:space="preserve"> del Balance</w:t>
            </w:r>
          </w:p>
        </w:tc>
      </w:tr>
      <w:tr w:rsidR="00BF18B1" w:rsidRPr="00022071" w:rsidTr="00E03C2A">
        <w:trPr>
          <w:trHeight w:hRule="exact" w:val="587"/>
        </w:trPr>
        <w:tc>
          <w:tcPr>
            <w:tcW w:w="2198" w:type="dxa"/>
            <w:tcBorders>
              <w:right w:val="single" w:sz="6" w:space="0" w:color="000000"/>
            </w:tcBorders>
            <w:shd w:val="clear" w:color="auto" w:fill="auto"/>
          </w:tcPr>
          <w:p w:rsidR="00BF18B1" w:rsidRPr="00022071" w:rsidRDefault="00BF18B1" w:rsidP="00E03C2A">
            <w:pPr>
              <w:pStyle w:val="TableParagraph"/>
              <w:spacing w:before="37"/>
              <w:ind w:left="103"/>
              <w:rPr>
                <w:rFonts w:ascii="Times New Roman" w:hAnsi="Times New Roman" w:cs="Times New Roman"/>
                <w:sz w:val="18"/>
                <w:szCs w:val="18"/>
              </w:rPr>
            </w:pPr>
            <w:r w:rsidRPr="00022071">
              <w:rPr>
                <w:rFonts w:ascii="Times New Roman" w:hAnsi="Times New Roman" w:cs="Times New Roman"/>
                <w:sz w:val="18"/>
                <w:szCs w:val="18"/>
              </w:rPr>
              <w:t>1. Activo Corriente (AC)</w:t>
            </w:r>
          </w:p>
        </w:tc>
        <w:tc>
          <w:tcPr>
            <w:tcW w:w="844" w:type="dxa"/>
            <w:tcBorders>
              <w:left w:val="single" w:sz="6" w:space="0" w:color="000000"/>
              <w:righ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983" w:type="dxa"/>
            <w:tcBorders>
              <w:left w:val="single" w:sz="6" w:space="0" w:color="000000"/>
              <w:righ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983" w:type="dxa"/>
            <w:tcBorders>
              <w:left w:val="single" w:sz="6" w:space="0" w:color="000000"/>
              <w:righ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1124" w:type="dxa"/>
            <w:tcBorders>
              <w:left w:val="single" w:sz="6" w:space="0" w:color="000000"/>
              <w:righ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1329" w:type="dxa"/>
            <w:vMerge w:val="restart"/>
            <w:tcBorders>
              <w:lef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3402" w:type="dxa"/>
            <w:vMerge w:val="restart"/>
            <w:tcBorders>
              <w:left w:val="single" w:sz="6" w:space="0" w:color="000000"/>
            </w:tcBorders>
            <w:shd w:val="clear" w:color="auto" w:fill="auto"/>
          </w:tcPr>
          <w:p w:rsidR="00BF18B1" w:rsidRPr="00022071" w:rsidRDefault="00BF18B1" w:rsidP="00E03C2A">
            <w:pPr>
              <w:widowControl w:val="0"/>
              <w:jc w:val="both"/>
              <w:rPr>
                <w:rFonts w:eastAsia="Calibri"/>
                <w:sz w:val="17"/>
                <w:szCs w:val="17"/>
              </w:rPr>
            </w:pPr>
            <w:r w:rsidRPr="008E1211">
              <w:rPr>
                <w:rFonts w:eastAsia="Calibri"/>
                <w:sz w:val="17"/>
                <w:szCs w:val="17"/>
              </w:rPr>
              <w:t xml:space="preserve">Activo corriente / Pasivo Corriente debe ser igual o mayor a 1,20 (igual o mayor que uno con veinte), en promedio.  Esta información será extraída del Balance General correspondiente a los ejercicios fiscales cerrados. (años 2014, 2015, 2016)  </w:t>
            </w:r>
          </w:p>
        </w:tc>
      </w:tr>
      <w:tr w:rsidR="00BF18B1" w:rsidRPr="00022071" w:rsidTr="00E03C2A">
        <w:trPr>
          <w:trHeight w:hRule="exact" w:val="603"/>
        </w:trPr>
        <w:tc>
          <w:tcPr>
            <w:tcW w:w="2198" w:type="dxa"/>
            <w:tcBorders>
              <w:right w:val="single" w:sz="6" w:space="0" w:color="000000"/>
            </w:tcBorders>
            <w:shd w:val="clear" w:color="auto" w:fill="auto"/>
          </w:tcPr>
          <w:p w:rsidR="00BF18B1" w:rsidRPr="00022071" w:rsidRDefault="00BF18B1" w:rsidP="00E03C2A">
            <w:pPr>
              <w:pStyle w:val="TableParagraph"/>
              <w:spacing w:before="37"/>
              <w:ind w:left="103"/>
              <w:rPr>
                <w:rFonts w:ascii="Times New Roman" w:hAnsi="Times New Roman" w:cs="Times New Roman"/>
                <w:sz w:val="18"/>
                <w:szCs w:val="18"/>
              </w:rPr>
            </w:pPr>
            <w:r w:rsidRPr="00022071">
              <w:rPr>
                <w:rFonts w:ascii="Times New Roman" w:hAnsi="Times New Roman" w:cs="Times New Roman"/>
                <w:sz w:val="18"/>
                <w:szCs w:val="18"/>
              </w:rPr>
              <w:t>2. Pasivo Corriente (PC)</w:t>
            </w:r>
          </w:p>
        </w:tc>
        <w:tc>
          <w:tcPr>
            <w:tcW w:w="844" w:type="dxa"/>
            <w:tcBorders>
              <w:left w:val="single" w:sz="6" w:space="0" w:color="000000"/>
              <w:righ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983" w:type="dxa"/>
            <w:tcBorders>
              <w:left w:val="single" w:sz="6" w:space="0" w:color="000000"/>
              <w:righ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983" w:type="dxa"/>
            <w:tcBorders>
              <w:left w:val="single" w:sz="6" w:space="0" w:color="000000"/>
              <w:righ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1124" w:type="dxa"/>
            <w:tcBorders>
              <w:left w:val="single" w:sz="6" w:space="0" w:color="000000"/>
              <w:righ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1329" w:type="dxa"/>
            <w:vMerge/>
            <w:tcBorders>
              <w:left w:val="single" w:sz="6" w:space="0" w:color="000000"/>
            </w:tcBorders>
            <w:shd w:val="clear" w:color="auto" w:fill="auto"/>
          </w:tcPr>
          <w:p w:rsidR="00BF18B1" w:rsidRPr="00022071" w:rsidRDefault="00BF18B1" w:rsidP="00E03C2A">
            <w:pPr>
              <w:widowControl w:val="0"/>
              <w:rPr>
                <w:rFonts w:eastAsia="Calibri"/>
                <w:sz w:val="18"/>
                <w:szCs w:val="18"/>
                <w:lang w:val="en-US"/>
              </w:rPr>
            </w:pPr>
          </w:p>
        </w:tc>
        <w:tc>
          <w:tcPr>
            <w:tcW w:w="3402" w:type="dxa"/>
            <w:vMerge/>
            <w:tcBorders>
              <w:left w:val="single" w:sz="6" w:space="0" w:color="000000"/>
            </w:tcBorders>
            <w:shd w:val="clear" w:color="auto" w:fill="auto"/>
          </w:tcPr>
          <w:p w:rsidR="00BF18B1" w:rsidRPr="00022071" w:rsidRDefault="00BF18B1" w:rsidP="00E03C2A">
            <w:pPr>
              <w:widowControl w:val="0"/>
              <w:rPr>
                <w:rFonts w:eastAsia="Calibri"/>
                <w:sz w:val="18"/>
                <w:szCs w:val="18"/>
                <w:lang w:val="en-US"/>
              </w:rPr>
            </w:pPr>
          </w:p>
        </w:tc>
      </w:tr>
      <w:tr w:rsidR="00BF18B1" w:rsidRPr="00022071" w:rsidTr="00E03C2A">
        <w:trPr>
          <w:trHeight w:hRule="exact" w:val="587"/>
        </w:trPr>
        <w:tc>
          <w:tcPr>
            <w:tcW w:w="2198" w:type="dxa"/>
            <w:shd w:val="clear" w:color="auto" w:fill="auto"/>
          </w:tcPr>
          <w:p w:rsidR="00BF18B1" w:rsidRPr="00022071" w:rsidRDefault="00BF18B1" w:rsidP="00E03C2A">
            <w:pPr>
              <w:pStyle w:val="TableParagraph"/>
              <w:spacing w:before="40"/>
              <w:ind w:left="103" w:right="528"/>
              <w:rPr>
                <w:rFonts w:ascii="Times New Roman" w:hAnsi="Times New Roman" w:cs="Times New Roman"/>
                <w:sz w:val="18"/>
                <w:szCs w:val="18"/>
                <w:lang w:val="es-PY"/>
              </w:rPr>
            </w:pPr>
            <w:r w:rsidRPr="00022071">
              <w:rPr>
                <w:rFonts w:ascii="Times New Roman" w:hAnsi="Times New Roman" w:cs="Times New Roman"/>
                <w:sz w:val="18"/>
                <w:szCs w:val="18"/>
                <w:lang w:val="es-PY"/>
              </w:rPr>
              <w:t xml:space="preserve">3. </w:t>
            </w:r>
            <w:r w:rsidRPr="00022071">
              <w:rPr>
                <w:rFonts w:ascii="Times New Roman" w:hAnsi="Times New Roman" w:cs="Times New Roman"/>
                <w:sz w:val="18"/>
                <w:szCs w:val="18"/>
              </w:rPr>
              <w:t>Pasivo Total (AT)</w:t>
            </w:r>
          </w:p>
        </w:tc>
        <w:tc>
          <w:tcPr>
            <w:tcW w:w="844" w:type="dxa"/>
            <w:shd w:val="clear" w:color="auto" w:fill="auto"/>
          </w:tcPr>
          <w:p w:rsidR="00BF18B1" w:rsidRPr="00022071" w:rsidRDefault="00BF18B1" w:rsidP="00E03C2A">
            <w:pPr>
              <w:widowControl w:val="0"/>
              <w:rPr>
                <w:rFonts w:eastAsia="Calibri"/>
                <w:sz w:val="18"/>
                <w:szCs w:val="18"/>
                <w:lang w:val="en-US"/>
              </w:rPr>
            </w:pPr>
          </w:p>
        </w:tc>
        <w:tc>
          <w:tcPr>
            <w:tcW w:w="983" w:type="dxa"/>
            <w:shd w:val="clear" w:color="auto" w:fill="auto"/>
          </w:tcPr>
          <w:p w:rsidR="00BF18B1" w:rsidRPr="00022071" w:rsidRDefault="00BF18B1" w:rsidP="00E03C2A">
            <w:pPr>
              <w:widowControl w:val="0"/>
              <w:rPr>
                <w:rFonts w:eastAsia="Calibri"/>
                <w:sz w:val="18"/>
                <w:szCs w:val="18"/>
                <w:lang w:val="en-US"/>
              </w:rPr>
            </w:pPr>
          </w:p>
        </w:tc>
        <w:tc>
          <w:tcPr>
            <w:tcW w:w="983" w:type="dxa"/>
            <w:shd w:val="clear" w:color="auto" w:fill="auto"/>
          </w:tcPr>
          <w:p w:rsidR="00BF18B1" w:rsidRPr="00022071" w:rsidRDefault="00BF18B1" w:rsidP="00E03C2A">
            <w:pPr>
              <w:widowControl w:val="0"/>
              <w:rPr>
                <w:rFonts w:eastAsia="Calibri"/>
                <w:sz w:val="18"/>
                <w:szCs w:val="18"/>
                <w:lang w:val="en-US"/>
              </w:rPr>
            </w:pPr>
          </w:p>
        </w:tc>
        <w:tc>
          <w:tcPr>
            <w:tcW w:w="1124" w:type="dxa"/>
            <w:shd w:val="clear" w:color="auto" w:fill="auto"/>
          </w:tcPr>
          <w:p w:rsidR="00BF18B1" w:rsidRPr="00022071" w:rsidRDefault="00BF18B1" w:rsidP="00E03C2A">
            <w:pPr>
              <w:widowControl w:val="0"/>
              <w:rPr>
                <w:rFonts w:eastAsia="Calibri"/>
                <w:sz w:val="18"/>
                <w:szCs w:val="18"/>
                <w:lang w:val="en-US"/>
              </w:rPr>
            </w:pPr>
          </w:p>
        </w:tc>
        <w:tc>
          <w:tcPr>
            <w:tcW w:w="1329" w:type="dxa"/>
            <w:vMerge w:val="restart"/>
            <w:shd w:val="clear" w:color="auto" w:fill="auto"/>
          </w:tcPr>
          <w:p w:rsidR="00BF18B1" w:rsidRPr="00022071" w:rsidRDefault="00BF18B1" w:rsidP="00E03C2A">
            <w:pPr>
              <w:widowControl w:val="0"/>
              <w:rPr>
                <w:rFonts w:eastAsia="Calibri"/>
                <w:sz w:val="18"/>
                <w:szCs w:val="18"/>
                <w:lang w:val="en-US"/>
              </w:rPr>
            </w:pPr>
          </w:p>
        </w:tc>
        <w:tc>
          <w:tcPr>
            <w:tcW w:w="3402" w:type="dxa"/>
            <w:vMerge w:val="restart"/>
            <w:shd w:val="clear" w:color="auto" w:fill="auto"/>
          </w:tcPr>
          <w:p w:rsidR="00BF18B1" w:rsidRPr="00022071" w:rsidRDefault="00BF18B1" w:rsidP="00E03C2A">
            <w:pPr>
              <w:widowControl w:val="0"/>
              <w:jc w:val="both"/>
              <w:rPr>
                <w:rFonts w:eastAsia="Calibri"/>
                <w:sz w:val="17"/>
                <w:szCs w:val="17"/>
                <w:lang w:val="es-ES"/>
              </w:rPr>
            </w:pPr>
            <w:r w:rsidRPr="008E1211">
              <w:rPr>
                <w:rFonts w:eastAsia="Calibri"/>
                <w:sz w:val="17"/>
                <w:szCs w:val="17"/>
                <w:lang w:eastAsia="es-MX"/>
              </w:rPr>
              <w:t>Pasivo Total / Activo Total igual o menor a a 0,80 (cero con ochenta), en promedio. Esta información será extraída del Balance General correspondiente a los ejercicios fiscales cerrados (años 2014, 2015, 2016)</w:t>
            </w:r>
          </w:p>
        </w:tc>
      </w:tr>
      <w:tr w:rsidR="00BF18B1" w:rsidRPr="00022071" w:rsidTr="00E03C2A">
        <w:trPr>
          <w:trHeight w:hRule="exact" w:val="447"/>
        </w:trPr>
        <w:tc>
          <w:tcPr>
            <w:tcW w:w="2198" w:type="dxa"/>
            <w:shd w:val="clear" w:color="auto" w:fill="auto"/>
          </w:tcPr>
          <w:p w:rsidR="00BF18B1" w:rsidRPr="00022071" w:rsidRDefault="00BF18B1" w:rsidP="00E03C2A">
            <w:pPr>
              <w:pStyle w:val="TableParagraph"/>
              <w:spacing w:before="37"/>
              <w:ind w:left="103" w:right="528"/>
              <w:rPr>
                <w:rFonts w:ascii="Times New Roman" w:hAnsi="Times New Roman" w:cs="Times New Roman"/>
                <w:sz w:val="18"/>
                <w:szCs w:val="18"/>
              </w:rPr>
            </w:pPr>
            <w:r w:rsidRPr="00022071">
              <w:rPr>
                <w:rFonts w:ascii="Times New Roman" w:hAnsi="Times New Roman" w:cs="Times New Roman"/>
                <w:sz w:val="18"/>
                <w:szCs w:val="18"/>
              </w:rPr>
              <w:t>4. Activo Total (AT)</w:t>
            </w:r>
          </w:p>
        </w:tc>
        <w:tc>
          <w:tcPr>
            <w:tcW w:w="844" w:type="dxa"/>
            <w:shd w:val="clear" w:color="auto" w:fill="auto"/>
          </w:tcPr>
          <w:p w:rsidR="00BF18B1" w:rsidRPr="00022071" w:rsidRDefault="00BF18B1" w:rsidP="00E03C2A">
            <w:pPr>
              <w:widowControl w:val="0"/>
              <w:rPr>
                <w:rFonts w:eastAsia="Calibri"/>
                <w:sz w:val="24"/>
                <w:szCs w:val="24"/>
                <w:lang w:val="en-US"/>
              </w:rPr>
            </w:pPr>
          </w:p>
        </w:tc>
        <w:tc>
          <w:tcPr>
            <w:tcW w:w="983" w:type="dxa"/>
            <w:shd w:val="clear" w:color="auto" w:fill="auto"/>
          </w:tcPr>
          <w:p w:rsidR="00BF18B1" w:rsidRPr="00022071" w:rsidRDefault="00BF18B1" w:rsidP="00E03C2A">
            <w:pPr>
              <w:widowControl w:val="0"/>
              <w:rPr>
                <w:rFonts w:eastAsia="Calibri"/>
                <w:sz w:val="24"/>
                <w:szCs w:val="24"/>
                <w:lang w:val="en-US"/>
              </w:rPr>
            </w:pPr>
          </w:p>
        </w:tc>
        <w:tc>
          <w:tcPr>
            <w:tcW w:w="983" w:type="dxa"/>
            <w:shd w:val="clear" w:color="auto" w:fill="auto"/>
          </w:tcPr>
          <w:p w:rsidR="00BF18B1" w:rsidRPr="00022071" w:rsidRDefault="00BF18B1" w:rsidP="00E03C2A">
            <w:pPr>
              <w:widowControl w:val="0"/>
              <w:rPr>
                <w:rFonts w:eastAsia="Calibri"/>
                <w:sz w:val="24"/>
                <w:szCs w:val="24"/>
                <w:lang w:val="en-US"/>
              </w:rPr>
            </w:pPr>
          </w:p>
        </w:tc>
        <w:tc>
          <w:tcPr>
            <w:tcW w:w="1124" w:type="dxa"/>
            <w:shd w:val="clear" w:color="auto" w:fill="auto"/>
          </w:tcPr>
          <w:p w:rsidR="00BF18B1" w:rsidRPr="00022071" w:rsidRDefault="00BF18B1" w:rsidP="00E03C2A">
            <w:pPr>
              <w:widowControl w:val="0"/>
              <w:rPr>
                <w:rFonts w:eastAsia="Calibri"/>
                <w:sz w:val="24"/>
                <w:szCs w:val="24"/>
                <w:lang w:val="en-US"/>
              </w:rPr>
            </w:pPr>
          </w:p>
        </w:tc>
        <w:tc>
          <w:tcPr>
            <w:tcW w:w="1329" w:type="dxa"/>
            <w:vMerge/>
            <w:shd w:val="clear" w:color="auto" w:fill="auto"/>
          </w:tcPr>
          <w:p w:rsidR="00BF18B1" w:rsidRPr="00022071" w:rsidRDefault="00BF18B1" w:rsidP="00E03C2A">
            <w:pPr>
              <w:widowControl w:val="0"/>
              <w:rPr>
                <w:rFonts w:eastAsia="Calibri"/>
                <w:sz w:val="24"/>
                <w:szCs w:val="24"/>
                <w:lang w:val="en-US"/>
              </w:rPr>
            </w:pPr>
          </w:p>
        </w:tc>
        <w:tc>
          <w:tcPr>
            <w:tcW w:w="3402" w:type="dxa"/>
            <w:vMerge/>
            <w:shd w:val="clear" w:color="auto" w:fill="auto"/>
          </w:tcPr>
          <w:p w:rsidR="00BF18B1" w:rsidRPr="00022071" w:rsidRDefault="00BF18B1" w:rsidP="00E03C2A">
            <w:pPr>
              <w:widowControl w:val="0"/>
              <w:jc w:val="both"/>
              <w:rPr>
                <w:rFonts w:eastAsia="Calibri"/>
                <w:sz w:val="24"/>
                <w:szCs w:val="24"/>
                <w:lang w:val="en-US"/>
              </w:rPr>
            </w:pPr>
          </w:p>
        </w:tc>
      </w:tr>
    </w:tbl>
    <w:p w:rsidR="00BF18B1" w:rsidRPr="000B218B" w:rsidRDefault="00BF18B1" w:rsidP="00BF18B1">
      <w:pPr>
        <w:widowControl w:val="0"/>
        <w:adjustRightInd w:val="0"/>
        <w:spacing w:line="360" w:lineRule="atLeast"/>
        <w:jc w:val="both"/>
        <w:textAlignment w:val="baseline"/>
        <w:rPr>
          <w:rFonts w:ascii="Arial" w:hAnsi="Arial" w:cs="Arial"/>
          <w:sz w:val="23"/>
        </w:rPr>
      </w:pPr>
      <w:r w:rsidRPr="000B218B">
        <w:rPr>
          <w:rFonts w:ascii="Arial" w:hAnsi="Arial" w:cs="Arial"/>
          <w:b/>
          <w:spacing w:val="-2"/>
          <w:sz w:val="23"/>
        </w:rPr>
        <w:sym w:font="Symbol" w:char="F0F0"/>
      </w:r>
      <w:r w:rsidRPr="000B218B">
        <w:rPr>
          <w:rFonts w:ascii="Arial" w:hAnsi="Arial" w:cs="Arial"/>
          <w:b/>
          <w:spacing w:val="-2"/>
          <w:sz w:val="23"/>
        </w:rPr>
        <w:t xml:space="preserve">  </w:t>
      </w:r>
      <w:r w:rsidRPr="000B218B">
        <w:rPr>
          <w:rFonts w:ascii="Arial" w:hAnsi="Arial" w:cs="Arial"/>
          <w:sz w:val="23"/>
        </w:rPr>
        <w:t>Se adjuntan copias de los balances generales   correspondientes a los ejercicios arriba requeridos, los cuales cumplen con las siguientes condiciones:</w:t>
      </w:r>
    </w:p>
    <w:p w:rsidR="00BF18B1" w:rsidRPr="000B218B" w:rsidRDefault="00BF18B1" w:rsidP="00BF18B1">
      <w:pPr>
        <w:widowControl w:val="0"/>
        <w:adjustRightInd w:val="0"/>
        <w:spacing w:line="360" w:lineRule="atLeast"/>
        <w:jc w:val="both"/>
        <w:textAlignment w:val="baseline"/>
        <w:rPr>
          <w:rFonts w:ascii="Arial" w:hAnsi="Arial" w:cs="Arial"/>
          <w:sz w:val="23"/>
        </w:rPr>
      </w:pPr>
      <w:r>
        <w:rPr>
          <w:rFonts w:ascii="Arial" w:hAnsi="Arial" w:cs="Arial"/>
          <w:sz w:val="23"/>
        </w:rPr>
        <w:t xml:space="preserve">1.- </w:t>
      </w:r>
      <w:r w:rsidRPr="000B218B">
        <w:rPr>
          <w:rFonts w:ascii="Arial" w:hAnsi="Arial" w:cs="Arial"/>
          <w:sz w:val="23"/>
        </w:rPr>
        <w:t>Deben reflejar la situación financiera del Oferente o del miembro integrante de un Consorcio, y no de una sociedad matriz u otra perteneciente al mismo grupo;</w:t>
      </w:r>
    </w:p>
    <w:p w:rsidR="00BF18B1" w:rsidRPr="000B218B" w:rsidRDefault="00BF18B1" w:rsidP="00BF18B1">
      <w:pPr>
        <w:widowControl w:val="0"/>
        <w:adjustRightInd w:val="0"/>
        <w:spacing w:line="360" w:lineRule="atLeast"/>
        <w:jc w:val="both"/>
        <w:textAlignment w:val="baseline"/>
        <w:rPr>
          <w:rFonts w:ascii="Arial" w:hAnsi="Arial" w:cs="Arial"/>
          <w:sz w:val="23"/>
        </w:rPr>
      </w:pPr>
      <w:r>
        <w:rPr>
          <w:rFonts w:ascii="Arial" w:hAnsi="Arial" w:cs="Arial"/>
          <w:sz w:val="23"/>
        </w:rPr>
        <w:t xml:space="preserve">2.- </w:t>
      </w:r>
      <w:r w:rsidRPr="000B218B">
        <w:rPr>
          <w:rFonts w:ascii="Arial" w:hAnsi="Arial" w:cs="Arial"/>
          <w:sz w:val="23"/>
        </w:rPr>
        <w:t>Los balances generales deben estar firmados</w:t>
      </w:r>
      <w:r>
        <w:rPr>
          <w:rFonts w:ascii="Arial" w:hAnsi="Arial" w:cs="Arial"/>
          <w:sz w:val="23"/>
        </w:rPr>
        <w:t xml:space="preserve"> por el representante legal y</w:t>
      </w:r>
      <w:r w:rsidRPr="000B218B">
        <w:rPr>
          <w:rFonts w:ascii="Arial" w:hAnsi="Arial" w:cs="Arial"/>
          <w:sz w:val="23"/>
        </w:rPr>
        <w:t xml:space="preserve"> por un contador público matriculado;</w:t>
      </w:r>
    </w:p>
    <w:p w:rsidR="00BF18B1" w:rsidRPr="000B218B" w:rsidRDefault="00BF18B1" w:rsidP="00BF18B1">
      <w:pPr>
        <w:widowControl w:val="0"/>
        <w:adjustRightInd w:val="0"/>
        <w:spacing w:line="360" w:lineRule="atLeast"/>
        <w:jc w:val="both"/>
        <w:textAlignment w:val="baseline"/>
        <w:rPr>
          <w:rFonts w:ascii="Arial" w:hAnsi="Arial" w:cs="Arial"/>
          <w:sz w:val="23"/>
        </w:rPr>
      </w:pPr>
      <w:r>
        <w:rPr>
          <w:rFonts w:ascii="Arial" w:hAnsi="Arial" w:cs="Arial"/>
          <w:sz w:val="23"/>
        </w:rPr>
        <w:t xml:space="preserve">3.- </w:t>
      </w:r>
      <w:r w:rsidRPr="000B218B">
        <w:rPr>
          <w:rFonts w:ascii="Arial" w:hAnsi="Arial" w:cs="Arial"/>
          <w:sz w:val="23"/>
        </w:rPr>
        <w:t xml:space="preserve">Los </w:t>
      </w:r>
      <w:r>
        <w:rPr>
          <w:rFonts w:ascii="Arial" w:hAnsi="Arial" w:cs="Arial"/>
          <w:sz w:val="23"/>
        </w:rPr>
        <w:t>estados financieros</w:t>
      </w:r>
      <w:r w:rsidRPr="000B218B">
        <w:rPr>
          <w:rFonts w:ascii="Arial" w:hAnsi="Arial" w:cs="Arial"/>
          <w:sz w:val="23"/>
        </w:rPr>
        <w:t xml:space="preserve"> deben estar completos, </w:t>
      </w:r>
      <w:r>
        <w:rPr>
          <w:rFonts w:ascii="Arial" w:hAnsi="Arial" w:cs="Arial"/>
          <w:sz w:val="23"/>
        </w:rPr>
        <w:t>y deben hallarse de conformidad a lo requerido por la Sub Secretaria de Estado de Tributación</w:t>
      </w:r>
      <w:r w:rsidRPr="000B218B">
        <w:rPr>
          <w:rFonts w:ascii="Arial" w:hAnsi="Arial" w:cs="Arial"/>
          <w:sz w:val="23"/>
        </w:rPr>
        <w:t>;</w:t>
      </w:r>
    </w:p>
    <w:p w:rsidR="00BF18B1" w:rsidRPr="000B218B" w:rsidRDefault="00BF18B1" w:rsidP="00BF18B1">
      <w:pPr>
        <w:widowControl w:val="0"/>
        <w:adjustRightInd w:val="0"/>
        <w:spacing w:line="360" w:lineRule="atLeast"/>
        <w:jc w:val="both"/>
        <w:textAlignment w:val="baseline"/>
        <w:rPr>
          <w:rFonts w:ascii="Arial" w:hAnsi="Arial" w:cs="Arial"/>
          <w:sz w:val="23"/>
        </w:rPr>
      </w:pPr>
      <w:r>
        <w:rPr>
          <w:rFonts w:ascii="Arial" w:hAnsi="Arial" w:cs="Arial"/>
          <w:sz w:val="23"/>
        </w:rPr>
        <w:t xml:space="preserve">4. </w:t>
      </w:r>
      <w:r w:rsidRPr="000B218B">
        <w:rPr>
          <w:rFonts w:ascii="Arial" w:hAnsi="Arial" w:cs="Arial"/>
          <w:sz w:val="23"/>
        </w:rPr>
        <w:t>Los balances generales deben corresponder a períodos contables ya completados (no se solicitarán ni aceptarán estados financieros de períodos parciales).</w:t>
      </w:r>
    </w:p>
    <w:p w:rsidR="00B90AAE" w:rsidRDefault="00B90AAE" w:rsidP="00B90AAE">
      <w:pPr>
        <w:widowControl w:val="0"/>
        <w:adjustRightInd w:val="0"/>
        <w:spacing w:after="0" w:line="240" w:lineRule="auto"/>
        <w:jc w:val="center"/>
        <w:textAlignment w:val="baseline"/>
        <w:rPr>
          <w:rFonts w:ascii="Arial" w:eastAsia="Times New Roman" w:hAnsi="Arial" w:cs="Arial"/>
          <w:sz w:val="23"/>
          <w:szCs w:val="20"/>
          <w:lang w:eastAsia="es-ES"/>
        </w:rPr>
      </w:pPr>
    </w:p>
    <w:p w:rsidR="00BF18B1" w:rsidRDefault="00BF18B1" w:rsidP="00B90AAE">
      <w:pPr>
        <w:widowControl w:val="0"/>
        <w:adjustRightInd w:val="0"/>
        <w:spacing w:after="0" w:line="240" w:lineRule="auto"/>
        <w:jc w:val="center"/>
        <w:textAlignment w:val="baseline"/>
        <w:rPr>
          <w:rFonts w:ascii="Arial" w:eastAsia="Times New Roman" w:hAnsi="Arial" w:cs="Arial"/>
          <w:sz w:val="23"/>
          <w:szCs w:val="20"/>
          <w:lang w:eastAsia="es-ES"/>
        </w:rPr>
      </w:pPr>
    </w:p>
    <w:p w:rsidR="00BF18B1" w:rsidRDefault="00BF18B1" w:rsidP="00B90AAE">
      <w:pPr>
        <w:widowControl w:val="0"/>
        <w:adjustRightInd w:val="0"/>
        <w:spacing w:after="0" w:line="240" w:lineRule="auto"/>
        <w:jc w:val="center"/>
        <w:textAlignment w:val="baseline"/>
        <w:rPr>
          <w:rFonts w:ascii="Arial" w:eastAsia="Times New Roman" w:hAnsi="Arial" w:cs="Arial"/>
          <w:sz w:val="23"/>
          <w:szCs w:val="20"/>
          <w:lang w:eastAsia="es-ES"/>
        </w:rPr>
      </w:pPr>
    </w:p>
    <w:p w:rsidR="00BF18B1" w:rsidRDefault="00BF18B1" w:rsidP="00B90AAE">
      <w:pPr>
        <w:widowControl w:val="0"/>
        <w:adjustRightInd w:val="0"/>
        <w:spacing w:after="0" w:line="240" w:lineRule="auto"/>
        <w:jc w:val="center"/>
        <w:textAlignment w:val="baseline"/>
        <w:rPr>
          <w:rFonts w:ascii="Arial" w:eastAsia="Times New Roman" w:hAnsi="Arial" w:cs="Arial"/>
          <w:sz w:val="23"/>
          <w:szCs w:val="20"/>
          <w:lang w:eastAsia="es-ES"/>
        </w:rPr>
      </w:pPr>
    </w:p>
    <w:p w:rsidR="00BF18B1" w:rsidRDefault="00BF18B1" w:rsidP="00B90AAE">
      <w:pPr>
        <w:widowControl w:val="0"/>
        <w:adjustRightInd w:val="0"/>
        <w:spacing w:after="0" w:line="240" w:lineRule="auto"/>
        <w:jc w:val="center"/>
        <w:textAlignment w:val="baseline"/>
        <w:rPr>
          <w:rFonts w:ascii="Arial" w:eastAsia="Times New Roman" w:hAnsi="Arial" w:cs="Arial"/>
          <w:sz w:val="23"/>
          <w:szCs w:val="20"/>
          <w:lang w:eastAsia="es-ES"/>
        </w:rPr>
      </w:pPr>
    </w:p>
    <w:p w:rsidR="00BF18B1" w:rsidRDefault="00BF18B1" w:rsidP="00B90AAE">
      <w:pPr>
        <w:widowControl w:val="0"/>
        <w:adjustRightInd w:val="0"/>
        <w:spacing w:after="0" w:line="240" w:lineRule="auto"/>
        <w:jc w:val="center"/>
        <w:textAlignment w:val="baseline"/>
        <w:rPr>
          <w:rFonts w:ascii="Arial" w:eastAsia="Times New Roman" w:hAnsi="Arial" w:cs="Arial"/>
          <w:sz w:val="23"/>
          <w:szCs w:val="20"/>
          <w:lang w:eastAsia="es-ES"/>
        </w:rPr>
      </w:pPr>
    </w:p>
    <w:p w:rsidR="00BF18B1" w:rsidRDefault="00BF18B1" w:rsidP="00B90AAE">
      <w:pPr>
        <w:widowControl w:val="0"/>
        <w:adjustRightInd w:val="0"/>
        <w:spacing w:after="0" w:line="240" w:lineRule="auto"/>
        <w:jc w:val="center"/>
        <w:textAlignment w:val="baseline"/>
        <w:rPr>
          <w:rFonts w:ascii="Arial" w:eastAsia="Times New Roman" w:hAnsi="Arial" w:cs="Arial"/>
          <w:sz w:val="23"/>
          <w:szCs w:val="20"/>
          <w:lang w:eastAsia="es-ES"/>
        </w:rPr>
      </w:pPr>
    </w:p>
    <w:p w:rsidR="00BF18B1" w:rsidRPr="00BF18B1" w:rsidRDefault="00BF18B1" w:rsidP="00B90AAE">
      <w:pPr>
        <w:widowControl w:val="0"/>
        <w:adjustRightInd w:val="0"/>
        <w:spacing w:after="0" w:line="240" w:lineRule="auto"/>
        <w:jc w:val="center"/>
        <w:textAlignment w:val="baseline"/>
        <w:rPr>
          <w:rFonts w:ascii="Arial" w:eastAsia="Times New Roman" w:hAnsi="Arial" w:cs="Arial"/>
          <w:sz w:val="23"/>
          <w:szCs w:val="20"/>
          <w:lang w:eastAsia="es-ES"/>
        </w:rPr>
      </w:pPr>
    </w:p>
    <w:p w:rsidR="002341EB" w:rsidRPr="0063228B" w:rsidRDefault="0010100E" w:rsidP="002341EB">
      <w:pPr>
        <w:pStyle w:val="Ttulo1"/>
        <w:shd w:val="clear" w:color="auto" w:fill="000000"/>
        <w:jc w:val="center"/>
        <w:rPr>
          <w:rFonts w:ascii="Calibri" w:hAnsi="Calibri" w:cs="Calibri"/>
          <w:color w:val="auto"/>
          <w:lang w:val="es-MX"/>
        </w:rPr>
      </w:pPr>
      <w:r>
        <w:rPr>
          <w:rFonts w:ascii="Calibri" w:hAnsi="Calibri" w:cs="Calibri"/>
          <w:color w:val="auto"/>
          <w:lang w:val="es-MX"/>
        </w:rPr>
        <w:t xml:space="preserve">FORMULARIO </w:t>
      </w:r>
      <w:r w:rsidR="002341EB" w:rsidRPr="0063228B">
        <w:rPr>
          <w:rFonts w:ascii="Calibri" w:hAnsi="Calibri" w:cs="Calibri"/>
          <w:color w:val="auto"/>
          <w:lang w:val="es-MX"/>
        </w:rPr>
        <w:t>Nº 5</w:t>
      </w:r>
      <w:r w:rsidR="002341EB">
        <w:rPr>
          <w:rFonts w:ascii="Calibri" w:hAnsi="Calibri" w:cs="Calibri"/>
          <w:color w:val="auto"/>
          <w:lang w:val="es-MX"/>
        </w:rPr>
        <w:t>.B</w:t>
      </w:r>
      <w:r w:rsidR="002341EB">
        <w:rPr>
          <w:rFonts w:ascii="Calibri" w:hAnsi="Calibri" w:cs="Calibri"/>
          <w:color w:val="auto"/>
          <w:lang w:val="es-MX"/>
        </w:rPr>
        <w:fldChar w:fldCharType="begin"/>
      </w:r>
      <w:r w:rsidR="002341EB" w:rsidRPr="0063228B">
        <w:rPr>
          <w:color w:val="auto"/>
        </w:rPr>
        <w:instrText>xe "</w:instrText>
      </w:r>
      <w:r w:rsidR="002341EB" w:rsidRPr="0063228B">
        <w:rPr>
          <w:rFonts w:ascii="Calibri" w:hAnsi="Calibri" w:cs="Calibri"/>
          <w:color w:val="auto"/>
          <w:lang w:val="es-MX"/>
        </w:rPr>
        <w:instrText>FORMULARIO Nº 4</w:instrText>
      </w:r>
      <w:r w:rsidR="002341EB" w:rsidRPr="0063228B">
        <w:rPr>
          <w:color w:val="auto"/>
        </w:rPr>
        <w:instrText>"</w:instrText>
      </w:r>
      <w:r w:rsidR="002341EB">
        <w:rPr>
          <w:rFonts w:ascii="Calibri" w:hAnsi="Calibri" w:cs="Calibri"/>
          <w:color w:val="auto"/>
          <w:lang w:val="es-MX"/>
        </w:rPr>
        <w:fldChar w:fldCharType="end"/>
      </w:r>
    </w:p>
    <w:p w:rsidR="002341EB" w:rsidRDefault="002341EB" w:rsidP="002341EB">
      <w:pPr>
        <w:tabs>
          <w:tab w:val="num" w:pos="2160"/>
        </w:tabs>
        <w:spacing w:before="120" w:after="120" w:line="264" w:lineRule="auto"/>
        <w:rPr>
          <w:rFonts w:ascii="Arial" w:hAnsi="Arial" w:cs="Arial"/>
          <w:sz w:val="18"/>
          <w:szCs w:val="18"/>
        </w:rPr>
      </w:pPr>
    </w:p>
    <w:p w:rsidR="0010100E" w:rsidRPr="00AC1697" w:rsidRDefault="0010100E" w:rsidP="0010100E">
      <w:pPr>
        <w:pStyle w:val="SectionVHeader"/>
        <w:rPr>
          <w:rFonts w:ascii="Arial" w:hAnsi="Arial" w:cs="Arial"/>
          <w:sz w:val="28"/>
          <w:szCs w:val="28"/>
        </w:rPr>
      </w:pPr>
      <w:r>
        <w:rPr>
          <w:rFonts w:ascii="Arial" w:hAnsi="Arial" w:cs="Arial"/>
          <w:sz w:val="28"/>
          <w:szCs w:val="28"/>
        </w:rPr>
        <w:t>“DETALLE DE RECURSOS FINANCIEROS”</w:t>
      </w:r>
    </w:p>
    <w:p w:rsidR="0010100E" w:rsidRPr="00AC1697" w:rsidRDefault="0010100E" w:rsidP="0010100E">
      <w:pPr>
        <w:jc w:val="center"/>
        <w:rPr>
          <w:rFonts w:ascii="Arial" w:hAnsi="Arial" w:cs="Arial"/>
          <w:sz w:val="24"/>
          <w:szCs w:val="24"/>
          <w:lang w:val="es-ES_tradnl"/>
        </w:rPr>
      </w:pPr>
    </w:p>
    <w:p w:rsidR="0010100E" w:rsidRPr="00AC1697" w:rsidRDefault="0010100E" w:rsidP="0010100E">
      <w:pPr>
        <w:tabs>
          <w:tab w:val="right" w:pos="9630"/>
        </w:tabs>
        <w:ind w:right="162"/>
        <w:jc w:val="right"/>
        <w:rPr>
          <w:rFonts w:ascii="Arial" w:hAnsi="Arial" w:cs="Arial"/>
          <w:sz w:val="24"/>
          <w:szCs w:val="24"/>
          <w:lang w:val="es-ES_tradnl"/>
        </w:rPr>
      </w:pPr>
      <w:r w:rsidRPr="00AC1697">
        <w:rPr>
          <w:rFonts w:ascii="Arial" w:hAnsi="Arial" w:cs="Arial"/>
          <w:sz w:val="24"/>
          <w:szCs w:val="24"/>
          <w:lang w:val="es-ES_tradnl"/>
        </w:rPr>
        <w:t xml:space="preserve">Nombre legal del Oferente: ____________________     </w:t>
      </w:r>
      <w:r w:rsidRPr="00AC1697">
        <w:rPr>
          <w:rFonts w:ascii="Arial" w:hAnsi="Arial" w:cs="Arial"/>
          <w:sz w:val="24"/>
          <w:szCs w:val="24"/>
          <w:lang w:val="es-ES_tradnl"/>
        </w:rPr>
        <w:tab/>
        <w:t xml:space="preserve">     Fecha: ____________________</w:t>
      </w:r>
    </w:p>
    <w:p w:rsidR="0010100E" w:rsidRPr="00AC1697" w:rsidRDefault="0010100E" w:rsidP="0010100E">
      <w:pPr>
        <w:tabs>
          <w:tab w:val="right" w:pos="9630"/>
        </w:tabs>
        <w:ind w:right="162"/>
        <w:jc w:val="right"/>
        <w:rPr>
          <w:rFonts w:ascii="Arial" w:hAnsi="Arial" w:cs="Arial"/>
          <w:sz w:val="24"/>
          <w:szCs w:val="24"/>
          <w:lang w:val="es-ES_tradnl"/>
        </w:rPr>
      </w:pPr>
      <w:r w:rsidRPr="00AC1697">
        <w:rPr>
          <w:rFonts w:ascii="Arial" w:hAnsi="Arial" w:cs="Arial"/>
          <w:sz w:val="24"/>
          <w:szCs w:val="24"/>
          <w:lang w:val="es-ES_tradnl"/>
        </w:rPr>
        <w:t>Nombre legal del integrante del Consorcio: ______________</w:t>
      </w:r>
      <w:r w:rsidRPr="00AC1697">
        <w:rPr>
          <w:rFonts w:ascii="Arial" w:hAnsi="Arial" w:cs="Arial"/>
          <w:sz w:val="24"/>
          <w:szCs w:val="24"/>
          <w:lang w:val="es-ES_tradnl"/>
        </w:rPr>
        <w:tab/>
        <w:t xml:space="preserve">   </w:t>
      </w:r>
    </w:p>
    <w:p w:rsidR="0010100E" w:rsidRDefault="0010100E" w:rsidP="0010100E">
      <w:pPr>
        <w:ind w:left="5664" w:right="162" w:firstLine="708"/>
        <w:jc w:val="center"/>
        <w:rPr>
          <w:rFonts w:ascii="Arial" w:hAnsi="Arial" w:cs="Arial"/>
          <w:sz w:val="24"/>
          <w:szCs w:val="24"/>
          <w:lang w:val="es-ES_tradnl"/>
        </w:rPr>
      </w:pPr>
      <w:r w:rsidRPr="00AC1697">
        <w:rPr>
          <w:rFonts w:ascii="Arial" w:hAnsi="Arial" w:cs="Arial"/>
          <w:sz w:val="24"/>
          <w:szCs w:val="24"/>
          <w:lang w:val="es-ES_tradnl"/>
        </w:rPr>
        <w:t>Llamado MOPC No.: 122/2016</w:t>
      </w:r>
    </w:p>
    <w:p w:rsidR="0010100E" w:rsidRPr="00AC1697" w:rsidRDefault="0010100E" w:rsidP="0010100E">
      <w:pPr>
        <w:ind w:left="5664" w:right="162" w:firstLine="708"/>
        <w:jc w:val="center"/>
        <w:rPr>
          <w:rFonts w:ascii="Arial" w:hAnsi="Arial" w:cs="Arial"/>
          <w:sz w:val="24"/>
          <w:szCs w:val="24"/>
          <w:lang w:val="es-ES_tradnl"/>
        </w:rPr>
      </w:pPr>
    </w:p>
    <w:p w:rsidR="0010100E" w:rsidRPr="00AC1697" w:rsidRDefault="0010100E" w:rsidP="0010100E">
      <w:pPr>
        <w:jc w:val="both"/>
        <w:rPr>
          <w:rFonts w:ascii="Arial" w:hAnsi="Arial" w:cs="Arial"/>
          <w:sz w:val="24"/>
          <w:szCs w:val="24"/>
          <w:lang w:val="es-ES_tradnl"/>
        </w:rPr>
      </w:pPr>
      <w:r w:rsidRPr="00AC1697">
        <w:rPr>
          <w:rFonts w:ascii="Arial" w:hAnsi="Arial" w:cs="Arial"/>
          <w:sz w:val="24"/>
          <w:szCs w:val="24"/>
          <w:lang w:val="es-ES_tradnl"/>
        </w:rPr>
        <w:t>El suscrito _________________________, representante legal de la empresa ______________, declara formalmente en disponer como recurso financiero para la obra el siguiente monto:</w:t>
      </w:r>
    </w:p>
    <w:p w:rsidR="0010100E" w:rsidRPr="00AC1697" w:rsidRDefault="0010100E" w:rsidP="0010100E">
      <w:pPr>
        <w:rPr>
          <w:rFonts w:ascii="Arial" w:hAnsi="Arial" w:cs="Arial"/>
          <w:sz w:val="24"/>
          <w:szCs w:val="24"/>
          <w:lang w:val="es-ES_tradnl"/>
        </w:rPr>
      </w:pPr>
    </w:p>
    <w:p w:rsidR="0010100E" w:rsidRPr="00AC1697" w:rsidRDefault="0010100E" w:rsidP="0010100E">
      <w:pPr>
        <w:rPr>
          <w:rFonts w:ascii="Arial" w:hAnsi="Arial" w:cs="Arial"/>
          <w:sz w:val="24"/>
          <w:szCs w:val="24"/>
          <w:lang w:val="es-ES_tradnl"/>
        </w:rPr>
      </w:pPr>
      <w:r w:rsidRPr="00AC1697">
        <w:rPr>
          <w:rFonts w:ascii="Arial" w:hAnsi="Arial" w:cs="Arial"/>
          <w:sz w:val="24"/>
          <w:szCs w:val="24"/>
          <w:lang w:val="es-ES_tradnl"/>
        </w:rPr>
        <w:t>Capital Operativo Individual según último Balance auditado</w:t>
      </w:r>
      <w:r w:rsidRPr="00AC1697">
        <w:rPr>
          <w:rFonts w:ascii="Arial" w:hAnsi="Arial" w:cs="Arial"/>
          <w:sz w:val="24"/>
          <w:szCs w:val="24"/>
          <w:lang w:val="es-ES_tradnl"/>
        </w:rPr>
        <w:tab/>
      </w:r>
      <w:r w:rsidRPr="00AC1697">
        <w:rPr>
          <w:rFonts w:ascii="Arial" w:hAnsi="Arial" w:cs="Arial"/>
          <w:sz w:val="24"/>
          <w:szCs w:val="24"/>
          <w:lang w:val="es-ES_tradnl"/>
        </w:rPr>
        <w:tab/>
      </w:r>
      <w:r>
        <w:rPr>
          <w:rFonts w:ascii="Arial" w:hAnsi="Arial" w:cs="Arial"/>
          <w:sz w:val="24"/>
          <w:szCs w:val="24"/>
          <w:lang w:val="es-ES_tradnl"/>
        </w:rPr>
        <w:t xml:space="preserve">                     </w:t>
      </w:r>
      <w:r w:rsidRPr="00AC1697">
        <w:rPr>
          <w:rFonts w:ascii="Arial" w:hAnsi="Arial" w:cs="Arial"/>
          <w:sz w:val="24"/>
          <w:szCs w:val="24"/>
          <w:lang w:val="es-ES_tradnl"/>
        </w:rPr>
        <w:t>Gs _______</w:t>
      </w:r>
    </w:p>
    <w:p w:rsidR="0010100E" w:rsidRPr="00AC1697" w:rsidRDefault="0010100E" w:rsidP="0010100E">
      <w:pPr>
        <w:rPr>
          <w:rFonts w:ascii="Arial" w:hAnsi="Arial" w:cs="Arial"/>
          <w:sz w:val="24"/>
          <w:szCs w:val="24"/>
          <w:lang w:val="es-ES_tradnl"/>
        </w:rPr>
      </w:pPr>
    </w:p>
    <w:p w:rsidR="0010100E" w:rsidRPr="00AC1697" w:rsidRDefault="0010100E" w:rsidP="0010100E">
      <w:pPr>
        <w:rPr>
          <w:rFonts w:ascii="Arial" w:hAnsi="Arial" w:cs="Arial"/>
          <w:sz w:val="24"/>
          <w:szCs w:val="24"/>
          <w:lang w:val="es-ES_tradnl"/>
        </w:rPr>
      </w:pPr>
      <w:r w:rsidRPr="00AC1697">
        <w:rPr>
          <w:rFonts w:ascii="Arial" w:hAnsi="Arial" w:cs="Arial"/>
          <w:sz w:val="24"/>
          <w:szCs w:val="24"/>
          <w:lang w:val="es-ES_tradnl"/>
        </w:rPr>
        <w:t>Capital Operativo como integrante de Consorcio según último Balance auditado</w:t>
      </w:r>
      <w:r w:rsidRPr="00AC1697">
        <w:rPr>
          <w:rFonts w:ascii="Arial" w:hAnsi="Arial" w:cs="Arial"/>
          <w:sz w:val="24"/>
          <w:szCs w:val="24"/>
          <w:lang w:val="es-ES_tradnl"/>
        </w:rPr>
        <w:tab/>
        <w:t xml:space="preserve"> </w:t>
      </w:r>
      <w:r>
        <w:rPr>
          <w:rFonts w:ascii="Arial" w:hAnsi="Arial" w:cs="Arial"/>
          <w:sz w:val="24"/>
          <w:szCs w:val="24"/>
          <w:lang w:val="es-ES_tradnl"/>
        </w:rPr>
        <w:t>G</w:t>
      </w:r>
      <w:r w:rsidRPr="00AC1697">
        <w:rPr>
          <w:rFonts w:ascii="Arial" w:hAnsi="Arial" w:cs="Arial"/>
          <w:sz w:val="24"/>
          <w:szCs w:val="24"/>
          <w:lang w:val="es-ES_tradnl"/>
        </w:rPr>
        <w:t>s _______</w:t>
      </w:r>
    </w:p>
    <w:p w:rsidR="0010100E" w:rsidRPr="00AC1697" w:rsidRDefault="0010100E" w:rsidP="0010100E">
      <w:pPr>
        <w:rPr>
          <w:rFonts w:ascii="Arial" w:hAnsi="Arial" w:cs="Arial"/>
          <w:sz w:val="24"/>
          <w:szCs w:val="24"/>
          <w:lang w:val="es-ES_tradnl"/>
        </w:rPr>
      </w:pPr>
    </w:p>
    <w:p w:rsidR="0010100E" w:rsidRPr="00AC1697" w:rsidRDefault="0010100E" w:rsidP="0010100E">
      <w:pPr>
        <w:rPr>
          <w:rFonts w:ascii="Arial" w:hAnsi="Arial" w:cs="Arial"/>
          <w:sz w:val="24"/>
          <w:szCs w:val="24"/>
          <w:lang w:val="es-ES_tradnl"/>
        </w:rPr>
      </w:pPr>
      <w:r w:rsidRPr="00AC1697">
        <w:rPr>
          <w:rFonts w:ascii="Arial" w:hAnsi="Arial" w:cs="Arial"/>
          <w:sz w:val="24"/>
          <w:szCs w:val="24"/>
          <w:lang w:val="es-ES_tradnl"/>
        </w:rPr>
        <w:t xml:space="preserve">Disponibilidad según Certificado Bancario </w:t>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Pr>
          <w:rFonts w:ascii="Arial" w:hAnsi="Arial" w:cs="Arial"/>
          <w:sz w:val="24"/>
          <w:szCs w:val="24"/>
          <w:lang w:val="es-ES_tradnl"/>
        </w:rPr>
        <w:t xml:space="preserve">                      </w:t>
      </w:r>
      <w:r w:rsidRPr="00AC1697">
        <w:rPr>
          <w:rFonts w:ascii="Arial" w:hAnsi="Arial" w:cs="Arial"/>
          <w:sz w:val="24"/>
          <w:szCs w:val="24"/>
          <w:lang w:val="es-ES_tradnl"/>
        </w:rPr>
        <w:t>Gs_______</w:t>
      </w:r>
    </w:p>
    <w:p w:rsidR="0010100E" w:rsidRPr="00AC1697" w:rsidRDefault="0010100E" w:rsidP="0010100E">
      <w:pPr>
        <w:rPr>
          <w:rFonts w:ascii="Arial" w:hAnsi="Arial" w:cs="Arial"/>
          <w:sz w:val="24"/>
          <w:szCs w:val="24"/>
          <w:lang w:val="es-ES_tradnl"/>
        </w:rPr>
      </w:pPr>
    </w:p>
    <w:p w:rsidR="0010100E" w:rsidRPr="00AC1697" w:rsidRDefault="0010100E" w:rsidP="0010100E">
      <w:pPr>
        <w:rPr>
          <w:rFonts w:ascii="Arial" w:hAnsi="Arial" w:cs="Arial"/>
          <w:sz w:val="24"/>
          <w:szCs w:val="24"/>
          <w:lang w:val="es-ES_tradnl"/>
        </w:rPr>
      </w:pPr>
      <w:r w:rsidRPr="00AC1697">
        <w:rPr>
          <w:rFonts w:ascii="Arial" w:hAnsi="Arial" w:cs="Arial"/>
          <w:sz w:val="24"/>
          <w:szCs w:val="24"/>
          <w:lang w:val="es-ES_tradnl"/>
        </w:rPr>
        <w:t>Total</w:t>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sidRPr="00AC1697">
        <w:rPr>
          <w:rFonts w:ascii="Arial" w:hAnsi="Arial" w:cs="Arial"/>
          <w:sz w:val="24"/>
          <w:szCs w:val="24"/>
          <w:lang w:val="es-ES_tradnl"/>
        </w:rPr>
        <w:tab/>
      </w:r>
      <w:r>
        <w:rPr>
          <w:rFonts w:ascii="Arial" w:hAnsi="Arial" w:cs="Arial"/>
          <w:sz w:val="24"/>
          <w:szCs w:val="24"/>
          <w:lang w:val="es-ES_tradnl"/>
        </w:rPr>
        <w:t xml:space="preserve">                      </w:t>
      </w:r>
      <w:r w:rsidRPr="00AC1697">
        <w:rPr>
          <w:rFonts w:ascii="Arial" w:hAnsi="Arial" w:cs="Arial"/>
          <w:sz w:val="24"/>
          <w:szCs w:val="24"/>
          <w:lang w:val="es-ES_tradnl"/>
        </w:rPr>
        <w:t>Gs_______</w:t>
      </w:r>
    </w:p>
    <w:p w:rsidR="0010100E" w:rsidRPr="00AC1697" w:rsidRDefault="0010100E" w:rsidP="0010100E">
      <w:pPr>
        <w:rPr>
          <w:rFonts w:ascii="Arial" w:hAnsi="Arial" w:cs="Arial"/>
          <w:sz w:val="24"/>
          <w:szCs w:val="24"/>
          <w:lang w:val="es-ES_tradnl"/>
        </w:rPr>
      </w:pPr>
    </w:p>
    <w:p w:rsidR="0010100E" w:rsidRPr="00AC1697" w:rsidRDefault="0010100E" w:rsidP="0010100E">
      <w:pPr>
        <w:rPr>
          <w:rFonts w:ascii="Arial" w:hAnsi="Arial" w:cs="Arial"/>
          <w:sz w:val="24"/>
          <w:szCs w:val="24"/>
          <w:lang w:val="es-ES_tradnl"/>
        </w:rPr>
      </w:pPr>
      <w:r w:rsidRPr="00AC1697">
        <w:rPr>
          <w:rFonts w:ascii="Arial" w:hAnsi="Arial" w:cs="Arial"/>
          <w:sz w:val="24"/>
          <w:szCs w:val="24"/>
          <w:lang w:val="es-ES_tradnl"/>
        </w:rPr>
        <w:t>Esta disponibilidad no representará costo alguno al Contratante por concepto de intereses o gastos financieros.</w:t>
      </w:r>
    </w:p>
    <w:p w:rsidR="0010100E" w:rsidRPr="00AC1697" w:rsidRDefault="0010100E" w:rsidP="0010100E">
      <w:pPr>
        <w:rPr>
          <w:rFonts w:ascii="Arial" w:hAnsi="Arial" w:cs="Arial"/>
          <w:sz w:val="24"/>
          <w:szCs w:val="24"/>
          <w:lang w:val="es-ES_tradnl"/>
        </w:rPr>
      </w:pPr>
    </w:p>
    <w:p w:rsidR="0010100E" w:rsidRPr="00AC1697" w:rsidRDefault="0010100E" w:rsidP="0010100E">
      <w:pPr>
        <w:rPr>
          <w:rFonts w:ascii="Arial" w:hAnsi="Arial" w:cs="Arial"/>
          <w:sz w:val="24"/>
          <w:szCs w:val="24"/>
          <w:lang w:val="es-ES_tradnl"/>
        </w:rPr>
      </w:pPr>
      <w:r w:rsidRPr="00AC1697">
        <w:rPr>
          <w:rFonts w:ascii="Arial" w:hAnsi="Arial" w:cs="Arial"/>
          <w:sz w:val="24"/>
          <w:szCs w:val="24"/>
          <w:lang w:val="es-ES_tradnl"/>
        </w:rPr>
        <w:t>________________</w:t>
      </w:r>
    </w:p>
    <w:p w:rsidR="0010100E" w:rsidRDefault="0010100E" w:rsidP="0010100E">
      <w:pPr>
        <w:rPr>
          <w:rFonts w:ascii="Arial" w:hAnsi="Arial" w:cs="Arial"/>
          <w:sz w:val="24"/>
          <w:szCs w:val="24"/>
          <w:lang w:val="es-ES_tradnl"/>
        </w:rPr>
      </w:pPr>
      <w:r w:rsidRPr="00AC1697">
        <w:rPr>
          <w:rFonts w:ascii="Arial" w:hAnsi="Arial" w:cs="Arial"/>
          <w:sz w:val="24"/>
          <w:szCs w:val="24"/>
          <w:lang w:val="es-ES_tradnl"/>
        </w:rPr>
        <w:t>Representante legal</w:t>
      </w:r>
    </w:p>
    <w:p w:rsidR="0010100E" w:rsidRPr="00AC1697" w:rsidRDefault="0010100E" w:rsidP="0010100E">
      <w:pPr>
        <w:rPr>
          <w:rFonts w:ascii="Arial" w:hAnsi="Arial" w:cs="Arial"/>
          <w:sz w:val="24"/>
          <w:szCs w:val="24"/>
          <w:lang w:val="es-ES_tradnl"/>
        </w:rPr>
      </w:pPr>
    </w:p>
    <w:p w:rsidR="0010100E" w:rsidRDefault="0010100E" w:rsidP="0010100E">
      <w:pPr>
        <w:jc w:val="both"/>
        <w:rPr>
          <w:rFonts w:ascii="Arial" w:hAnsi="Arial" w:cs="Arial"/>
          <w:sz w:val="24"/>
          <w:szCs w:val="24"/>
          <w:lang w:val="es-ES_tradnl"/>
        </w:rPr>
      </w:pPr>
      <w:r w:rsidRPr="00AC1697">
        <w:rPr>
          <w:rFonts w:ascii="Arial" w:hAnsi="Arial" w:cs="Arial"/>
          <w:sz w:val="24"/>
          <w:szCs w:val="24"/>
          <w:lang w:val="es-ES_tradnl"/>
        </w:rPr>
        <w:t xml:space="preserve">Obs.: </w:t>
      </w:r>
      <w:r w:rsidRPr="00EF0668">
        <w:rPr>
          <w:rFonts w:ascii="Arial" w:hAnsi="Arial" w:cs="Arial"/>
          <w:sz w:val="24"/>
          <w:szCs w:val="24"/>
          <w:lang w:val="es-ES_tradnl"/>
        </w:rPr>
        <w:t>Este capital podrá ser complementado con una Nota de una entidad financiera debidamente habilitada, que indique claramente que el oferente tiene aprobada una línea de crédito o fondos disponibles con la descripción del monto del crédito aprobado o de los fondos disponibles, para ser utilizados en caso que resulte ser adjudicada en el llamado de referencia. La línea de Crédito no deberá estar condicionada al cumplimiento previo de determinados requisitos o de evaluación previa de la situación financiera del Oferente.</w:t>
      </w:r>
    </w:p>
    <w:p w:rsidR="0010100E" w:rsidRPr="00AC1697" w:rsidRDefault="0010100E" w:rsidP="0010100E">
      <w:pPr>
        <w:jc w:val="both"/>
        <w:rPr>
          <w:rFonts w:ascii="Arial" w:hAnsi="Arial" w:cs="Arial"/>
          <w:sz w:val="24"/>
          <w:szCs w:val="24"/>
          <w:lang w:val="es-ES_tradnl"/>
        </w:rPr>
      </w:pPr>
    </w:p>
    <w:p w:rsidR="0010100E" w:rsidRPr="00AC1697" w:rsidRDefault="0010100E" w:rsidP="0010100E">
      <w:pPr>
        <w:jc w:val="both"/>
        <w:rPr>
          <w:rFonts w:ascii="Arial" w:hAnsi="Arial" w:cs="Arial"/>
          <w:b/>
          <w:sz w:val="24"/>
          <w:szCs w:val="24"/>
          <w:lang w:val="es-ES_tradnl" w:eastAsia="es-MX"/>
        </w:rPr>
      </w:pPr>
      <w:r>
        <w:rPr>
          <w:rFonts w:ascii="Arial" w:hAnsi="Arial" w:cs="Arial"/>
          <w:b/>
          <w:sz w:val="24"/>
          <w:szCs w:val="24"/>
          <w:lang w:val="es-ES_tradnl" w:eastAsia="es-MX"/>
        </w:rPr>
        <w:t>Adjuntar Balances del último e</w:t>
      </w:r>
      <w:r w:rsidRPr="00AC1697">
        <w:rPr>
          <w:rFonts w:ascii="Arial" w:hAnsi="Arial" w:cs="Arial"/>
          <w:b/>
          <w:sz w:val="24"/>
          <w:szCs w:val="24"/>
          <w:lang w:val="es-ES_tradnl" w:eastAsia="es-MX"/>
        </w:rPr>
        <w:t>jercicio</w:t>
      </w:r>
      <w:r>
        <w:rPr>
          <w:rFonts w:ascii="Arial" w:hAnsi="Arial" w:cs="Arial"/>
          <w:b/>
          <w:sz w:val="24"/>
          <w:szCs w:val="24"/>
          <w:lang w:val="es-ES_tradnl" w:eastAsia="es-MX"/>
        </w:rPr>
        <w:t xml:space="preserve"> 2016 (Individual y Consorciado)</w:t>
      </w:r>
      <w:r w:rsidRPr="00AC1697">
        <w:rPr>
          <w:rFonts w:ascii="Arial" w:hAnsi="Arial" w:cs="Arial"/>
          <w:b/>
          <w:sz w:val="24"/>
          <w:szCs w:val="24"/>
          <w:lang w:val="es-ES_tradnl" w:eastAsia="es-MX"/>
        </w:rPr>
        <w:t>, acompañado del Informe de una Auditoría Externa.</w:t>
      </w:r>
    </w:p>
    <w:p w:rsidR="002341EB" w:rsidRPr="00AC1697" w:rsidRDefault="002341EB" w:rsidP="002341EB">
      <w:pPr>
        <w:rPr>
          <w:rFonts w:ascii="Arial" w:hAnsi="Arial" w:cs="Arial"/>
          <w:b/>
          <w:sz w:val="24"/>
          <w:szCs w:val="24"/>
          <w:lang w:val="es-ES_tradnl" w:eastAsia="es-MX"/>
        </w:rPr>
      </w:pPr>
      <w:r w:rsidRPr="00AC1697">
        <w:rPr>
          <w:rFonts w:ascii="Arial" w:hAnsi="Arial" w:cs="Arial"/>
          <w:b/>
          <w:sz w:val="24"/>
          <w:szCs w:val="24"/>
          <w:lang w:val="es-ES_tradnl" w:eastAsia="es-MX"/>
        </w:rPr>
        <w:br w:type="page"/>
      </w: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bookmarkStart w:id="77" w:name="_Toc286313319"/>
      <w:r w:rsidRPr="000B218B">
        <w:rPr>
          <w:rFonts w:ascii="Arial" w:eastAsia="Times New Roman" w:hAnsi="Arial" w:cs="Arial"/>
          <w:b/>
          <w:bCs/>
          <w:sz w:val="28"/>
          <w:szCs w:val="28"/>
          <w:lang w:val="es-MX" w:eastAsia="es-ES"/>
        </w:rPr>
        <w:t xml:space="preserve">FORMULARIO Nº </w:t>
      </w:r>
      <w:bookmarkEnd w:id="77"/>
      <w:r w:rsidRPr="000B218B">
        <w:rPr>
          <w:rFonts w:ascii="Arial" w:eastAsia="Times New Roman" w:hAnsi="Arial" w:cs="Arial"/>
          <w:b/>
          <w:bCs/>
          <w:sz w:val="28"/>
          <w:szCs w:val="28"/>
          <w:lang w:val="es-MX" w:eastAsia="es-ES"/>
        </w:rPr>
        <w:t>6</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5</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bookmarkStart w:id="78" w:name="_Toc498850124"/>
      <w:bookmarkStart w:id="79" w:name="_Toc498851729"/>
      <w:bookmarkStart w:id="80" w:name="_Toc499021797"/>
      <w:bookmarkStart w:id="81" w:name="_Toc499023480"/>
      <w:bookmarkStart w:id="82" w:name="_Toc501529962"/>
      <w:bookmarkStart w:id="83" w:name="_Toc526332728"/>
      <w:bookmarkStart w:id="84" w:name="_Toc21255754"/>
      <w:bookmarkStart w:id="85" w:name="_Toc286313320"/>
      <w:r w:rsidRPr="000B218B">
        <w:rPr>
          <w:rFonts w:ascii="Arial" w:eastAsia="Times New Roman" w:hAnsi="Arial" w:cs="Arial"/>
          <w:b/>
          <w:bCs/>
          <w:sz w:val="28"/>
          <w:szCs w:val="26"/>
          <w:lang w:eastAsia="es-ES"/>
        </w:rPr>
        <w:t>Experiencia General en Construcción</w:t>
      </w:r>
      <w:bookmarkEnd w:id="78"/>
      <w:bookmarkEnd w:id="79"/>
      <w:bookmarkEnd w:id="80"/>
      <w:bookmarkEnd w:id="81"/>
      <w:bookmarkEnd w:id="82"/>
      <w:bookmarkEnd w:id="83"/>
      <w:bookmarkEnd w:id="84"/>
      <w:bookmarkEnd w:id="85"/>
      <w:r w:rsidRPr="00817AB5">
        <w:rPr>
          <w:rFonts w:ascii="Arial" w:eastAsia="Times New Roman" w:hAnsi="Arial" w:cs="Arial"/>
          <w:b/>
          <w:bCs/>
          <w:sz w:val="28"/>
          <w:szCs w:val="26"/>
          <w:lang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eastAsia="es-ES"/>
        </w:rPr>
        <w:instrText>Experiencia General en Construcción</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eastAsia="es-ES"/>
        </w:rPr>
        <w:fldChar w:fldCharType="end"/>
      </w:r>
    </w:p>
    <w:p w:rsidR="00B90AAE" w:rsidRPr="000B218B" w:rsidRDefault="00B90AAE" w:rsidP="00B90AAE">
      <w:pPr>
        <w:widowControl w:val="0"/>
        <w:adjustRightInd w:val="0"/>
        <w:spacing w:after="0" w:line="360" w:lineRule="atLeast"/>
        <w:jc w:val="center"/>
        <w:textAlignment w:val="baseline"/>
        <w:rPr>
          <w:rFonts w:ascii="Arial" w:eastAsia="Times New Roman" w:hAnsi="Arial" w:cs="Arial"/>
          <w:sz w:val="24"/>
          <w:szCs w:val="24"/>
          <w:lang w:eastAsia="es-ES"/>
        </w:rPr>
      </w:pP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 xml:space="preserve">Nombre legal del Oferente: ____________________     </w:t>
      </w:r>
      <w:r w:rsidRPr="000B218B">
        <w:rPr>
          <w:rFonts w:ascii="Arial" w:eastAsia="Times New Roman" w:hAnsi="Arial" w:cs="Arial"/>
          <w:sz w:val="24"/>
          <w:szCs w:val="24"/>
          <w:lang w:eastAsia="es-ES"/>
        </w:rPr>
        <w:tab/>
        <w:t>Fecha: _____________________</w:t>
      </w: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pacing w:val="-2"/>
          <w:sz w:val="24"/>
          <w:szCs w:val="24"/>
          <w:lang w:eastAsia="es-ES"/>
        </w:rPr>
        <w:t>Nombre legal del miem</w:t>
      </w:r>
      <w:r w:rsidR="00446FD1">
        <w:rPr>
          <w:rFonts w:ascii="Arial" w:eastAsia="Times New Roman" w:hAnsi="Arial" w:cs="Arial"/>
          <w:spacing w:val="-2"/>
          <w:sz w:val="24"/>
          <w:szCs w:val="24"/>
          <w:lang w:eastAsia="es-ES"/>
        </w:rPr>
        <w:t>bro del Consorcio: _________</w:t>
      </w:r>
      <w:r w:rsidR="00041CEC" w:rsidRPr="00817AB5">
        <w:rPr>
          <w:rFonts w:ascii="Arial" w:hAnsi="Arial" w:cs="Arial"/>
          <w:sz w:val="24"/>
        </w:rPr>
        <w:t>ID</w:t>
      </w:r>
      <w:r w:rsidR="005976C0" w:rsidRPr="00817AB5">
        <w:rPr>
          <w:rFonts w:ascii="Arial" w:hAnsi="Arial" w:cs="Arial"/>
          <w:sz w:val="24"/>
        </w:rPr>
        <w:t xml:space="preserve"> SBE</w:t>
      </w:r>
      <w:r w:rsidR="00041CEC" w:rsidRPr="00817AB5">
        <w:rPr>
          <w:sz w:val="24"/>
        </w:rPr>
        <w:t xml:space="preserve"> No</w:t>
      </w:r>
      <w:r w:rsidR="00446FD1">
        <w:rPr>
          <w:sz w:val="24"/>
        </w:rPr>
        <w:t xml:space="preserve">:  </w:t>
      </w:r>
      <w:r w:rsidR="00446FD1">
        <w:rPr>
          <w:rFonts w:ascii="Arial" w:eastAsia="Times New Roman" w:hAnsi="Arial" w:cs="Arial"/>
          <w:spacing w:val="-2"/>
          <w:sz w:val="24"/>
          <w:szCs w:val="24"/>
          <w:lang w:eastAsia="es-ES"/>
        </w:rPr>
        <w:t>315.021</w:t>
      </w:r>
      <w:r w:rsidRPr="000B218B">
        <w:rPr>
          <w:rFonts w:ascii="Arial" w:eastAsia="Times New Roman" w:hAnsi="Arial" w:cs="Arial"/>
          <w:sz w:val="24"/>
          <w:szCs w:val="24"/>
          <w:lang w:eastAsia="es-ES"/>
        </w:rPr>
        <w:tab/>
        <w:t xml:space="preserve"> </w:t>
      </w:r>
    </w:p>
    <w:p w:rsidR="00B90AAE" w:rsidRPr="000B218B" w:rsidRDefault="00B90AAE" w:rsidP="00817AB5">
      <w:pPr>
        <w:widowControl w:val="0"/>
        <w:adjustRightInd w:val="0"/>
        <w:spacing w:after="0" w:line="360" w:lineRule="atLeast"/>
        <w:ind w:right="162"/>
        <w:jc w:val="center"/>
        <w:textAlignment w:val="baseline"/>
        <w:rPr>
          <w:rFonts w:ascii="Arial" w:eastAsia="Times New Roman" w:hAnsi="Arial" w:cs="Arial"/>
          <w:spacing w:val="-2"/>
          <w:sz w:val="24"/>
          <w:szCs w:val="24"/>
        </w:rPr>
      </w:pPr>
      <w:r w:rsidRPr="000B218B">
        <w:rPr>
          <w:rFonts w:ascii="Arial" w:eastAsia="Times New Roman" w:hAnsi="Arial" w:cs="Arial"/>
          <w:sz w:val="24"/>
          <w:szCs w:val="24"/>
          <w:lang w:eastAsia="es-ES"/>
        </w:rPr>
        <w:t xml:space="preserve">                                                 </w:t>
      </w:r>
      <w:r w:rsidRPr="000B218B">
        <w:rPr>
          <w:rFonts w:ascii="Arial" w:eastAsia="Times New Roman" w:hAnsi="Arial" w:cs="Arial"/>
          <w:sz w:val="24"/>
          <w:szCs w:val="24"/>
          <w:lang w:eastAsia="es-ES"/>
        </w:rPr>
        <w:tab/>
      </w:r>
      <w:r w:rsidRPr="000B218B">
        <w:rPr>
          <w:rFonts w:ascii="Arial" w:eastAsia="Times New Roman" w:hAnsi="Arial" w:cs="Arial"/>
          <w:sz w:val="24"/>
          <w:szCs w:val="24"/>
          <w:lang w:eastAsia="es-ES"/>
        </w:rPr>
        <w:tab/>
      </w:r>
      <w:r w:rsidRPr="000B218B">
        <w:rPr>
          <w:rFonts w:ascii="Arial" w:eastAsia="Times New Roman" w:hAnsi="Arial" w:cs="Arial"/>
          <w:sz w:val="24"/>
          <w:szCs w:val="24"/>
          <w:lang w:eastAsia="es-ES"/>
        </w:rPr>
        <w:tab/>
      </w:r>
      <w:r w:rsidRPr="000B218B">
        <w:rPr>
          <w:rFonts w:ascii="Arial" w:eastAsia="Times New Roman" w:hAnsi="Arial" w:cs="Arial"/>
          <w:sz w:val="24"/>
          <w:szCs w:val="24"/>
          <w:lang w:eastAsia="es-ES"/>
        </w:rPr>
        <w:tab/>
        <w:t xml:space="preserve">   </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B90AAE" w:rsidRPr="000B218B" w:rsidTr="003045AA">
        <w:trPr>
          <w:cantSplit/>
          <w:trHeight w:val="440"/>
          <w:tblHeader/>
        </w:trPr>
        <w:tc>
          <w:tcPr>
            <w:tcW w:w="1152" w:type="dxa"/>
          </w:tcPr>
          <w:p w:rsidR="00B90AAE" w:rsidRPr="000B218B" w:rsidRDefault="00B90AAE" w:rsidP="00B90AAE">
            <w:pPr>
              <w:widowControl w:val="0"/>
              <w:adjustRightInd w:val="0"/>
              <w:spacing w:before="80" w:after="80" w:line="360" w:lineRule="atLeast"/>
              <w:jc w:val="center"/>
              <w:textAlignment w:val="baseline"/>
              <w:outlineLvl w:val="4"/>
              <w:rPr>
                <w:rFonts w:ascii="Arial" w:eastAsia="Times New Roman" w:hAnsi="Arial" w:cs="Arial"/>
                <w:b/>
                <w:sz w:val="24"/>
                <w:szCs w:val="24"/>
                <w:lang w:val="es-ES_tradnl" w:eastAsia="es-ES"/>
              </w:rPr>
            </w:pPr>
            <w:r w:rsidRPr="000B218B">
              <w:rPr>
                <w:rFonts w:ascii="Arial" w:eastAsia="Times New Roman" w:hAnsi="Arial" w:cs="Arial"/>
                <w:b/>
                <w:sz w:val="24"/>
                <w:szCs w:val="24"/>
                <w:lang w:val="es-ES_tradnl" w:eastAsia="es-ES"/>
              </w:rPr>
              <w:t>Inicio</w:t>
            </w:r>
            <w:r w:rsidRPr="000B218B">
              <w:rPr>
                <w:rFonts w:ascii="Arial" w:eastAsia="Times New Roman" w:hAnsi="Arial" w:cs="Arial"/>
                <w:b/>
                <w:sz w:val="24"/>
                <w:szCs w:val="24"/>
                <w:lang w:val="es-ES_tradnl" w:eastAsia="es-ES"/>
              </w:rPr>
              <w:br/>
              <w:t>Día/Mes/año</w:t>
            </w:r>
          </w:p>
        </w:tc>
        <w:tc>
          <w:tcPr>
            <w:tcW w:w="1098" w:type="dxa"/>
            <w:gridSpan w:val="2"/>
          </w:tcPr>
          <w:p w:rsidR="00B90AAE" w:rsidRPr="000B218B" w:rsidRDefault="00B90AAE" w:rsidP="00B90AAE">
            <w:pPr>
              <w:widowControl w:val="0"/>
              <w:adjustRightInd w:val="0"/>
              <w:spacing w:before="80" w:after="80" w:line="360" w:lineRule="atLeast"/>
              <w:jc w:val="center"/>
              <w:textAlignment w:val="baseline"/>
              <w:outlineLvl w:val="4"/>
              <w:rPr>
                <w:rFonts w:ascii="Arial" w:eastAsia="Times New Roman" w:hAnsi="Arial" w:cs="Arial"/>
                <w:b/>
                <w:sz w:val="24"/>
                <w:szCs w:val="24"/>
                <w:lang w:val="es-ES_tradnl" w:eastAsia="es-ES"/>
              </w:rPr>
            </w:pPr>
            <w:r w:rsidRPr="000B218B">
              <w:rPr>
                <w:rFonts w:ascii="Arial" w:eastAsia="Times New Roman" w:hAnsi="Arial" w:cs="Arial"/>
                <w:b/>
                <w:sz w:val="24"/>
                <w:szCs w:val="24"/>
                <w:lang w:val="es-ES_tradnl" w:eastAsia="es-ES"/>
              </w:rPr>
              <w:t>Fin</w:t>
            </w:r>
            <w:r w:rsidRPr="000B218B">
              <w:rPr>
                <w:rFonts w:ascii="Arial" w:eastAsia="Times New Roman" w:hAnsi="Arial" w:cs="Arial"/>
                <w:b/>
                <w:sz w:val="24"/>
                <w:szCs w:val="24"/>
                <w:lang w:val="es-ES_tradnl" w:eastAsia="es-ES"/>
              </w:rPr>
              <w:br/>
              <w:t>Día/Mes/año</w:t>
            </w:r>
          </w:p>
        </w:tc>
        <w:tc>
          <w:tcPr>
            <w:tcW w:w="900" w:type="dxa"/>
          </w:tcPr>
          <w:p w:rsidR="00B90AAE" w:rsidRPr="000B218B" w:rsidRDefault="00B90AAE" w:rsidP="00B90AAE">
            <w:pPr>
              <w:widowControl w:val="0"/>
              <w:adjustRightInd w:val="0"/>
              <w:spacing w:before="80" w:after="80" w:line="360" w:lineRule="atLeast"/>
              <w:jc w:val="center"/>
              <w:textAlignment w:val="baseline"/>
              <w:outlineLvl w:val="4"/>
              <w:rPr>
                <w:rFonts w:ascii="Arial" w:eastAsia="Times New Roman" w:hAnsi="Arial" w:cs="Arial"/>
                <w:b/>
                <w:sz w:val="24"/>
                <w:szCs w:val="24"/>
                <w:lang w:val="es-ES_tradnl" w:eastAsia="es-ES"/>
              </w:rPr>
            </w:pPr>
            <w:r w:rsidRPr="000B218B">
              <w:rPr>
                <w:rFonts w:ascii="Arial" w:eastAsia="Times New Roman" w:hAnsi="Arial" w:cs="Arial"/>
                <w:b/>
                <w:sz w:val="24"/>
                <w:szCs w:val="24"/>
                <w:lang w:val="es-ES_tradnl" w:eastAsia="es-ES"/>
              </w:rPr>
              <w:t xml:space="preserve"> Años</w:t>
            </w:r>
          </w:p>
        </w:tc>
        <w:tc>
          <w:tcPr>
            <w:tcW w:w="5580" w:type="dxa"/>
          </w:tcPr>
          <w:p w:rsidR="00B90AAE" w:rsidRPr="000B218B" w:rsidRDefault="00B90AAE" w:rsidP="00B90AAE">
            <w:pPr>
              <w:widowControl w:val="0"/>
              <w:adjustRightInd w:val="0"/>
              <w:spacing w:before="80" w:after="80" w:line="360" w:lineRule="atLeast"/>
              <w:jc w:val="center"/>
              <w:textAlignment w:val="baseline"/>
              <w:outlineLvl w:val="4"/>
              <w:rPr>
                <w:rFonts w:ascii="Arial" w:eastAsia="Times New Roman" w:hAnsi="Arial" w:cs="Arial"/>
                <w:b/>
                <w:sz w:val="24"/>
                <w:szCs w:val="24"/>
                <w:lang w:val="es-ES_tradnl" w:eastAsia="es-ES"/>
              </w:rPr>
            </w:pPr>
            <w:r w:rsidRPr="000B218B">
              <w:rPr>
                <w:rFonts w:ascii="Arial" w:eastAsia="Times New Roman" w:hAnsi="Arial" w:cs="Arial"/>
                <w:b/>
                <w:sz w:val="24"/>
                <w:szCs w:val="24"/>
                <w:lang w:val="es-ES_tradnl" w:eastAsia="es-ES"/>
              </w:rPr>
              <w:t xml:space="preserve">Identificación del contrato </w:t>
            </w:r>
          </w:p>
        </w:tc>
        <w:tc>
          <w:tcPr>
            <w:tcW w:w="1530" w:type="dxa"/>
          </w:tcPr>
          <w:p w:rsidR="00B90AAE" w:rsidRPr="000B218B" w:rsidRDefault="00B90AAE" w:rsidP="00B90AAE">
            <w:pPr>
              <w:widowControl w:val="0"/>
              <w:adjustRightInd w:val="0"/>
              <w:spacing w:before="80" w:after="80" w:line="360" w:lineRule="atLeast"/>
              <w:jc w:val="center"/>
              <w:textAlignment w:val="baseline"/>
              <w:outlineLvl w:val="4"/>
              <w:rPr>
                <w:rFonts w:ascii="Arial" w:eastAsia="Times New Roman" w:hAnsi="Arial" w:cs="Arial"/>
                <w:b/>
                <w:sz w:val="24"/>
                <w:szCs w:val="24"/>
                <w:lang w:val="es-ES_tradnl" w:eastAsia="es-ES"/>
              </w:rPr>
            </w:pPr>
            <w:r w:rsidRPr="000B218B">
              <w:rPr>
                <w:rFonts w:ascii="Arial" w:eastAsia="Times New Roman" w:hAnsi="Arial" w:cs="Arial"/>
                <w:b/>
                <w:sz w:val="24"/>
                <w:szCs w:val="24"/>
                <w:lang w:val="es-ES_tradnl" w:eastAsia="es-ES"/>
              </w:rPr>
              <w:t>Función del Oferente</w:t>
            </w:r>
          </w:p>
        </w:tc>
      </w:tr>
      <w:tr w:rsidR="00B90AAE" w:rsidRPr="000B218B" w:rsidTr="003045AA">
        <w:trPr>
          <w:cantSplit/>
        </w:trPr>
        <w:tc>
          <w:tcPr>
            <w:tcW w:w="1170" w:type="dxa"/>
            <w:gridSpan w:val="2"/>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w:t>
            </w:r>
          </w:p>
        </w:tc>
        <w:tc>
          <w:tcPr>
            <w:tcW w:w="108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w:t>
            </w:r>
          </w:p>
        </w:tc>
        <w:tc>
          <w:tcPr>
            <w:tcW w:w="90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c>
          <w:tcPr>
            <w:tcW w:w="558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del contrato: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Breve descripción de las obras realizadas por el Oferente:</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del Contratante:</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Dirección:</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Teléfono: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Monto: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c>
          <w:tcPr>
            <w:tcW w:w="153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___________</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r>
      <w:tr w:rsidR="00B90AAE" w:rsidRPr="000B218B" w:rsidTr="003045AA">
        <w:trPr>
          <w:cantSplit/>
        </w:trPr>
        <w:tc>
          <w:tcPr>
            <w:tcW w:w="1170" w:type="dxa"/>
            <w:gridSpan w:val="2"/>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w:t>
            </w:r>
          </w:p>
        </w:tc>
        <w:tc>
          <w:tcPr>
            <w:tcW w:w="108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w:t>
            </w:r>
          </w:p>
        </w:tc>
        <w:tc>
          <w:tcPr>
            <w:tcW w:w="90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c>
          <w:tcPr>
            <w:tcW w:w="558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del contrato: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Breve descripción de las obras realizadas por el Oferente:</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del Contratante:</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Dirección:</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Teléfono: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Monto: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c>
          <w:tcPr>
            <w:tcW w:w="153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___________</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r>
      <w:tr w:rsidR="00B90AAE" w:rsidRPr="000B218B" w:rsidTr="003045AA">
        <w:trPr>
          <w:cantSplit/>
        </w:trPr>
        <w:tc>
          <w:tcPr>
            <w:tcW w:w="1170" w:type="dxa"/>
            <w:gridSpan w:val="2"/>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w:t>
            </w:r>
          </w:p>
        </w:tc>
        <w:tc>
          <w:tcPr>
            <w:tcW w:w="108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w:t>
            </w:r>
          </w:p>
        </w:tc>
        <w:tc>
          <w:tcPr>
            <w:tcW w:w="90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c>
          <w:tcPr>
            <w:tcW w:w="558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del contrato: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Breve descripción de las obras realizadas por el Oferente:</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del Contratante:</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Dirección:</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Teléfono: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Monto: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c>
          <w:tcPr>
            <w:tcW w:w="153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___________</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r>
      <w:tr w:rsidR="00B90AAE" w:rsidRPr="000B218B" w:rsidTr="003045AA">
        <w:trPr>
          <w:cantSplit/>
        </w:trPr>
        <w:tc>
          <w:tcPr>
            <w:tcW w:w="1170" w:type="dxa"/>
            <w:gridSpan w:val="2"/>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w:t>
            </w:r>
          </w:p>
        </w:tc>
        <w:tc>
          <w:tcPr>
            <w:tcW w:w="108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w:t>
            </w:r>
          </w:p>
        </w:tc>
        <w:tc>
          <w:tcPr>
            <w:tcW w:w="90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tc>
        <w:tc>
          <w:tcPr>
            <w:tcW w:w="558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del contrato: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Breve descripción de las obras realizadas por el Oferente:</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del Contratante:</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Dirección:</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Teléfono:</w:t>
            </w: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Monto:</w:t>
            </w:r>
          </w:p>
          <w:p w:rsidR="00B90AAE" w:rsidRPr="000B218B" w:rsidRDefault="00B90AAE" w:rsidP="00B90AAE">
            <w:pPr>
              <w:widowControl w:val="0"/>
              <w:tabs>
                <w:tab w:val="left" w:pos="1503"/>
              </w:tabs>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ab/>
            </w:r>
          </w:p>
        </w:tc>
        <w:tc>
          <w:tcPr>
            <w:tcW w:w="1530" w:type="dxa"/>
          </w:tcPr>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p>
          <w:p w:rsidR="00B90AAE" w:rsidRPr="000B218B" w:rsidRDefault="00B90AAE" w:rsidP="00B90AAE">
            <w:pPr>
              <w:widowControl w:val="0"/>
              <w:suppressAutoHyphens/>
              <w:adjustRightInd w:val="0"/>
              <w:spacing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___________</w:t>
            </w:r>
          </w:p>
        </w:tc>
      </w:tr>
    </w:tbl>
    <w:p w:rsidR="00B90AAE" w:rsidRPr="000B218B" w:rsidRDefault="00B90AAE" w:rsidP="00B90AAE">
      <w:pPr>
        <w:keepNext/>
        <w:keepLines/>
        <w:widowControl w:val="0"/>
        <w:shd w:val="clear" w:color="auto" w:fill="000000"/>
        <w:adjustRightInd w:val="0"/>
        <w:spacing w:after="0" w:line="240" w:lineRule="auto"/>
        <w:jc w:val="center"/>
        <w:textAlignment w:val="baseline"/>
        <w:outlineLvl w:val="0"/>
        <w:rPr>
          <w:rFonts w:ascii="Arial" w:eastAsia="Times New Roman" w:hAnsi="Arial" w:cs="Arial"/>
          <w:b/>
          <w:bCs/>
          <w:sz w:val="28"/>
          <w:szCs w:val="28"/>
          <w:lang w:val="es-MX" w:eastAsia="es-ES"/>
        </w:rPr>
      </w:pPr>
      <w:bookmarkStart w:id="86" w:name="_Toc286313321"/>
      <w:r w:rsidRPr="000B218B">
        <w:rPr>
          <w:rFonts w:ascii="Arial" w:eastAsia="Times New Roman" w:hAnsi="Arial" w:cs="Arial"/>
          <w:b/>
          <w:bCs/>
          <w:sz w:val="28"/>
          <w:szCs w:val="28"/>
          <w:lang w:val="es-MX" w:eastAsia="es-ES"/>
        </w:rPr>
        <w:t xml:space="preserve">FORMULARIO Nº </w:t>
      </w:r>
      <w:bookmarkEnd w:id="86"/>
      <w:r w:rsidRPr="000B218B">
        <w:rPr>
          <w:rFonts w:ascii="Arial" w:eastAsia="Times New Roman" w:hAnsi="Arial" w:cs="Arial"/>
          <w:b/>
          <w:bCs/>
          <w:sz w:val="28"/>
          <w:szCs w:val="28"/>
          <w:lang w:val="es-MX" w:eastAsia="es-ES"/>
        </w:rPr>
        <w:t>7</w:t>
      </w:r>
      <w:r w:rsidR="002341EB">
        <w:rPr>
          <w:rFonts w:ascii="Arial" w:eastAsia="Times New Roman" w:hAnsi="Arial" w:cs="Arial"/>
          <w:b/>
          <w:bCs/>
          <w:sz w:val="28"/>
          <w:szCs w:val="28"/>
          <w:lang w:val="es-MX" w:eastAsia="es-ES"/>
        </w:rPr>
        <w:t>.A</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6</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bookmarkStart w:id="87" w:name="_Toc21255755"/>
      <w:bookmarkStart w:id="88" w:name="_Toc286313322"/>
      <w:bookmarkStart w:id="89" w:name="_Toc498850125"/>
      <w:bookmarkStart w:id="90" w:name="_Toc498851730"/>
      <w:bookmarkStart w:id="91" w:name="_Toc499021798"/>
      <w:bookmarkStart w:id="92" w:name="_Toc499023481"/>
      <w:bookmarkStart w:id="93" w:name="_Toc501529963"/>
      <w:bookmarkStart w:id="94" w:name="_Toc526332729"/>
      <w:r w:rsidRPr="000B218B">
        <w:rPr>
          <w:rFonts w:ascii="Arial" w:eastAsia="Times New Roman" w:hAnsi="Arial" w:cs="Arial"/>
          <w:b/>
          <w:bCs/>
          <w:sz w:val="28"/>
          <w:szCs w:val="26"/>
          <w:lang w:eastAsia="es-ES"/>
        </w:rPr>
        <w:t>Facturación Anual Media en Construcción</w:t>
      </w:r>
      <w:bookmarkEnd w:id="87"/>
      <w:bookmarkEnd w:id="88"/>
      <w:r w:rsidRPr="00817AB5">
        <w:rPr>
          <w:rFonts w:ascii="Arial" w:eastAsia="Times New Roman" w:hAnsi="Arial" w:cs="Arial"/>
          <w:b/>
          <w:bCs/>
          <w:sz w:val="28"/>
          <w:szCs w:val="26"/>
          <w:lang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eastAsia="es-ES"/>
        </w:rPr>
        <w:instrText>Facturación Anual Media en Construcción</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eastAsia="es-ES"/>
        </w:rPr>
        <w:fldChar w:fldCharType="end"/>
      </w:r>
      <w:r w:rsidRPr="000B218B">
        <w:rPr>
          <w:rFonts w:ascii="Arial" w:eastAsia="Times New Roman" w:hAnsi="Arial" w:cs="Arial"/>
          <w:b/>
          <w:bCs/>
          <w:sz w:val="28"/>
          <w:szCs w:val="26"/>
          <w:lang w:eastAsia="es-ES"/>
        </w:rPr>
        <w:t xml:space="preserve"> </w:t>
      </w:r>
      <w:bookmarkEnd w:id="89"/>
      <w:bookmarkEnd w:id="90"/>
      <w:bookmarkEnd w:id="91"/>
      <w:bookmarkEnd w:id="92"/>
      <w:bookmarkEnd w:id="93"/>
      <w:bookmarkEnd w:id="94"/>
    </w:p>
    <w:p w:rsidR="00B90AAE" w:rsidRPr="000B218B" w:rsidRDefault="00B90AAE" w:rsidP="00B90AAE">
      <w:pPr>
        <w:widowControl w:val="0"/>
        <w:suppressAutoHyphens/>
        <w:adjustRightInd w:val="0"/>
        <w:spacing w:after="0" w:line="360" w:lineRule="atLeast"/>
        <w:jc w:val="center"/>
        <w:textAlignment w:val="baseline"/>
        <w:rPr>
          <w:rFonts w:ascii="Arial" w:eastAsia="Times New Roman" w:hAnsi="Arial" w:cs="Arial"/>
          <w:spacing w:val="-2"/>
          <w:sz w:val="24"/>
          <w:szCs w:val="24"/>
          <w:lang w:eastAsia="es-ES"/>
        </w:rPr>
      </w:pP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Nombre legal del Oferente: _______________________</w:t>
      </w:r>
      <w:r w:rsidRPr="000B218B">
        <w:rPr>
          <w:rFonts w:ascii="Arial" w:eastAsia="Times New Roman" w:hAnsi="Arial" w:cs="Arial"/>
          <w:sz w:val="24"/>
          <w:szCs w:val="24"/>
          <w:lang w:eastAsia="es-ES"/>
        </w:rPr>
        <w:tab/>
        <w:t>Fecha: _________________</w:t>
      </w: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pacing w:val="-2"/>
          <w:sz w:val="24"/>
          <w:szCs w:val="24"/>
          <w:lang w:eastAsia="es-ES"/>
        </w:rPr>
        <w:t>Nombre legal del miembro</w:t>
      </w:r>
      <w:r w:rsidR="00484434">
        <w:rPr>
          <w:rFonts w:ascii="Arial" w:eastAsia="Times New Roman" w:hAnsi="Arial" w:cs="Arial"/>
          <w:spacing w:val="-2"/>
          <w:sz w:val="24"/>
          <w:szCs w:val="24"/>
          <w:lang w:eastAsia="es-ES"/>
        </w:rPr>
        <w:t xml:space="preserve"> de un Consorcio: __________</w:t>
      </w:r>
      <w:r w:rsidR="00D77A25">
        <w:rPr>
          <w:rFonts w:ascii="Arial" w:eastAsia="Times New Roman" w:hAnsi="Arial" w:cs="Arial"/>
          <w:spacing w:val="-2"/>
          <w:sz w:val="24"/>
          <w:szCs w:val="24"/>
          <w:lang w:eastAsia="es-ES"/>
        </w:rPr>
        <w:t>ID</w:t>
      </w:r>
      <w:r w:rsidR="005976C0">
        <w:rPr>
          <w:rFonts w:ascii="Arial" w:eastAsia="Times New Roman" w:hAnsi="Arial" w:cs="Arial"/>
          <w:spacing w:val="-2"/>
          <w:sz w:val="24"/>
          <w:szCs w:val="24"/>
          <w:lang w:eastAsia="es-ES"/>
        </w:rPr>
        <w:t xml:space="preserve"> SBE</w:t>
      </w:r>
      <w:r w:rsidR="00D77A25">
        <w:rPr>
          <w:rFonts w:ascii="Arial" w:eastAsia="Times New Roman" w:hAnsi="Arial" w:cs="Arial"/>
          <w:spacing w:val="-2"/>
          <w:sz w:val="24"/>
          <w:szCs w:val="24"/>
          <w:lang w:eastAsia="es-ES"/>
        </w:rPr>
        <w:t xml:space="preserve"> No: </w:t>
      </w:r>
      <w:r w:rsidR="00484434">
        <w:rPr>
          <w:rFonts w:ascii="Arial" w:eastAsia="Times New Roman" w:hAnsi="Arial" w:cs="Arial"/>
          <w:spacing w:val="-2"/>
          <w:sz w:val="24"/>
          <w:szCs w:val="24"/>
          <w:lang w:eastAsia="es-ES"/>
        </w:rPr>
        <w:t>315.021</w:t>
      </w:r>
      <w:r w:rsidRPr="000B218B">
        <w:rPr>
          <w:rFonts w:ascii="Arial" w:eastAsia="Times New Roman" w:hAnsi="Arial" w:cs="Arial"/>
          <w:sz w:val="24"/>
          <w:szCs w:val="24"/>
          <w:lang w:eastAsia="es-ES"/>
        </w:rPr>
        <w:tab/>
      </w:r>
    </w:p>
    <w:p w:rsidR="00B90AAE" w:rsidRPr="000B218B" w:rsidRDefault="00B90AAE" w:rsidP="00817AB5">
      <w:pPr>
        <w:widowControl w:val="0"/>
        <w:tabs>
          <w:tab w:val="right" w:pos="9630"/>
        </w:tabs>
        <w:adjustRightInd w:val="0"/>
        <w:spacing w:after="0" w:line="360" w:lineRule="atLeast"/>
        <w:ind w:right="162"/>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ab/>
      </w: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B90AAE" w:rsidRPr="000B218B" w:rsidTr="003045AA">
        <w:trPr>
          <w:cantSplit/>
          <w:jc w:val="center"/>
        </w:trPr>
        <w:tc>
          <w:tcPr>
            <w:tcW w:w="9540" w:type="dxa"/>
            <w:gridSpan w:val="3"/>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b/>
                <w:sz w:val="24"/>
                <w:szCs w:val="24"/>
                <w:lang w:val="es-ES_tradnl"/>
              </w:rPr>
            </w:pPr>
            <w:r w:rsidRPr="000B218B">
              <w:rPr>
                <w:rFonts w:ascii="Arial" w:eastAsia="Times New Roman" w:hAnsi="Arial" w:cs="Arial"/>
                <w:b/>
                <w:sz w:val="24"/>
                <w:szCs w:val="24"/>
                <w:lang w:val="es-ES_tradnl"/>
              </w:rPr>
              <w:t>Datos de facturaciones anuales (sólo construcción)</w:t>
            </w: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Año</w:t>
            </w: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Monto y Moneda</w:t>
            </w: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 xml:space="preserve">Equivalente en Guaraníes </w:t>
            </w: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5166" w:type="dxa"/>
            <w:tcBorders>
              <w:top w:val="single" w:sz="6" w:space="0" w:color="auto"/>
              <w:lef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jc w:val="center"/>
        </w:trPr>
        <w:tc>
          <w:tcPr>
            <w:tcW w:w="1494" w:type="dxa"/>
            <w:tcBorders>
              <w:top w:val="single" w:sz="6" w:space="0" w:color="auto"/>
              <w:left w:val="single" w:sz="6" w:space="0" w:color="auto"/>
              <w:bottom w:val="single" w:sz="6" w:space="0" w:color="auto"/>
            </w:tcBorders>
            <w:vAlign w:val="center"/>
          </w:tcPr>
          <w:p w:rsidR="00B90AAE" w:rsidRPr="000B218B" w:rsidRDefault="00B90AAE" w:rsidP="00B90AAE">
            <w:pPr>
              <w:widowControl w:val="0"/>
              <w:adjustRightInd w:val="0"/>
              <w:spacing w:before="40" w:after="40" w:line="360" w:lineRule="atLeast"/>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 xml:space="preserve">* Facturación anual media en construcción </w:t>
            </w:r>
          </w:p>
        </w:tc>
        <w:tc>
          <w:tcPr>
            <w:tcW w:w="5166" w:type="dxa"/>
            <w:tcBorders>
              <w:top w:val="single" w:sz="6" w:space="0" w:color="auto"/>
              <w:left w:val="single" w:sz="6" w:space="0" w:color="auto"/>
              <w:bottom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c>
          <w:tcPr>
            <w:tcW w:w="288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bl>
    <w:p w:rsidR="00B90AAE" w:rsidRPr="000B218B" w:rsidRDefault="00B90AAE" w:rsidP="00B90AAE">
      <w:pPr>
        <w:widowControl w:val="0"/>
        <w:adjustRightInd w:val="0"/>
        <w:spacing w:after="0" w:line="360" w:lineRule="atLeast"/>
        <w:ind w:right="-288"/>
        <w:jc w:val="both"/>
        <w:textAlignment w:val="baseline"/>
        <w:rPr>
          <w:rFonts w:ascii="Arial" w:eastAsia="Times New Roman" w:hAnsi="Arial" w:cs="Arial"/>
          <w:sz w:val="24"/>
          <w:szCs w:val="24"/>
          <w:lang w:eastAsia="es-ES"/>
        </w:rPr>
      </w:pPr>
    </w:p>
    <w:p w:rsidR="00B90AAE" w:rsidRPr="000B218B" w:rsidRDefault="00B90AAE" w:rsidP="00B90AAE">
      <w:pPr>
        <w:widowControl w:val="0"/>
        <w:numPr>
          <w:ilvl w:val="0"/>
          <w:numId w:val="13"/>
        </w:numPr>
        <w:adjustRightInd w:val="0"/>
        <w:spacing w:after="0" w:line="240" w:lineRule="auto"/>
        <w:ind w:right="21"/>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Facturación anual media de ingresos en construcción calculado como el total de las facturas legales correspondientes a obras en ejecución o completadas, dividido por el número de cinco años. (cinco mejores de los últimos diez años)</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2341EB" w:rsidRDefault="002341EB"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2341EB" w:rsidRDefault="002341EB"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2341EB" w:rsidRPr="000B218B" w:rsidRDefault="002341EB"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2341EB" w:rsidRDefault="002341EB" w:rsidP="002341EB">
      <w:pPr>
        <w:widowControl w:val="0"/>
        <w:adjustRightInd w:val="0"/>
        <w:spacing w:after="0" w:line="240" w:lineRule="auto"/>
        <w:ind w:left="432" w:right="21"/>
        <w:jc w:val="both"/>
        <w:textAlignment w:val="baseline"/>
        <w:rPr>
          <w:rFonts w:ascii="Arial" w:eastAsia="Times New Roman" w:hAnsi="Arial" w:cs="Arial"/>
          <w:sz w:val="24"/>
          <w:szCs w:val="24"/>
          <w:lang w:eastAsia="es-ES"/>
        </w:rPr>
      </w:pPr>
    </w:p>
    <w:p w:rsidR="002820DE" w:rsidRDefault="002820DE" w:rsidP="002341EB">
      <w:pPr>
        <w:widowControl w:val="0"/>
        <w:adjustRightInd w:val="0"/>
        <w:spacing w:after="0" w:line="240" w:lineRule="auto"/>
        <w:ind w:left="432" w:right="21"/>
        <w:jc w:val="both"/>
        <w:textAlignment w:val="baseline"/>
        <w:rPr>
          <w:rFonts w:ascii="Arial" w:eastAsia="Times New Roman" w:hAnsi="Arial" w:cs="Arial"/>
          <w:sz w:val="24"/>
          <w:szCs w:val="24"/>
          <w:lang w:eastAsia="es-ES"/>
        </w:rPr>
      </w:pPr>
    </w:p>
    <w:p w:rsidR="002341EB" w:rsidRPr="00CE6239" w:rsidRDefault="002341EB" w:rsidP="002341EB">
      <w:pPr>
        <w:pStyle w:val="Ttulo1"/>
        <w:shd w:val="clear" w:color="auto" w:fill="000000"/>
        <w:spacing w:before="0" w:line="240" w:lineRule="auto"/>
        <w:jc w:val="center"/>
        <w:rPr>
          <w:rFonts w:ascii="Arial" w:hAnsi="Arial" w:cs="Arial"/>
          <w:color w:val="auto"/>
          <w:sz w:val="22"/>
          <w:szCs w:val="22"/>
          <w:lang w:val="es-MX"/>
        </w:rPr>
      </w:pPr>
      <w:r w:rsidRPr="00CE6239">
        <w:rPr>
          <w:rFonts w:ascii="Arial" w:hAnsi="Arial" w:cs="Arial"/>
          <w:color w:val="auto"/>
          <w:sz w:val="22"/>
          <w:szCs w:val="22"/>
          <w:lang w:val="es-MX"/>
        </w:rPr>
        <w:t>FORMULARIO Nº 7.B</w:t>
      </w:r>
      <w:r w:rsidRPr="00CE6239">
        <w:rPr>
          <w:rFonts w:ascii="Arial" w:hAnsi="Arial" w:cs="Arial"/>
          <w:color w:val="auto"/>
          <w:sz w:val="22"/>
          <w:szCs w:val="22"/>
          <w:lang w:val="es-MX"/>
        </w:rPr>
        <w:fldChar w:fldCharType="begin"/>
      </w:r>
      <w:r w:rsidRPr="00CE6239">
        <w:rPr>
          <w:rFonts w:ascii="Arial" w:hAnsi="Arial" w:cs="Arial"/>
          <w:color w:val="auto"/>
          <w:sz w:val="22"/>
          <w:szCs w:val="22"/>
        </w:rPr>
        <w:instrText>xe "</w:instrText>
      </w:r>
      <w:r w:rsidRPr="00CE6239">
        <w:rPr>
          <w:rFonts w:ascii="Arial" w:hAnsi="Arial" w:cs="Arial"/>
          <w:color w:val="auto"/>
          <w:sz w:val="22"/>
          <w:szCs w:val="22"/>
          <w:lang w:val="es-MX"/>
        </w:rPr>
        <w:instrText>FORMULARIO Nº 6</w:instrText>
      </w:r>
      <w:r w:rsidRPr="00CE6239">
        <w:rPr>
          <w:rFonts w:ascii="Arial" w:hAnsi="Arial" w:cs="Arial"/>
          <w:color w:val="auto"/>
          <w:sz w:val="22"/>
          <w:szCs w:val="22"/>
        </w:rPr>
        <w:instrText>"</w:instrText>
      </w:r>
      <w:r w:rsidRPr="00CE6239">
        <w:rPr>
          <w:rFonts w:ascii="Arial" w:hAnsi="Arial" w:cs="Arial"/>
          <w:color w:val="auto"/>
          <w:sz w:val="22"/>
          <w:szCs w:val="22"/>
          <w:lang w:val="es-MX"/>
        </w:rPr>
        <w:fldChar w:fldCharType="end"/>
      </w:r>
    </w:p>
    <w:p w:rsidR="002341EB" w:rsidRPr="00CE6239" w:rsidRDefault="002341EB" w:rsidP="002341EB">
      <w:pPr>
        <w:pStyle w:val="Ttulo2"/>
        <w:jc w:val="center"/>
        <w:rPr>
          <w:rFonts w:ascii="Arial" w:hAnsi="Arial" w:cs="Arial"/>
          <w:color w:val="auto"/>
          <w:sz w:val="22"/>
          <w:szCs w:val="22"/>
        </w:rPr>
      </w:pPr>
    </w:p>
    <w:p w:rsidR="002341EB" w:rsidRPr="00CE6239" w:rsidRDefault="002341EB" w:rsidP="002341EB">
      <w:pPr>
        <w:pStyle w:val="Ttulo2"/>
        <w:jc w:val="center"/>
        <w:rPr>
          <w:rFonts w:ascii="Arial" w:hAnsi="Arial" w:cs="Arial"/>
          <w:color w:val="auto"/>
          <w:sz w:val="22"/>
          <w:szCs w:val="22"/>
        </w:rPr>
      </w:pPr>
      <w:r w:rsidRPr="00CE6239">
        <w:rPr>
          <w:rFonts w:ascii="Arial" w:hAnsi="Arial" w:cs="Arial"/>
          <w:color w:val="auto"/>
          <w:sz w:val="22"/>
          <w:szCs w:val="22"/>
        </w:rPr>
        <w:t xml:space="preserve">Detalle Facturación por Año </w:t>
      </w:r>
      <w:r w:rsidRPr="00CE6239">
        <w:rPr>
          <w:rFonts w:ascii="Arial" w:hAnsi="Arial" w:cs="Arial"/>
          <w:b/>
          <w:color w:val="auto"/>
          <w:sz w:val="22"/>
          <w:szCs w:val="22"/>
        </w:rPr>
        <w:t>[indicar año]</w:t>
      </w:r>
      <w:r w:rsidRPr="00CE6239">
        <w:rPr>
          <w:rFonts w:ascii="Arial" w:hAnsi="Arial" w:cs="Arial"/>
          <w:color w:val="auto"/>
          <w:sz w:val="22"/>
          <w:szCs w:val="22"/>
        </w:rPr>
        <w:t xml:space="preserve"> </w:t>
      </w:r>
    </w:p>
    <w:p w:rsidR="002341EB" w:rsidRPr="00683F43" w:rsidRDefault="002341EB" w:rsidP="002341EB">
      <w:pPr>
        <w:rPr>
          <w:rFonts w:ascii="Arial" w:hAnsi="Arial" w:cs="Arial"/>
          <w:sz w:val="18"/>
          <w:szCs w:val="18"/>
        </w:rPr>
      </w:pPr>
    </w:p>
    <w:p w:rsidR="002341EB" w:rsidRPr="00683F43" w:rsidRDefault="002341EB" w:rsidP="002341EB">
      <w:pPr>
        <w:spacing w:line="240" w:lineRule="auto"/>
        <w:rPr>
          <w:rFonts w:ascii="Arial" w:hAnsi="Arial" w:cs="Arial"/>
          <w:sz w:val="18"/>
          <w:szCs w:val="18"/>
          <w:lang w:val="es-ES_tradnl"/>
        </w:rPr>
      </w:pPr>
      <w:r w:rsidRPr="00683F43">
        <w:rPr>
          <w:rFonts w:ascii="Arial" w:hAnsi="Arial" w:cs="Arial"/>
          <w:sz w:val="18"/>
          <w:szCs w:val="18"/>
          <w:lang w:val="es-ES_tradnl"/>
        </w:rPr>
        <w:t xml:space="preserve">Nombre legal del Oferente: ____________________     </w:t>
      </w:r>
      <w:r w:rsidRPr="00683F43">
        <w:rPr>
          <w:rFonts w:ascii="Arial" w:hAnsi="Arial" w:cs="Arial"/>
          <w:sz w:val="18"/>
          <w:szCs w:val="18"/>
          <w:lang w:val="es-ES_tradnl"/>
        </w:rPr>
        <w:tab/>
        <w:t xml:space="preserve">                           Fecha: ______________</w:t>
      </w:r>
    </w:p>
    <w:p w:rsidR="002341EB" w:rsidRPr="00683F43" w:rsidRDefault="002341EB" w:rsidP="002341EB">
      <w:pPr>
        <w:spacing w:line="240" w:lineRule="auto"/>
        <w:rPr>
          <w:rFonts w:ascii="Arial" w:hAnsi="Arial" w:cs="Arial"/>
          <w:sz w:val="18"/>
          <w:szCs w:val="18"/>
          <w:lang w:val="es-ES_tradnl"/>
        </w:rPr>
      </w:pPr>
      <w:r w:rsidRPr="00683F43">
        <w:rPr>
          <w:rFonts w:ascii="Arial" w:hAnsi="Arial" w:cs="Arial"/>
          <w:sz w:val="18"/>
          <w:szCs w:val="18"/>
          <w:lang w:val="es-ES_tradnl"/>
        </w:rPr>
        <w:t>Nombre legal del integrante del Consorcio: ______________</w:t>
      </w:r>
      <w:r w:rsidRPr="00683F43">
        <w:rPr>
          <w:rFonts w:ascii="Arial" w:hAnsi="Arial" w:cs="Arial"/>
          <w:sz w:val="18"/>
          <w:szCs w:val="18"/>
          <w:lang w:val="es-ES_tradnl"/>
        </w:rPr>
        <w:tab/>
        <w:t xml:space="preserve">   </w:t>
      </w:r>
    </w:p>
    <w:p w:rsidR="002341EB" w:rsidRPr="00683F43" w:rsidRDefault="002341EB" w:rsidP="002341EB">
      <w:pPr>
        <w:spacing w:line="240" w:lineRule="auto"/>
        <w:rPr>
          <w:rFonts w:ascii="Arial" w:hAnsi="Arial" w:cs="Arial"/>
          <w:sz w:val="18"/>
          <w:szCs w:val="18"/>
          <w:lang w:val="es-ES_tradnl"/>
        </w:rPr>
      </w:pPr>
      <w:r w:rsidRPr="00683F43">
        <w:rPr>
          <w:rFonts w:ascii="Arial" w:hAnsi="Arial" w:cs="Arial"/>
          <w:sz w:val="18"/>
          <w:szCs w:val="18"/>
          <w:lang w:val="es-ES_tradnl"/>
        </w:rPr>
        <w:t xml:space="preserve">Llamado MOPC  No.:     /2016 </w:t>
      </w:r>
    </w:p>
    <w:p w:rsidR="002341EB" w:rsidRPr="00683F43" w:rsidRDefault="002341EB" w:rsidP="002341EB">
      <w:pPr>
        <w:spacing w:line="240" w:lineRule="auto"/>
        <w:rPr>
          <w:rFonts w:ascii="Arial" w:hAnsi="Arial" w:cs="Arial"/>
          <w:sz w:val="18"/>
          <w:szCs w:val="18"/>
          <w:lang w:val="es-ES_tradnl"/>
        </w:rPr>
      </w:pPr>
    </w:p>
    <w:tbl>
      <w:tblPr>
        <w:tblpPr w:leftFromText="141" w:rightFromText="141" w:vertAnchor="page" w:horzAnchor="margin" w:tblpY="4190"/>
        <w:tblW w:w="9869" w:type="dxa"/>
        <w:tblLayout w:type="fixed"/>
        <w:tblCellMar>
          <w:left w:w="70" w:type="dxa"/>
          <w:right w:w="70" w:type="dxa"/>
        </w:tblCellMar>
        <w:tblLook w:val="0000" w:firstRow="0" w:lastRow="0" w:firstColumn="0" w:lastColumn="0" w:noHBand="0" w:noVBand="0"/>
      </w:tblPr>
      <w:tblGrid>
        <w:gridCol w:w="923"/>
        <w:gridCol w:w="1135"/>
        <w:gridCol w:w="1986"/>
        <w:gridCol w:w="2130"/>
        <w:gridCol w:w="1077"/>
        <w:gridCol w:w="485"/>
        <w:gridCol w:w="714"/>
        <w:gridCol w:w="1098"/>
        <w:gridCol w:w="19"/>
        <w:gridCol w:w="15"/>
        <w:gridCol w:w="126"/>
        <w:gridCol w:w="19"/>
        <w:gridCol w:w="142"/>
      </w:tblGrid>
      <w:tr w:rsidR="002341EB" w:rsidRPr="00683F43" w:rsidTr="00F8366E">
        <w:trPr>
          <w:trHeight w:val="274"/>
        </w:trPr>
        <w:tc>
          <w:tcPr>
            <w:tcW w:w="9869" w:type="dxa"/>
            <w:gridSpan w:val="13"/>
            <w:tcBorders>
              <w:top w:val="single" w:sz="4" w:space="0" w:color="auto"/>
              <w:left w:val="single" w:sz="4" w:space="0" w:color="auto"/>
              <w:bottom w:val="single" w:sz="4" w:space="0" w:color="auto"/>
              <w:right w:val="single" w:sz="4" w:space="0" w:color="auto"/>
            </w:tcBorders>
            <w:vAlign w:val="bottom"/>
          </w:tcPr>
          <w:p w:rsidR="002341EB" w:rsidRPr="00683F43" w:rsidRDefault="002341EB" w:rsidP="00F8366E">
            <w:pPr>
              <w:spacing w:line="240" w:lineRule="auto"/>
              <w:jc w:val="center"/>
              <w:rPr>
                <w:rFonts w:ascii="Arial" w:hAnsi="Arial" w:cs="Arial"/>
                <w:b/>
                <w:bCs/>
                <w:sz w:val="18"/>
                <w:szCs w:val="18"/>
              </w:rPr>
            </w:pPr>
            <w:r w:rsidRPr="00683F43">
              <w:rPr>
                <w:rFonts w:ascii="Arial" w:hAnsi="Arial" w:cs="Arial"/>
                <w:b/>
                <w:bCs/>
                <w:sz w:val="18"/>
                <w:szCs w:val="18"/>
              </w:rPr>
              <w:t>FACTURACION DE LA EMPRESA INDIVIDUALMENTE</w:t>
            </w:r>
          </w:p>
        </w:tc>
      </w:tr>
      <w:tr w:rsidR="002341EB" w:rsidRPr="00683F43" w:rsidTr="00F8366E">
        <w:trPr>
          <w:trHeight w:val="503"/>
        </w:trPr>
        <w:tc>
          <w:tcPr>
            <w:tcW w:w="923" w:type="dxa"/>
            <w:tcBorders>
              <w:top w:val="single" w:sz="4" w:space="0" w:color="auto"/>
              <w:left w:val="single" w:sz="8" w:space="0" w:color="auto"/>
              <w:bottom w:val="single" w:sz="8" w:space="0" w:color="auto"/>
              <w:right w:val="single" w:sz="8" w:space="0" w:color="auto"/>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Nombre de la Empresa</w:t>
            </w:r>
          </w:p>
        </w:tc>
        <w:tc>
          <w:tcPr>
            <w:tcW w:w="1135" w:type="dxa"/>
            <w:tcBorders>
              <w:top w:val="single" w:sz="4"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RUC de la Empresa</w:t>
            </w:r>
          </w:p>
        </w:tc>
        <w:tc>
          <w:tcPr>
            <w:tcW w:w="1986" w:type="dxa"/>
            <w:tcBorders>
              <w:top w:val="single" w:sz="4"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2130" w:type="dxa"/>
            <w:tcBorders>
              <w:top w:val="single" w:sz="4"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562" w:type="dxa"/>
            <w:gridSpan w:val="2"/>
            <w:tcBorders>
              <w:top w:val="single" w:sz="4"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Monto Total de Facturación de la Empresa</w:t>
            </w:r>
          </w:p>
        </w:tc>
        <w:tc>
          <w:tcPr>
            <w:tcW w:w="714" w:type="dxa"/>
            <w:tcBorders>
              <w:top w:val="single" w:sz="4"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xml:space="preserve">Página </w:t>
            </w:r>
            <w:r w:rsidRPr="00683F43">
              <w:rPr>
                <w:rFonts w:ascii="Arial" w:hAnsi="Arial" w:cs="Arial"/>
                <w:sz w:val="18"/>
                <w:szCs w:val="18"/>
                <w:vertAlign w:val="superscript"/>
              </w:rPr>
              <w:t>(2)</w:t>
            </w:r>
          </w:p>
        </w:tc>
        <w:tc>
          <w:tcPr>
            <w:tcW w:w="1419" w:type="dxa"/>
            <w:gridSpan w:val="6"/>
            <w:tcBorders>
              <w:top w:val="single" w:sz="4"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Monto Total de Facturación de la Empresa</w:t>
            </w:r>
          </w:p>
        </w:tc>
      </w:tr>
      <w:tr w:rsidR="002341EB" w:rsidRPr="00683F43" w:rsidTr="00F8366E">
        <w:trPr>
          <w:trHeight w:val="274"/>
        </w:trPr>
        <w:tc>
          <w:tcPr>
            <w:tcW w:w="923" w:type="dxa"/>
            <w:tcBorders>
              <w:top w:val="nil"/>
              <w:left w:val="single" w:sz="8" w:space="0" w:color="auto"/>
              <w:bottom w:val="single" w:sz="8" w:space="0" w:color="auto"/>
              <w:right w:val="single" w:sz="8" w:space="0" w:color="auto"/>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135"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986"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2130"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562" w:type="dxa"/>
            <w:gridSpan w:val="2"/>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714"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419" w:type="dxa"/>
            <w:gridSpan w:val="6"/>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r>
      <w:tr w:rsidR="002341EB" w:rsidRPr="00683F43" w:rsidTr="00F8366E">
        <w:trPr>
          <w:trHeight w:val="274"/>
        </w:trPr>
        <w:tc>
          <w:tcPr>
            <w:tcW w:w="9869" w:type="dxa"/>
            <w:gridSpan w:val="13"/>
            <w:tcBorders>
              <w:top w:val="single" w:sz="8" w:space="0" w:color="auto"/>
              <w:left w:val="single" w:sz="8" w:space="0" w:color="auto"/>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b/>
                <w:bCs/>
                <w:sz w:val="18"/>
                <w:szCs w:val="18"/>
              </w:rPr>
            </w:pPr>
            <w:r w:rsidRPr="00683F43">
              <w:rPr>
                <w:rFonts w:ascii="Arial" w:hAnsi="Arial" w:cs="Arial"/>
                <w:b/>
                <w:bCs/>
                <w:sz w:val="18"/>
                <w:szCs w:val="18"/>
              </w:rPr>
              <w:t>FACTURACION DE LA EMPRESA COMO INTEGRANTE DE CONSORCIOS</w:t>
            </w:r>
          </w:p>
        </w:tc>
      </w:tr>
      <w:tr w:rsidR="002341EB" w:rsidRPr="00683F43" w:rsidTr="00F8366E">
        <w:trPr>
          <w:trHeight w:val="732"/>
        </w:trPr>
        <w:tc>
          <w:tcPr>
            <w:tcW w:w="923" w:type="dxa"/>
            <w:tcBorders>
              <w:top w:val="nil"/>
              <w:left w:val="single" w:sz="8" w:space="0" w:color="auto"/>
              <w:bottom w:val="single" w:sz="8" w:space="0" w:color="auto"/>
              <w:right w:val="single" w:sz="8" w:space="0" w:color="auto"/>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Nombre del Consorcio</w:t>
            </w:r>
          </w:p>
        </w:tc>
        <w:tc>
          <w:tcPr>
            <w:tcW w:w="1135"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RUC del Consorcio</w:t>
            </w:r>
          </w:p>
        </w:tc>
        <w:tc>
          <w:tcPr>
            <w:tcW w:w="1986"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Empresas componentes del Consorcio</w:t>
            </w:r>
          </w:p>
        </w:tc>
        <w:tc>
          <w:tcPr>
            <w:tcW w:w="2130"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Porcentajes de participación en el Consorcio</w:t>
            </w:r>
            <w:r w:rsidRPr="00683F43">
              <w:rPr>
                <w:rFonts w:ascii="Arial" w:hAnsi="Arial" w:cs="Arial"/>
                <w:sz w:val="18"/>
                <w:szCs w:val="18"/>
                <w:vertAlign w:val="superscript"/>
              </w:rPr>
              <w:t xml:space="preserve"> (1)</w:t>
            </w:r>
          </w:p>
        </w:tc>
        <w:tc>
          <w:tcPr>
            <w:tcW w:w="1562" w:type="dxa"/>
            <w:gridSpan w:val="2"/>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Monto Total de Facturación del Consorcio</w:t>
            </w:r>
          </w:p>
        </w:tc>
        <w:tc>
          <w:tcPr>
            <w:tcW w:w="714"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xml:space="preserve">Página </w:t>
            </w:r>
            <w:r w:rsidRPr="00683F43">
              <w:rPr>
                <w:rFonts w:ascii="Arial" w:hAnsi="Arial" w:cs="Arial"/>
                <w:sz w:val="18"/>
                <w:szCs w:val="18"/>
                <w:vertAlign w:val="superscript"/>
              </w:rPr>
              <w:t>(2)</w:t>
            </w:r>
          </w:p>
        </w:tc>
        <w:tc>
          <w:tcPr>
            <w:tcW w:w="1419" w:type="dxa"/>
            <w:gridSpan w:val="6"/>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Monto de Facturación por el porcentaje de participación de la Empresa</w:t>
            </w:r>
          </w:p>
        </w:tc>
      </w:tr>
      <w:tr w:rsidR="002341EB" w:rsidRPr="00683F43" w:rsidTr="00F8366E">
        <w:trPr>
          <w:cantSplit/>
          <w:trHeight w:val="274"/>
        </w:trPr>
        <w:tc>
          <w:tcPr>
            <w:tcW w:w="923" w:type="dxa"/>
            <w:vMerge w:val="restart"/>
            <w:tcBorders>
              <w:top w:val="nil"/>
              <w:left w:val="single" w:sz="8" w:space="0" w:color="auto"/>
              <w:bottom w:val="single" w:sz="8" w:space="0" w:color="000000"/>
              <w:right w:val="single" w:sz="8" w:space="0" w:color="auto"/>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135" w:type="dxa"/>
            <w:vMerge w:val="restart"/>
            <w:tcBorders>
              <w:top w:val="single" w:sz="8" w:space="0" w:color="auto"/>
              <w:left w:val="single" w:sz="8" w:space="0" w:color="auto"/>
              <w:bottom w:val="single" w:sz="8" w:space="0" w:color="000000"/>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986"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2130"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562" w:type="dxa"/>
            <w:gridSpan w:val="2"/>
            <w:vMerge w:val="restart"/>
            <w:tcBorders>
              <w:top w:val="single" w:sz="8" w:space="0" w:color="auto"/>
              <w:left w:val="single" w:sz="8" w:space="0" w:color="auto"/>
              <w:bottom w:val="single" w:sz="8" w:space="0" w:color="000000"/>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714" w:type="dxa"/>
            <w:vMerge w:val="restart"/>
            <w:tcBorders>
              <w:top w:val="single" w:sz="8" w:space="0" w:color="auto"/>
              <w:left w:val="single" w:sz="8" w:space="0" w:color="auto"/>
              <w:bottom w:val="single" w:sz="8" w:space="0" w:color="000000"/>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419" w:type="dxa"/>
            <w:gridSpan w:val="6"/>
            <w:vMerge w:val="restart"/>
            <w:tcBorders>
              <w:top w:val="single" w:sz="8" w:space="0" w:color="auto"/>
              <w:left w:val="single" w:sz="8" w:space="0" w:color="auto"/>
              <w:bottom w:val="single" w:sz="8" w:space="0" w:color="000000"/>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r>
      <w:tr w:rsidR="002341EB" w:rsidRPr="00683F43" w:rsidTr="00F8366E">
        <w:trPr>
          <w:trHeight w:val="274"/>
        </w:trPr>
        <w:tc>
          <w:tcPr>
            <w:tcW w:w="923" w:type="dxa"/>
            <w:vMerge/>
            <w:tcBorders>
              <w:top w:val="nil"/>
              <w:left w:val="single" w:sz="8" w:space="0" w:color="auto"/>
              <w:bottom w:val="single" w:sz="8" w:space="0" w:color="000000"/>
              <w:right w:val="single" w:sz="8" w:space="0" w:color="auto"/>
            </w:tcBorders>
            <w:vAlign w:val="center"/>
          </w:tcPr>
          <w:p w:rsidR="002341EB" w:rsidRPr="00683F43" w:rsidRDefault="002341EB" w:rsidP="00F8366E">
            <w:pPr>
              <w:spacing w:line="240" w:lineRule="auto"/>
              <w:rPr>
                <w:rFonts w:ascii="Arial" w:hAnsi="Arial" w:cs="Arial"/>
                <w:sz w:val="18"/>
                <w:szCs w:val="18"/>
              </w:rPr>
            </w:pPr>
          </w:p>
        </w:tc>
        <w:tc>
          <w:tcPr>
            <w:tcW w:w="1135" w:type="dxa"/>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c>
          <w:tcPr>
            <w:tcW w:w="1986"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2130"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562" w:type="dxa"/>
            <w:gridSpan w:val="2"/>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c>
          <w:tcPr>
            <w:tcW w:w="714" w:type="dxa"/>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c>
          <w:tcPr>
            <w:tcW w:w="1419" w:type="dxa"/>
            <w:gridSpan w:val="6"/>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r>
      <w:tr w:rsidR="002341EB" w:rsidRPr="00683F43" w:rsidTr="00F8366E">
        <w:trPr>
          <w:cantSplit/>
          <w:trHeight w:val="274"/>
        </w:trPr>
        <w:tc>
          <w:tcPr>
            <w:tcW w:w="923" w:type="dxa"/>
            <w:vMerge w:val="restart"/>
            <w:tcBorders>
              <w:top w:val="nil"/>
              <w:left w:val="single" w:sz="8" w:space="0" w:color="auto"/>
              <w:bottom w:val="single" w:sz="8" w:space="0" w:color="000000"/>
              <w:right w:val="single" w:sz="8" w:space="0" w:color="auto"/>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135" w:type="dxa"/>
            <w:vMerge w:val="restart"/>
            <w:tcBorders>
              <w:top w:val="single" w:sz="8" w:space="0" w:color="auto"/>
              <w:left w:val="single" w:sz="8" w:space="0" w:color="auto"/>
              <w:bottom w:val="single" w:sz="8" w:space="0" w:color="000000"/>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986"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2130"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562" w:type="dxa"/>
            <w:gridSpan w:val="2"/>
            <w:vMerge w:val="restart"/>
            <w:tcBorders>
              <w:top w:val="single" w:sz="8" w:space="0" w:color="auto"/>
              <w:left w:val="single" w:sz="8" w:space="0" w:color="auto"/>
              <w:bottom w:val="single" w:sz="8" w:space="0" w:color="000000"/>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714" w:type="dxa"/>
            <w:vMerge w:val="restart"/>
            <w:tcBorders>
              <w:top w:val="single" w:sz="8" w:space="0" w:color="auto"/>
              <w:left w:val="single" w:sz="8" w:space="0" w:color="auto"/>
              <w:bottom w:val="single" w:sz="8" w:space="0" w:color="000000"/>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419" w:type="dxa"/>
            <w:gridSpan w:val="6"/>
            <w:vMerge w:val="restart"/>
            <w:tcBorders>
              <w:top w:val="single" w:sz="8" w:space="0" w:color="auto"/>
              <w:left w:val="single" w:sz="8" w:space="0" w:color="auto"/>
              <w:bottom w:val="single" w:sz="8" w:space="0" w:color="000000"/>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r>
      <w:tr w:rsidR="002341EB" w:rsidRPr="00683F43" w:rsidTr="00F8366E">
        <w:trPr>
          <w:trHeight w:val="274"/>
        </w:trPr>
        <w:tc>
          <w:tcPr>
            <w:tcW w:w="923" w:type="dxa"/>
            <w:vMerge/>
            <w:tcBorders>
              <w:top w:val="nil"/>
              <w:left w:val="single" w:sz="8" w:space="0" w:color="auto"/>
              <w:bottom w:val="single" w:sz="8" w:space="0" w:color="000000"/>
              <w:right w:val="single" w:sz="8" w:space="0" w:color="auto"/>
            </w:tcBorders>
            <w:vAlign w:val="center"/>
          </w:tcPr>
          <w:p w:rsidR="002341EB" w:rsidRPr="00683F43" w:rsidRDefault="002341EB" w:rsidP="00F8366E">
            <w:pPr>
              <w:spacing w:line="240" w:lineRule="auto"/>
              <w:rPr>
                <w:rFonts w:ascii="Arial" w:hAnsi="Arial" w:cs="Arial"/>
                <w:sz w:val="18"/>
                <w:szCs w:val="18"/>
              </w:rPr>
            </w:pPr>
          </w:p>
        </w:tc>
        <w:tc>
          <w:tcPr>
            <w:tcW w:w="1135" w:type="dxa"/>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c>
          <w:tcPr>
            <w:tcW w:w="1986"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2130"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562" w:type="dxa"/>
            <w:gridSpan w:val="2"/>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c>
          <w:tcPr>
            <w:tcW w:w="714" w:type="dxa"/>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c>
          <w:tcPr>
            <w:tcW w:w="1419" w:type="dxa"/>
            <w:gridSpan w:val="6"/>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r>
      <w:tr w:rsidR="002341EB" w:rsidRPr="00683F43" w:rsidTr="00F8366E">
        <w:trPr>
          <w:trHeight w:val="274"/>
        </w:trPr>
        <w:tc>
          <w:tcPr>
            <w:tcW w:w="923" w:type="dxa"/>
            <w:vMerge/>
            <w:tcBorders>
              <w:top w:val="nil"/>
              <w:left w:val="single" w:sz="8" w:space="0" w:color="auto"/>
              <w:bottom w:val="single" w:sz="8" w:space="0" w:color="000000"/>
              <w:right w:val="single" w:sz="8" w:space="0" w:color="auto"/>
            </w:tcBorders>
            <w:vAlign w:val="center"/>
          </w:tcPr>
          <w:p w:rsidR="002341EB" w:rsidRPr="00683F43" w:rsidRDefault="002341EB" w:rsidP="00F8366E">
            <w:pPr>
              <w:spacing w:line="240" w:lineRule="auto"/>
              <w:rPr>
                <w:rFonts w:ascii="Arial" w:hAnsi="Arial" w:cs="Arial"/>
                <w:sz w:val="18"/>
                <w:szCs w:val="18"/>
              </w:rPr>
            </w:pPr>
          </w:p>
        </w:tc>
        <w:tc>
          <w:tcPr>
            <w:tcW w:w="1135" w:type="dxa"/>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c>
          <w:tcPr>
            <w:tcW w:w="1986"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2130" w:type="dxa"/>
            <w:tcBorders>
              <w:top w:val="single" w:sz="8" w:space="0" w:color="auto"/>
              <w:left w:val="nil"/>
              <w:bottom w:val="single" w:sz="8" w:space="0" w:color="auto"/>
              <w:right w:val="single" w:sz="8" w:space="0" w:color="000000"/>
            </w:tcBorders>
            <w:vAlign w:val="bottom"/>
          </w:tcPr>
          <w:p w:rsidR="002341EB" w:rsidRPr="00683F43" w:rsidRDefault="002341EB" w:rsidP="00F8366E">
            <w:pPr>
              <w:spacing w:line="240" w:lineRule="auto"/>
              <w:jc w:val="center"/>
              <w:rPr>
                <w:rFonts w:ascii="Arial" w:hAnsi="Arial" w:cs="Arial"/>
                <w:sz w:val="18"/>
                <w:szCs w:val="18"/>
              </w:rPr>
            </w:pPr>
            <w:r w:rsidRPr="00683F43">
              <w:rPr>
                <w:rFonts w:ascii="Arial" w:hAnsi="Arial" w:cs="Arial"/>
                <w:sz w:val="18"/>
                <w:szCs w:val="18"/>
              </w:rPr>
              <w:t> </w:t>
            </w:r>
          </w:p>
        </w:tc>
        <w:tc>
          <w:tcPr>
            <w:tcW w:w="1562" w:type="dxa"/>
            <w:gridSpan w:val="2"/>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c>
          <w:tcPr>
            <w:tcW w:w="714" w:type="dxa"/>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c>
          <w:tcPr>
            <w:tcW w:w="1419" w:type="dxa"/>
            <w:gridSpan w:val="6"/>
            <w:vMerge/>
            <w:tcBorders>
              <w:top w:val="single" w:sz="8" w:space="0" w:color="auto"/>
              <w:left w:val="single" w:sz="8" w:space="0" w:color="auto"/>
              <w:bottom w:val="single" w:sz="8" w:space="0" w:color="000000"/>
              <w:right w:val="single" w:sz="8" w:space="0" w:color="000000"/>
            </w:tcBorders>
            <w:vAlign w:val="center"/>
          </w:tcPr>
          <w:p w:rsidR="002341EB" w:rsidRPr="00683F43" w:rsidRDefault="002341EB" w:rsidP="00F8366E">
            <w:pPr>
              <w:spacing w:line="240" w:lineRule="auto"/>
              <w:rPr>
                <w:rFonts w:ascii="Arial" w:hAnsi="Arial" w:cs="Arial"/>
                <w:sz w:val="18"/>
                <w:szCs w:val="18"/>
              </w:rPr>
            </w:pPr>
          </w:p>
        </w:tc>
      </w:tr>
      <w:tr w:rsidR="002341EB" w:rsidRPr="00683F43" w:rsidTr="00F8366E">
        <w:trPr>
          <w:trHeight w:val="274"/>
        </w:trPr>
        <w:tc>
          <w:tcPr>
            <w:tcW w:w="923" w:type="dxa"/>
            <w:tcBorders>
              <w:top w:val="nil"/>
              <w:left w:val="nil"/>
              <w:bottom w:val="nil"/>
              <w:right w:val="nil"/>
            </w:tcBorders>
            <w:vAlign w:val="bottom"/>
          </w:tcPr>
          <w:p w:rsidR="002341EB" w:rsidRPr="00683F43" w:rsidRDefault="002341EB" w:rsidP="00F8366E">
            <w:pPr>
              <w:spacing w:line="240" w:lineRule="auto"/>
              <w:rPr>
                <w:rFonts w:ascii="Arial" w:hAnsi="Arial" w:cs="Arial"/>
                <w:sz w:val="18"/>
                <w:szCs w:val="18"/>
              </w:rPr>
            </w:pPr>
          </w:p>
        </w:tc>
        <w:tc>
          <w:tcPr>
            <w:tcW w:w="1135" w:type="dxa"/>
            <w:tcBorders>
              <w:top w:val="single" w:sz="8" w:space="0" w:color="000000"/>
              <w:left w:val="nil"/>
              <w:bottom w:val="nil"/>
              <w:right w:val="nil"/>
            </w:tcBorders>
            <w:vAlign w:val="bottom"/>
          </w:tcPr>
          <w:p w:rsidR="002341EB" w:rsidRPr="00683F43" w:rsidRDefault="002341EB" w:rsidP="00F8366E">
            <w:pPr>
              <w:spacing w:line="240" w:lineRule="auto"/>
              <w:rPr>
                <w:rFonts w:ascii="Arial" w:hAnsi="Arial" w:cs="Arial"/>
                <w:sz w:val="18"/>
                <w:szCs w:val="18"/>
              </w:rPr>
            </w:pPr>
            <w:r w:rsidRPr="00683F43">
              <w:rPr>
                <w:rFonts w:ascii="Arial" w:hAnsi="Arial" w:cs="Arial"/>
                <w:sz w:val="18"/>
                <w:szCs w:val="18"/>
              </w:rPr>
              <w:t> </w:t>
            </w:r>
          </w:p>
        </w:tc>
        <w:tc>
          <w:tcPr>
            <w:tcW w:w="1986" w:type="dxa"/>
            <w:tcBorders>
              <w:top w:val="single" w:sz="8" w:space="0" w:color="auto"/>
              <w:left w:val="nil"/>
              <w:bottom w:val="nil"/>
              <w:right w:val="nil"/>
            </w:tcBorders>
            <w:vAlign w:val="bottom"/>
          </w:tcPr>
          <w:p w:rsidR="002341EB" w:rsidRPr="00683F43" w:rsidRDefault="002341EB" w:rsidP="00F8366E">
            <w:pPr>
              <w:spacing w:line="240" w:lineRule="auto"/>
              <w:rPr>
                <w:rFonts w:ascii="Arial" w:hAnsi="Arial" w:cs="Arial"/>
                <w:sz w:val="18"/>
                <w:szCs w:val="18"/>
              </w:rPr>
            </w:pPr>
            <w:r w:rsidRPr="00683F43">
              <w:rPr>
                <w:rFonts w:ascii="Arial" w:hAnsi="Arial" w:cs="Arial"/>
                <w:sz w:val="18"/>
                <w:szCs w:val="18"/>
              </w:rPr>
              <w:t> </w:t>
            </w:r>
          </w:p>
        </w:tc>
        <w:tc>
          <w:tcPr>
            <w:tcW w:w="2130" w:type="dxa"/>
            <w:tcBorders>
              <w:top w:val="single" w:sz="8" w:space="0" w:color="auto"/>
              <w:left w:val="nil"/>
              <w:bottom w:val="nil"/>
              <w:right w:val="nil"/>
            </w:tcBorders>
            <w:vAlign w:val="bottom"/>
          </w:tcPr>
          <w:p w:rsidR="002341EB" w:rsidRPr="00683F43" w:rsidRDefault="002341EB" w:rsidP="00F8366E">
            <w:pPr>
              <w:spacing w:line="240" w:lineRule="auto"/>
              <w:rPr>
                <w:rFonts w:ascii="Arial" w:hAnsi="Arial" w:cs="Arial"/>
                <w:sz w:val="18"/>
                <w:szCs w:val="18"/>
              </w:rPr>
            </w:pPr>
            <w:r w:rsidRPr="00683F43">
              <w:rPr>
                <w:rFonts w:ascii="Arial" w:hAnsi="Arial" w:cs="Arial"/>
                <w:sz w:val="18"/>
                <w:szCs w:val="18"/>
              </w:rPr>
              <w:t> </w:t>
            </w:r>
          </w:p>
        </w:tc>
        <w:tc>
          <w:tcPr>
            <w:tcW w:w="2276" w:type="dxa"/>
            <w:gridSpan w:val="3"/>
            <w:tcBorders>
              <w:top w:val="single" w:sz="8" w:space="0" w:color="000000"/>
              <w:left w:val="nil"/>
              <w:bottom w:val="nil"/>
              <w:right w:val="single" w:sz="8" w:space="0" w:color="000000"/>
            </w:tcBorders>
            <w:vAlign w:val="bottom"/>
          </w:tcPr>
          <w:p w:rsidR="002341EB" w:rsidRPr="00683F43" w:rsidRDefault="002341EB" w:rsidP="00F8366E">
            <w:pPr>
              <w:spacing w:line="240" w:lineRule="auto"/>
              <w:jc w:val="right"/>
              <w:rPr>
                <w:rFonts w:ascii="Arial" w:hAnsi="Arial" w:cs="Arial"/>
                <w:sz w:val="18"/>
                <w:szCs w:val="18"/>
              </w:rPr>
            </w:pPr>
            <w:r w:rsidRPr="00683F43">
              <w:rPr>
                <w:rFonts w:ascii="Arial" w:hAnsi="Arial" w:cs="Arial"/>
                <w:sz w:val="18"/>
                <w:szCs w:val="18"/>
              </w:rPr>
              <w:t xml:space="preserve">Total Facturado por la Empresa en el Año </w:t>
            </w:r>
            <w:r w:rsidRPr="00683F43">
              <w:rPr>
                <w:rFonts w:ascii="Arial" w:hAnsi="Arial" w:cs="Arial"/>
                <w:sz w:val="18"/>
                <w:szCs w:val="18"/>
                <w:vertAlign w:val="superscript"/>
              </w:rPr>
              <w:t>(3)</w:t>
            </w:r>
          </w:p>
        </w:tc>
        <w:tc>
          <w:tcPr>
            <w:tcW w:w="1419" w:type="dxa"/>
            <w:gridSpan w:val="6"/>
            <w:tcBorders>
              <w:top w:val="single" w:sz="8" w:space="0" w:color="000000"/>
              <w:left w:val="nil"/>
              <w:bottom w:val="single" w:sz="8" w:space="0" w:color="auto"/>
              <w:right w:val="single" w:sz="8" w:space="0" w:color="000000"/>
            </w:tcBorders>
            <w:vAlign w:val="bottom"/>
          </w:tcPr>
          <w:p w:rsidR="002341EB" w:rsidRPr="00683F43" w:rsidRDefault="002341EB" w:rsidP="00F8366E">
            <w:pPr>
              <w:spacing w:line="240" w:lineRule="auto"/>
              <w:rPr>
                <w:rFonts w:ascii="Arial" w:hAnsi="Arial" w:cs="Arial"/>
                <w:sz w:val="18"/>
                <w:szCs w:val="18"/>
              </w:rPr>
            </w:pPr>
            <w:r w:rsidRPr="00683F43">
              <w:rPr>
                <w:rFonts w:ascii="Arial" w:hAnsi="Arial" w:cs="Arial"/>
                <w:sz w:val="18"/>
                <w:szCs w:val="18"/>
              </w:rPr>
              <w:t> </w:t>
            </w:r>
          </w:p>
        </w:tc>
      </w:tr>
      <w:tr w:rsidR="002341EB" w:rsidRPr="00683F43" w:rsidTr="00F8366E">
        <w:trPr>
          <w:trHeight w:val="260"/>
        </w:trPr>
        <w:tc>
          <w:tcPr>
            <w:tcW w:w="923" w:type="dxa"/>
            <w:tcBorders>
              <w:top w:val="nil"/>
              <w:left w:val="nil"/>
              <w:bottom w:val="nil"/>
              <w:right w:val="nil"/>
            </w:tcBorders>
            <w:vAlign w:val="bottom"/>
          </w:tcPr>
          <w:p w:rsidR="002341EB" w:rsidRPr="00683F43" w:rsidRDefault="002341EB" w:rsidP="00F8366E">
            <w:pPr>
              <w:spacing w:before="60" w:after="60" w:line="240" w:lineRule="auto"/>
              <w:rPr>
                <w:rFonts w:ascii="Arial" w:hAnsi="Arial" w:cs="Arial"/>
                <w:sz w:val="18"/>
                <w:szCs w:val="18"/>
              </w:rPr>
            </w:pPr>
            <w:r w:rsidRPr="00683F43">
              <w:rPr>
                <w:rFonts w:ascii="Arial" w:hAnsi="Arial" w:cs="Arial"/>
                <w:b/>
                <w:sz w:val="18"/>
                <w:szCs w:val="18"/>
              </w:rPr>
              <w:t>Obs</w:t>
            </w:r>
            <w:r w:rsidRPr="00683F43">
              <w:rPr>
                <w:rFonts w:ascii="Arial" w:hAnsi="Arial" w:cs="Arial"/>
                <w:sz w:val="18"/>
                <w:szCs w:val="18"/>
              </w:rPr>
              <w:t>.:</w:t>
            </w:r>
          </w:p>
        </w:tc>
        <w:tc>
          <w:tcPr>
            <w:tcW w:w="1135" w:type="dxa"/>
            <w:tcBorders>
              <w:top w:val="nil"/>
              <w:left w:val="nil"/>
              <w:bottom w:val="nil"/>
              <w:right w:val="nil"/>
            </w:tcBorders>
            <w:vAlign w:val="bottom"/>
          </w:tcPr>
          <w:p w:rsidR="002341EB" w:rsidRPr="00683F43" w:rsidRDefault="002341EB" w:rsidP="00F8366E">
            <w:pPr>
              <w:spacing w:before="60" w:after="60" w:line="240" w:lineRule="auto"/>
              <w:jc w:val="center"/>
              <w:rPr>
                <w:rFonts w:ascii="Arial" w:hAnsi="Arial" w:cs="Arial"/>
                <w:sz w:val="18"/>
                <w:szCs w:val="18"/>
              </w:rPr>
            </w:pPr>
          </w:p>
        </w:tc>
        <w:tc>
          <w:tcPr>
            <w:tcW w:w="1986" w:type="dxa"/>
            <w:tcBorders>
              <w:top w:val="nil"/>
              <w:left w:val="nil"/>
              <w:bottom w:val="nil"/>
              <w:right w:val="nil"/>
            </w:tcBorders>
            <w:vAlign w:val="bottom"/>
          </w:tcPr>
          <w:p w:rsidR="002341EB" w:rsidRPr="00683F43" w:rsidRDefault="002341EB" w:rsidP="00F8366E">
            <w:pPr>
              <w:spacing w:before="60" w:after="60" w:line="240" w:lineRule="auto"/>
              <w:jc w:val="center"/>
              <w:rPr>
                <w:rFonts w:ascii="Arial" w:hAnsi="Arial" w:cs="Arial"/>
                <w:sz w:val="18"/>
                <w:szCs w:val="18"/>
              </w:rPr>
            </w:pPr>
          </w:p>
        </w:tc>
        <w:tc>
          <w:tcPr>
            <w:tcW w:w="2130" w:type="dxa"/>
            <w:tcBorders>
              <w:top w:val="nil"/>
              <w:left w:val="nil"/>
              <w:bottom w:val="nil"/>
              <w:right w:val="nil"/>
            </w:tcBorders>
            <w:vAlign w:val="bottom"/>
          </w:tcPr>
          <w:p w:rsidR="002341EB" w:rsidRPr="00683F43" w:rsidRDefault="002341EB" w:rsidP="00F8366E">
            <w:pPr>
              <w:spacing w:before="60" w:after="60" w:line="240" w:lineRule="auto"/>
              <w:jc w:val="center"/>
              <w:rPr>
                <w:rFonts w:ascii="Arial" w:hAnsi="Arial" w:cs="Arial"/>
                <w:sz w:val="18"/>
                <w:szCs w:val="18"/>
              </w:rPr>
            </w:pPr>
          </w:p>
        </w:tc>
        <w:tc>
          <w:tcPr>
            <w:tcW w:w="3374" w:type="dxa"/>
            <w:gridSpan w:val="4"/>
            <w:tcBorders>
              <w:top w:val="nil"/>
              <w:left w:val="nil"/>
              <w:bottom w:val="nil"/>
              <w:right w:val="nil"/>
            </w:tcBorders>
            <w:vAlign w:val="bottom"/>
          </w:tcPr>
          <w:p w:rsidR="002341EB" w:rsidRPr="00683F43" w:rsidRDefault="002341EB" w:rsidP="00F8366E">
            <w:pPr>
              <w:spacing w:before="60" w:after="60" w:line="240" w:lineRule="auto"/>
              <w:jc w:val="center"/>
              <w:rPr>
                <w:rFonts w:ascii="Arial" w:hAnsi="Arial" w:cs="Arial"/>
                <w:sz w:val="18"/>
                <w:szCs w:val="18"/>
              </w:rPr>
            </w:pPr>
          </w:p>
        </w:tc>
        <w:tc>
          <w:tcPr>
            <w:tcW w:w="160" w:type="dxa"/>
            <w:gridSpan w:val="3"/>
            <w:tcBorders>
              <w:top w:val="nil"/>
              <w:left w:val="nil"/>
              <w:bottom w:val="nil"/>
              <w:right w:val="nil"/>
            </w:tcBorders>
            <w:vAlign w:val="bottom"/>
          </w:tcPr>
          <w:p w:rsidR="002341EB" w:rsidRPr="00683F43" w:rsidRDefault="002341EB" w:rsidP="00F8366E">
            <w:pPr>
              <w:spacing w:before="60" w:after="60" w:line="240" w:lineRule="auto"/>
              <w:jc w:val="center"/>
              <w:rPr>
                <w:rFonts w:ascii="Arial" w:hAnsi="Arial" w:cs="Arial"/>
                <w:sz w:val="18"/>
                <w:szCs w:val="18"/>
              </w:rPr>
            </w:pPr>
          </w:p>
        </w:tc>
        <w:tc>
          <w:tcPr>
            <w:tcW w:w="161" w:type="dxa"/>
            <w:gridSpan w:val="2"/>
            <w:tcBorders>
              <w:top w:val="single" w:sz="8" w:space="0" w:color="auto"/>
              <w:left w:val="nil"/>
              <w:bottom w:val="nil"/>
              <w:right w:val="nil"/>
            </w:tcBorders>
            <w:vAlign w:val="bottom"/>
          </w:tcPr>
          <w:p w:rsidR="002341EB" w:rsidRPr="00683F43" w:rsidRDefault="002341EB" w:rsidP="00F8366E">
            <w:pPr>
              <w:spacing w:before="60" w:after="60" w:line="240" w:lineRule="auto"/>
              <w:jc w:val="center"/>
              <w:rPr>
                <w:rFonts w:ascii="Arial" w:hAnsi="Arial" w:cs="Arial"/>
                <w:sz w:val="18"/>
                <w:szCs w:val="18"/>
              </w:rPr>
            </w:pPr>
            <w:r w:rsidRPr="00683F43">
              <w:rPr>
                <w:rFonts w:ascii="Arial" w:hAnsi="Arial" w:cs="Arial"/>
                <w:sz w:val="18"/>
                <w:szCs w:val="18"/>
              </w:rPr>
              <w:t> </w:t>
            </w:r>
          </w:p>
        </w:tc>
      </w:tr>
      <w:tr w:rsidR="002341EB" w:rsidRPr="00683F43" w:rsidTr="00F8366E">
        <w:trPr>
          <w:trHeight w:val="143"/>
        </w:trPr>
        <w:tc>
          <w:tcPr>
            <w:tcW w:w="9582" w:type="dxa"/>
            <w:gridSpan w:val="10"/>
            <w:tcBorders>
              <w:top w:val="nil"/>
              <w:left w:val="nil"/>
              <w:bottom w:val="nil"/>
              <w:right w:val="nil"/>
            </w:tcBorders>
            <w:vAlign w:val="center"/>
          </w:tcPr>
          <w:p w:rsidR="002341EB" w:rsidRPr="00683F43" w:rsidRDefault="002341EB" w:rsidP="00F8366E">
            <w:pPr>
              <w:spacing w:line="240" w:lineRule="auto"/>
              <w:ind w:left="284"/>
              <w:rPr>
                <w:rFonts w:ascii="Arial" w:hAnsi="Arial" w:cs="Arial"/>
                <w:sz w:val="18"/>
                <w:szCs w:val="18"/>
              </w:rPr>
            </w:pPr>
            <w:r w:rsidRPr="00683F43">
              <w:rPr>
                <w:rFonts w:ascii="Arial" w:hAnsi="Arial" w:cs="Arial"/>
                <w:sz w:val="18"/>
                <w:szCs w:val="18"/>
              </w:rPr>
              <w:t>(1) Para demostrar los porcentajes de participación deben presentar el contrato de constitución de consorcio. Caso contrario, no se considerará el valor.</w:t>
            </w:r>
          </w:p>
        </w:tc>
        <w:tc>
          <w:tcPr>
            <w:tcW w:w="287" w:type="dxa"/>
            <w:gridSpan w:val="3"/>
            <w:tcBorders>
              <w:top w:val="nil"/>
              <w:left w:val="nil"/>
              <w:bottom w:val="nil"/>
              <w:right w:val="nil"/>
            </w:tcBorders>
            <w:vAlign w:val="center"/>
          </w:tcPr>
          <w:p w:rsidR="002341EB" w:rsidRPr="00683F43" w:rsidRDefault="002341EB" w:rsidP="00F8366E">
            <w:pPr>
              <w:spacing w:before="60" w:after="60" w:line="240" w:lineRule="auto"/>
              <w:rPr>
                <w:rFonts w:ascii="Arial" w:hAnsi="Arial" w:cs="Arial"/>
                <w:sz w:val="18"/>
                <w:szCs w:val="18"/>
              </w:rPr>
            </w:pPr>
          </w:p>
        </w:tc>
      </w:tr>
      <w:tr w:rsidR="002341EB" w:rsidRPr="00683F43" w:rsidTr="00F8366E">
        <w:trPr>
          <w:gridAfter w:val="1"/>
          <w:wAfter w:w="142" w:type="dxa"/>
          <w:trHeight w:val="487"/>
        </w:trPr>
        <w:tc>
          <w:tcPr>
            <w:tcW w:w="9567" w:type="dxa"/>
            <w:gridSpan w:val="9"/>
            <w:tcBorders>
              <w:top w:val="nil"/>
              <w:left w:val="nil"/>
              <w:bottom w:val="nil"/>
              <w:right w:val="nil"/>
            </w:tcBorders>
            <w:vAlign w:val="center"/>
          </w:tcPr>
          <w:p w:rsidR="002341EB" w:rsidRPr="00683F43" w:rsidRDefault="002341EB" w:rsidP="00F8366E">
            <w:pPr>
              <w:spacing w:line="240" w:lineRule="auto"/>
              <w:ind w:firstLine="284"/>
              <w:rPr>
                <w:rFonts w:ascii="Arial" w:hAnsi="Arial" w:cs="Arial"/>
                <w:sz w:val="18"/>
                <w:szCs w:val="18"/>
              </w:rPr>
            </w:pPr>
            <w:r w:rsidRPr="00683F43">
              <w:rPr>
                <w:rFonts w:ascii="Arial" w:hAnsi="Arial" w:cs="Arial"/>
                <w:sz w:val="18"/>
                <w:szCs w:val="18"/>
              </w:rPr>
              <w:t>(2) Indicar la página donde se ubica la/s cuenta/s de facturación de obras y subrayar o resaltar el nombre de la cuenta.</w:t>
            </w:r>
          </w:p>
        </w:tc>
        <w:tc>
          <w:tcPr>
            <w:tcW w:w="160" w:type="dxa"/>
            <w:gridSpan w:val="3"/>
            <w:tcBorders>
              <w:top w:val="nil"/>
              <w:left w:val="nil"/>
              <w:bottom w:val="nil"/>
              <w:right w:val="nil"/>
            </w:tcBorders>
            <w:vAlign w:val="center"/>
          </w:tcPr>
          <w:p w:rsidR="002341EB" w:rsidRPr="00683F43" w:rsidRDefault="002341EB" w:rsidP="00F8366E">
            <w:pPr>
              <w:spacing w:line="240" w:lineRule="auto"/>
              <w:rPr>
                <w:rFonts w:ascii="Arial" w:hAnsi="Arial" w:cs="Arial"/>
                <w:sz w:val="18"/>
                <w:szCs w:val="18"/>
              </w:rPr>
            </w:pPr>
          </w:p>
        </w:tc>
      </w:tr>
      <w:tr w:rsidR="002341EB" w:rsidRPr="00683F43" w:rsidTr="00F8366E">
        <w:trPr>
          <w:gridAfter w:val="1"/>
          <w:wAfter w:w="142" w:type="dxa"/>
          <w:trHeight w:val="260"/>
        </w:trPr>
        <w:tc>
          <w:tcPr>
            <w:tcW w:w="7251" w:type="dxa"/>
            <w:gridSpan w:val="5"/>
            <w:tcBorders>
              <w:top w:val="nil"/>
              <w:left w:val="nil"/>
              <w:bottom w:val="nil"/>
              <w:right w:val="nil"/>
            </w:tcBorders>
            <w:vAlign w:val="center"/>
          </w:tcPr>
          <w:p w:rsidR="002341EB" w:rsidRPr="00683F43" w:rsidRDefault="002341EB" w:rsidP="00F8366E">
            <w:pPr>
              <w:spacing w:line="240" w:lineRule="auto"/>
              <w:ind w:firstLine="284"/>
              <w:rPr>
                <w:rFonts w:ascii="Arial" w:hAnsi="Arial" w:cs="Arial"/>
                <w:sz w:val="18"/>
                <w:szCs w:val="18"/>
              </w:rPr>
            </w:pPr>
            <w:r w:rsidRPr="00683F43">
              <w:rPr>
                <w:rFonts w:ascii="Arial" w:hAnsi="Arial" w:cs="Arial"/>
                <w:sz w:val="18"/>
                <w:szCs w:val="18"/>
              </w:rPr>
              <w:t>(3) Monto a trasladar al Formulario Nº 1.4 (a): Facturación Anual Media en Construcción.</w:t>
            </w:r>
          </w:p>
        </w:tc>
        <w:tc>
          <w:tcPr>
            <w:tcW w:w="2316" w:type="dxa"/>
            <w:gridSpan w:val="4"/>
            <w:tcBorders>
              <w:top w:val="nil"/>
              <w:left w:val="nil"/>
              <w:bottom w:val="nil"/>
              <w:right w:val="nil"/>
            </w:tcBorders>
            <w:vAlign w:val="center"/>
          </w:tcPr>
          <w:p w:rsidR="002341EB" w:rsidRPr="00683F43" w:rsidRDefault="002341EB" w:rsidP="00F8366E">
            <w:pPr>
              <w:spacing w:line="240" w:lineRule="auto"/>
              <w:ind w:firstLine="284"/>
              <w:rPr>
                <w:rFonts w:ascii="Arial" w:hAnsi="Arial" w:cs="Arial"/>
                <w:sz w:val="18"/>
                <w:szCs w:val="18"/>
              </w:rPr>
            </w:pPr>
          </w:p>
        </w:tc>
        <w:tc>
          <w:tcPr>
            <w:tcW w:w="160" w:type="dxa"/>
            <w:gridSpan w:val="3"/>
            <w:tcBorders>
              <w:top w:val="nil"/>
              <w:left w:val="nil"/>
              <w:bottom w:val="nil"/>
              <w:right w:val="nil"/>
            </w:tcBorders>
            <w:vAlign w:val="center"/>
          </w:tcPr>
          <w:p w:rsidR="002341EB" w:rsidRPr="00683F43" w:rsidRDefault="002341EB" w:rsidP="00F8366E">
            <w:pPr>
              <w:spacing w:line="240" w:lineRule="auto"/>
              <w:rPr>
                <w:rFonts w:ascii="Arial" w:hAnsi="Arial" w:cs="Arial"/>
                <w:sz w:val="18"/>
                <w:szCs w:val="18"/>
              </w:rPr>
            </w:pPr>
          </w:p>
        </w:tc>
      </w:tr>
      <w:tr w:rsidR="002341EB" w:rsidRPr="00683F43" w:rsidTr="00F8366E">
        <w:trPr>
          <w:gridAfter w:val="1"/>
          <w:wAfter w:w="142" w:type="dxa"/>
          <w:trHeight w:val="260"/>
        </w:trPr>
        <w:tc>
          <w:tcPr>
            <w:tcW w:w="9567" w:type="dxa"/>
            <w:gridSpan w:val="9"/>
            <w:tcBorders>
              <w:top w:val="nil"/>
              <w:left w:val="nil"/>
              <w:bottom w:val="nil"/>
              <w:right w:val="nil"/>
            </w:tcBorders>
            <w:vAlign w:val="center"/>
          </w:tcPr>
          <w:p w:rsidR="002341EB" w:rsidRPr="00683F43" w:rsidRDefault="002341EB" w:rsidP="00F8366E">
            <w:pPr>
              <w:spacing w:line="240" w:lineRule="auto"/>
              <w:ind w:firstLine="284"/>
              <w:rPr>
                <w:rFonts w:ascii="Arial" w:hAnsi="Arial" w:cs="Arial"/>
                <w:sz w:val="18"/>
                <w:szCs w:val="18"/>
              </w:rPr>
            </w:pPr>
            <w:r w:rsidRPr="00683F43">
              <w:rPr>
                <w:rFonts w:ascii="Arial" w:hAnsi="Arial" w:cs="Arial"/>
                <w:sz w:val="18"/>
                <w:szCs w:val="18"/>
              </w:rPr>
              <w:t>Repetir este formulario para cada año considerado, sin modificar el Formato y llenando todo lo solicitado.</w:t>
            </w:r>
          </w:p>
        </w:tc>
        <w:tc>
          <w:tcPr>
            <w:tcW w:w="160" w:type="dxa"/>
            <w:gridSpan w:val="3"/>
            <w:tcBorders>
              <w:top w:val="nil"/>
              <w:left w:val="nil"/>
              <w:bottom w:val="nil"/>
              <w:right w:val="nil"/>
            </w:tcBorders>
            <w:vAlign w:val="center"/>
          </w:tcPr>
          <w:p w:rsidR="002341EB" w:rsidRPr="00683F43" w:rsidRDefault="002341EB" w:rsidP="00F8366E">
            <w:pPr>
              <w:spacing w:line="240" w:lineRule="auto"/>
              <w:rPr>
                <w:rFonts w:ascii="Arial" w:hAnsi="Arial" w:cs="Arial"/>
                <w:sz w:val="18"/>
                <w:szCs w:val="18"/>
              </w:rPr>
            </w:pPr>
          </w:p>
        </w:tc>
      </w:tr>
      <w:tr w:rsidR="002341EB" w:rsidRPr="00683F43" w:rsidTr="00F8366E">
        <w:trPr>
          <w:trHeight w:val="116"/>
        </w:trPr>
        <w:tc>
          <w:tcPr>
            <w:tcW w:w="9869" w:type="dxa"/>
            <w:gridSpan w:val="13"/>
            <w:tcBorders>
              <w:top w:val="nil"/>
              <w:left w:val="nil"/>
              <w:bottom w:val="nil"/>
              <w:right w:val="nil"/>
            </w:tcBorders>
            <w:vAlign w:val="center"/>
          </w:tcPr>
          <w:p w:rsidR="002341EB" w:rsidRPr="00683F43" w:rsidRDefault="002341EB" w:rsidP="00F8366E">
            <w:pPr>
              <w:spacing w:line="240" w:lineRule="auto"/>
              <w:ind w:left="284"/>
              <w:rPr>
                <w:rFonts w:ascii="Arial" w:hAnsi="Arial" w:cs="Arial"/>
                <w:sz w:val="18"/>
                <w:szCs w:val="18"/>
              </w:rPr>
            </w:pPr>
            <w:r w:rsidRPr="00683F43">
              <w:rPr>
                <w:rFonts w:ascii="Arial" w:hAnsi="Arial" w:cs="Arial"/>
                <w:sz w:val="18"/>
                <w:szCs w:val="18"/>
              </w:rPr>
              <w:t>Los Balances presentados, para que tengan validez, deberán estar sellados por las dependencias correspondientes del Ministerio de Hacienda.</w:t>
            </w:r>
          </w:p>
          <w:p w:rsidR="002341EB" w:rsidRPr="00683F43" w:rsidRDefault="002341EB" w:rsidP="00F8366E">
            <w:pPr>
              <w:tabs>
                <w:tab w:val="num" w:pos="4320"/>
              </w:tabs>
              <w:spacing w:line="240" w:lineRule="auto"/>
              <w:ind w:left="284" w:right="780"/>
              <w:rPr>
                <w:rFonts w:ascii="Arial" w:hAnsi="Arial" w:cs="Arial"/>
                <w:sz w:val="18"/>
                <w:szCs w:val="18"/>
              </w:rPr>
            </w:pPr>
            <w:r w:rsidRPr="00683F43">
              <w:rPr>
                <w:rFonts w:ascii="Arial" w:hAnsi="Arial" w:cs="Arial"/>
                <w:sz w:val="18"/>
                <w:szCs w:val="18"/>
              </w:rPr>
              <w:t>Las Facturaciones a ser presentadas por las Empresas como parte de sus propuestas, deberán corresponder exclusivamente a la Sucursal o Filial domiciliada en la República del Paraguay.</w:t>
            </w:r>
          </w:p>
          <w:p w:rsidR="002341EB" w:rsidRPr="00683F43" w:rsidRDefault="002341EB" w:rsidP="00F8366E">
            <w:pPr>
              <w:spacing w:line="240" w:lineRule="auto"/>
              <w:rPr>
                <w:rFonts w:ascii="Arial" w:hAnsi="Arial" w:cs="Arial"/>
                <w:sz w:val="18"/>
                <w:szCs w:val="18"/>
              </w:rPr>
            </w:pPr>
          </w:p>
        </w:tc>
      </w:tr>
    </w:tbl>
    <w:p w:rsidR="002341EB" w:rsidRDefault="002341EB" w:rsidP="002341EB">
      <w:pPr>
        <w:spacing w:line="240" w:lineRule="auto"/>
        <w:rPr>
          <w:rFonts w:ascii="Arial" w:hAnsi="Arial" w:cs="Arial"/>
          <w:sz w:val="18"/>
          <w:szCs w:val="18"/>
          <w:lang w:val="es-ES_tradnl"/>
        </w:rPr>
      </w:pPr>
    </w:p>
    <w:p w:rsidR="002341EB" w:rsidRDefault="002341EB" w:rsidP="002341EB">
      <w:pPr>
        <w:rPr>
          <w:rFonts w:ascii="Arial" w:hAnsi="Arial" w:cs="Arial"/>
          <w:sz w:val="18"/>
          <w:szCs w:val="18"/>
          <w:lang w:val="es-ES_tradnl"/>
        </w:rPr>
      </w:pPr>
      <w:r>
        <w:rPr>
          <w:rFonts w:ascii="Arial" w:hAnsi="Arial" w:cs="Arial"/>
          <w:sz w:val="18"/>
          <w:szCs w:val="18"/>
          <w:lang w:val="es-ES_tradnl"/>
        </w:rPr>
        <w:br w:type="page"/>
      </w:r>
    </w:p>
    <w:p w:rsidR="002341EB" w:rsidRPr="00CE6239" w:rsidRDefault="002341EB" w:rsidP="002341EB">
      <w:pPr>
        <w:pStyle w:val="Ttulo1"/>
        <w:shd w:val="clear" w:color="auto" w:fill="000000"/>
        <w:spacing w:before="0" w:line="240" w:lineRule="auto"/>
        <w:jc w:val="center"/>
        <w:rPr>
          <w:rFonts w:ascii="Arial" w:hAnsi="Arial" w:cs="Arial"/>
          <w:color w:val="auto"/>
          <w:sz w:val="24"/>
          <w:szCs w:val="24"/>
          <w:lang w:val="es-MX"/>
        </w:rPr>
      </w:pPr>
      <w:r w:rsidRPr="00CE6239">
        <w:rPr>
          <w:rFonts w:ascii="Arial" w:hAnsi="Arial" w:cs="Arial"/>
          <w:color w:val="auto"/>
          <w:sz w:val="24"/>
          <w:szCs w:val="24"/>
          <w:lang w:val="es-MX"/>
        </w:rPr>
        <w:t xml:space="preserve">FORMULARIO Nº </w:t>
      </w:r>
      <w:smartTag w:uri="urn:schemas-microsoft-com:office:smarttags" w:element="metricconverter">
        <w:smartTagPr>
          <w:attr w:name="ProductID" w:val="7.C"/>
        </w:smartTagPr>
        <w:r w:rsidRPr="00CE6239">
          <w:rPr>
            <w:rFonts w:ascii="Arial" w:hAnsi="Arial" w:cs="Arial"/>
            <w:color w:val="auto"/>
            <w:sz w:val="24"/>
            <w:szCs w:val="24"/>
            <w:lang w:val="es-MX"/>
          </w:rPr>
          <w:t>7.C</w:t>
        </w:r>
      </w:smartTag>
      <w:r w:rsidRPr="00CE6239">
        <w:rPr>
          <w:rFonts w:ascii="Arial" w:hAnsi="Arial" w:cs="Arial"/>
          <w:color w:val="auto"/>
          <w:sz w:val="24"/>
          <w:szCs w:val="24"/>
          <w:lang w:val="es-MX"/>
        </w:rPr>
        <w:fldChar w:fldCharType="begin"/>
      </w:r>
      <w:r w:rsidRPr="00CE6239">
        <w:rPr>
          <w:rFonts w:ascii="Arial" w:hAnsi="Arial" w:cs="Arial"/>
          <w:color w:val="auto"/>
          <w:sz w:val="24"/>
          <w:szCs w:val="24"/>
        </w:rPr>
        <w:instrText>xe "</w:instrText>
      </w:r>
      <w:r w:rsidRPr="00CE6239">
        <w:rPr>
          <w:rFonts w:ascii="Arial" w:hAnsi="Arial" w:cs="Arial"/>
          <w:color w:val="auto"/>
          <w:sz w:val="24"/>
          <w:szCs w:val="24"/>
          <w:lang w:val="es-MX"/>
        </w:rPr>
        <w:instrText>FORMULARIO Nº 6</w:instrText>
      </w:r>
      <w:r w:rsidRPr="00CE6239">
        <w:rPr>
          <w:rFonts w:ascii="Arial" w:hAnsi="Arial" w:cs="Arial"/>
          <w:color w:val="auto"/>
          <w:sz w:val="24"/>
          <w:szCs w:val="24"/>
        </w:rPr>
        <w:instrText>"</w:instrText>
      </w:r>
      <w:r w:rsidRPr="00CE6239">
        <w:rPr>
          <w:rFonts w:ascii="Arial" w:hAnsi="Arial" w:cs="Arial"/>
          <w:color w:val="auto"/>
          <w:sz w:val="24"/>
          <w:szCs w:val="24"/>
          <w:lang w:val="es-MX"/>
        </w:rPr>
        <w:fldChar w:fldCharType="end"/>
      </w:r>
    </w:p>
    <w:p w:rsidR="002341EB" w:rsidRPr="00CE6239" w:rsidRDefault="002341EB" w:rsidP="002341EB">
      <w:pPr>
        <w:pStyle w:val="Ttulo2"/>
        <w:jc w:val="center"/>
        <w:rPr>
          <w:rFonts w:ascii="Arial" w:hAnsi="Arial" w:cs="Arial"/>
          <w:color w:val="auto"/>
          <w:sz w:val="24"/>
          <w:szCs w:val="24"/>
        </w:rPr>
      </w:pPr>
    </w:p>
    <w:p w:rsidR="002341EB" w:rsidRPr="00CE6239" w:rsidRDefault="002341EB" w:rsidP="002341EB">
      <w:pPr>
        <w:pStyle w:val="Section4-header"/>
        <w:rPr>
          <w:rFonts w:ascii="Arial" w:hAnsi="Arial" w:cs="Arial"/>
          <w:i/>
          <w:sz w:val="24"/>
        </w:rPr>
      </w:pPr>
      <w:r w:rsidRPr="00CE6239">
        <w:rPr>
          <w:rFonts w:ascii="Arial" w:hAnsi="Arial" w:cs="Arial"/>
          <w:sz w:val="24"/>
        </w:rPr>
        <w:t>Detalle del Capital Operativo del último ejercicio fiscal</w:t>
      </w:r>
    </w:p>
    <w:p w:rsidR="002341EB" w:rsidRPr="00683F43" w:rsidRDefault="002341EB" w:rsidP="002341EB">
      <w:pPr>
        <w:rPr>
          <w:rFonts w:ascii="Arial" w:hAnsi="Arial" w:cs="Arial"/>
          <w:lang w:val="es-ES_tradnl"/>
        </w:rPr>
      </w:pPr>
    </w:p>
    <w:p w:rsidR="002341EB" w:rsidRPr="00683F43" w:rsidRDefault="002341EB" w:rsidP="002341EB">
      <w:pPr>
        <w:spacing w:line="240" w:lineRule="auto"/>
        <w:rPr>
          <w:rFonts w:ascii="Arial" w:hAnsi="Arial" w:cs="Arial"/>
          <w:lang w:val="es-ES_tradnl"/>
        </w:rPr>
      </w:pPr>
      <w:r w:rsidRPr="00683F43">
        <w:rPr>
          <w:rFonts w:ascii="Arial" w:hAnsi="Arial" w:cs="Arial"/>
          <w:lang w:val="es-ES_tradnl"/>
        </w:rPr>
        <w:t xml:space="preserve">Nombre legal del Oferente: ____________________     </w:t>
      </w:r>
      <w:r w:rsidRPr="00683F43">
        <w:rPr>
          <w:rFonts w:ascii="Arial" w:hAnsi="Arial" w:cs="Arial"/>
          <w:lang w:val="es-ES_tradnl"/>
        </w:rPr>
        <w:tab/>
        <w:t xml:space="preserve">                           Fecha: ______________</w:t>
      </w:r>
    </w:p>
    <w:p w:rsidR="002341EB" w:rsidRPr="00683F43" w:rsidRDefault="002341EB" w:rsidP="002341EB">
      <w:pPr>
        <w:spacing w:line="240" w:lineRule="auto"/>
        <w:rPr>
          <w:rFonts w:ascii="Arial" w:hAnsi="Arial" w:cs="Arial"/>
          <w:lang w:val="es-ES_tradnl"/>
        </w:rPr>
      </w:pPr>
      <w:r w:rsidRPr="00683F43">
        <w:rPr>
          <w:rFonts w:ascii="Arial" w:hAnsi="Arial" w:cs="Arial"/>
          <w:lang w:val="es-ES_tradnl"/>
        </w:rPr>
        <w:t>Nombre legal del integrante del Consorcio: ______________</w:t>
      </w:r>
      <w:r w:rsidRPr="00683F43">
        <w:rPr>
          <w:rFonts w:ascii="Arial" w:hAnsi="Arial" w:cs="Arial"/>
          <w:lang w:val="es-ES_tradnl"/>
        </w:rPr>
        <w:tab/>
        <w:t xml:space="preserve">   </w:t>
      </w:r>
    </w:p>
    <w:p w:rsidR="002341EB" w:rsidRPr="00683F43" w:rsidRDefault="002341EB" w:rsidP="002341EB">
      <w:pPr>
        <w:spacing w:line="240" w:lineRule="auto"/>
        <w:rPr>
          <w:rFonts w:ascii="Arial" w:hAnsi="Arial" w:cs="Arial"/>
          <w:lang w:val="es-ES_tradnl"/>
        </w:rPr>
      </w:pPr>
      <w:r>
        <w:rPr>
          <w:rFonts w:ascii="Arial" w:hAnsi="Arial" w:cs="Arial"/>
          <w:lang w:val="es-ES_tradnl"/>
        </w:rPr>
        <w:t>ID SBE N°</w:t>
      </w:r>
      <w:r w:rsidRPr="00683F43">
        <w:rPr>
          <w:rFonts w:ascii="Arial" w:hAnsi="Arial" w:cs="Arial"/>
          <w:lang w:val="es-ES_tradnl"/>
        </w:rPr>
        <w:t xml:space="preserve">.  </w:t>
      </w:r>
      <w:r>
        <w:rPr>
          <w:rFonts w:ascii="Arial" w:hAnsi="Arial" w:cs="Arial"/>
          <w:lang w:val="es-ES_tradnl"/>
        </w:rPr>
        <w:t>315.021</w:t>
      </w:r>
    </w:p>
    <w:p w:rsidR="002341EB" w:rsidRPr="00683F43" w:rsidRDefault="002341EB" w:rsidP="002341EB">
      <w:pPr>
        <w:spacing w:after="200" w:line="276" w:lineRule="auto"/>
        <w:rPr>
          <w:rFonts w:ascii="Arial" w:hAnsi="Arial" w:cs="Arial"/>
        </w:rPr>
      </w:pPr>
      <w:r w:rsidRPr="00683F43">
        <w:rPr>
          <w:noProof/>
          <w:lang w:eastAsia="es-PY"/>
        </w:rPr>
        <w:drawing>
          <wp:anchor distT="0" distB="0" distL="114300" distR="114300" simplePos="0" relativeHeight="251661312" behindDoc="0" locked="0" layoutInCell="1" allowOverlap="1" wp14:anchorId="3BDBD30C" wp14:editId="7B3C5403">
            <wp:simplePos x="0" y="0"/>
            <wp:positionH relativeFrom="column">
              <wp:posOffset>-79375</wp:posOffset>
            </wp:positionH>
            <wp:positionV relativeFrom="paragraph">
              <wp:posOffset>4445</wp:posOffset>
            </wp:positionV>
            <wp:extent cx="6115050" cy="26098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t="39999" b="5563"/>
                    <a:stretch>
                      <a:fillRect/>
                    </a:stretch>
                  </pic:blipFill>
                  <pic:spPr bwMode="auto">
                    <a:xfrm>
                      <a:off x="0" y="0"/>
                      <a:ext cx="6115050" cy="2609850"/>
                    </a:xfrm>
                    <a:prstGeom prst="rect">
                      <a:avLst/>
                    </a:prstGeom>
                    <a:noFill/>
                  </pic:spPr>
                </pic:pic>
              </a:graphicData>
            </a:graphic>
            <wp14:sizeRelH relativeFrom="page">
              <wp14:pctWidth>0</wp14:pctWidth>
            </wp14:sizeRelH>
            <wp14:sizeRelV relativeFrom="page">
              <wp14:pctHeight>0</wp14:pctHeight>
            </wp14:sizeRelV>
          </wp:anchor>
        </w:drawing>
      </w:r>
    </w:p>
    <w:p w:rsidR="002341EB" w:rsidRPr="00683F43" w:rsidRDefault="002341EB" w:rsidP="002341EB">
      <w:pPr>
        <w:spacing w:after="200" w:line="276" w:lineRule="auto"/>
        <w:rPr>
          <w:rFonts w:ascii="Arial" w:hAnsi="Arial" w:cs="Arial"/>
        </w:rPr>
      </w:pPr>
    </w:p>
    <w:p w:rsidR="002341EB" w:rsidRPr="00683F43" w:rsidRDefault="002341EB" w:rsidP="002341EB">
      <w:pPr>
        <w:spacing w:after="200" w:line="276" w:lineRule="auto"/>
        <w:rPr>
          <w:rFonts w:ascii="Arial" w:hAnsi="Arial" w:cs="Arial"/>
        </w:rPr>
      </w:pPr>
    </w:p>
    <w:p w:rsidR="002341EB" w:rsidRPr="00683F43" w:rsidRDefault="002341EB" w:rsidP="002341EB">
      <w:pPr>
        <w:rPr>
          <w:lang w:val="es-ES_tradnl"/>
        </w:rPr>
      </w:pPr>
    </w:p>
    <w:p w:rsidR="002341EB" w:rsidRPr="00683F43" w:rsidRDefault="002341EB" w:rsidP="002341EB">
      <w:pPr>
        <w:rPr>
          <w:lang w:val="es-ES_tradnl"/>
        </w:rPr>
      </w:pPr>
    </w:p>
    <w:p w:rsidR="002341EB" w:rsidRPr="00683F43" w:rsidRDefault="002341EB" w:rsidP="002341EB">
      <w:pPr>
        <w:rPr>
          <w:lang w:val="es-ES_tradnl"/>
        </w:rPr>
      </w:pPr>
    </w:p>
    <w:p w:rsidR="002341EB" w:rsidRPr="00683F43" w:rsidRDefault="002341EB" w:rsidP="002341EB">
      <w:pPr>
        <w:rPr>
          <w:lang w:val="es-ES_tradnl"/>
        </w:rPr>
      </w:pPr>
    </w:p>
    <w:p w:rsidR="002341EB" w:rsidRPr="00683F43" w:rsidRDefault="002341EB" w:rsidP="002341EB">
      <w:pPr>
        <w:rPr>
          <w:lang w:val="es-ES_tradnl"/>
        </w:rPr>
      </w:pPr>
    </w:p>
    <w:p w:rsidR="002341EB" w:rsidRPr="00683F43" w:rsidRDefault="002341EB" w:rsidP="002341EB">
      <w:pPr>
        <w:rPr>
          <w:lang w:val="es-ES_tradnl"/>
        </w:rPr>
      </w:pPr>
    </w:p>
    <w:p w:rsidR="002341EB" w:rsidRPr="00683F43" w:rsidRDefault="002341EB" w:rsidP="002341EB">
      <w:pPr>
        <w:rPr>
          <w:lang w:val="es-ES_tradnl"/>
        </w:rPr>
      </w:pPr>
    </w:p>
    <w:p w:rsidR="002341EB" w:rsidRPr="00683F43" w:rsidRDefault="002341EB" w:rsidP="002341EB">
      <w:pPr>
        <w:rPr>
          <w:lang w:val="es-ES_tradnl"/>
        </w:rPr>
      </w:pPr>
    </w:p>
    <w:p w:rsidR="002341EB" w:rsidRPr="00683F43" w:rsidRDefault="002341EB" w:rsidP="002341EB">
      <w:pPr>
        <w:rPr>
          <w:lang w:val="es-ES_tradnl"/>
        </w:rPr>
      </w:pPr>
    </w:p>
    <w:p w:rsidR="002341EB" w:rsidRPr="00683F43" w:rsidRDefault="002341EB" w:rsidP="002341EB">
      <w:pPr>
        <w:rPr>
          <w:rFonts w:ascii="Arial" w:eastAsia="Times New Roman" w:hAnsi="Arial" w:cs="Arial"/>
          <w:lang w:eastAsia="es-ES"/>
        </w:rPr>
      </w:pPr>
      <w:r w:rsidRPr="00683F43">
        <w:rPr>
          <w:rFonts w:ascii="Arial" w:eastAsia="Times New Roman" w:hAnsi="Arial" w:cs="Arial"/>
          <w:lang w:eastAsia="es-ES"/>
        </w:rPr>
        <w:br w:type="page"/>
      </w: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bookmarkStart w:id="95" w:name="_Toc286313323"/>
      <w:r w:rsidRPr="000B218B">
        <w:rPr>
          <w:rFonts w:ascii="Arial" w:eastAsia="Times New Roman" w:hAnsi="Arial" w:cs="Arial"/>
          <w:b/>
          <w:bCs/>
          <w:sz w:val="28"/>
          <w:szCs w:val="28"/>
          <w:lang w:val="es-MX" w:eastAsia="es-ES"/>
        </w:rPr>
        <w:t xml:space="preserve">FORMULARIO Nº </w:t>
      </w:r>
      <w:bookmarkEnd w:id="95"/>
      <w:r w:rsidRPr="000B218B">
        <w:rPr>
          <w:rFonts w:ascii="Arial" w:eastAsia="Times New Roman" w:hAnsi="Arial" w:cs="Arial"/>
          <w:b/>
          <w:bCs/>
          <w:sz w:val="28"/>
          <w:szCs w:val="28"/>
          <w:lang w:val="es-MX" w:eastAsia="es-ES"/>
        </w:rPr>
        <w:t>8</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7</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bookmarkStart w:id="96" w:name="_Toc498850127"/>
      <w:bookmarkStart w:id="97" w:name="_Toc498851732"/>
      <w:bookmarkStart w:id="98" w:name="_Toc499021799"/>
      <w:bookmarkStart w:id="99" w:name="_Toc499023482"/>
      <w:bookmarkStart w:id="100" w:name="_Toc501529964"/>
      <w:bookmarkStart w:id="101" w:name="_Toc526332730"/>
      <w:bookmarkStart w:id="102" w:name="_Toc21255756"/>
      <w:bookmarkStart w:id="103" w:name="_Toc286313324"/>
      <w:r w:rsidRPr="000B218B">
        <w:rPr>
          <w:rFonts w:ascii="Arial" w:eastAsia="Times New Roman" w:hAnsi="Arial" w:cs="Arial"/>
          <w:b/>
          <w:bCs/>
          <w:sz w:val="28"/>
          <w:szCs w:val="26"/>
          <w:lang w:eastAsia="es-ES"/>
        </w:rPr>
        <w:t>Experiencia Específica en Construcción</w:t>
      </w:r>
      <w:bookmarkEnd w:id="96"/>
      <w:bookmarkEnd w:id="97"/>
      <w:bookmarkEnd w:id="98"/>
      <w:bookmarkEnd w:id="99"/>
      <w:bookmarkEnd w:id="100"/>
      <w:bookmarkEnd w:id="101"/>
      <w:bookmarkEnd w:id="102"/>
      <w:bookmarkEnd w:id="103"/>
      <w:r w:rsidRPr="00817AB5">
        <w:rPr>
          <w:rFonts w:ascii="Arial" w:eastAsia="Times New Roman" w:hAnsi="Arial" w:cs="Arial"/>
          <w:b/>
          <w:bCs/>
          <w:sz w:val="28"/>
          <w:szCs w:val="26"/>
          <w:lang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eastAsia="es-ES"/>
        </w:rPr>
        <w:instrText>Experiencia Específica en Construcción</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eastAsia="es-ES"/>
        </w:rPr>
        <w:fldChar w:fldCharType="end"/>
      </w: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 xml:space="preserve">Nombre legal del Oferente: ____________________     </w:t>
      </w:r>
      <w:r w:rsidRPr="000B218B">
        <w:rPr>
          <w:rFonts w:ascii="Arial" w:eastAsia="Times New Roman" w:hAnsi="Arial" w:cs="Arial"/>
          <w:sz w:val="24"/>
          <w:szCs w:val="24"/>
          <w:lang w:eastAsia="es-ES"/>
        </w:rPr>
        <w:tab/>
        <w:t>Fecha: _________________</w:t>
      </w: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pacing w:val="-2"/>
          <w:sz w:val="24"/>
          <w:szCs w:val="24"/>
          <w:lang w:eastAsia="es-ES"/>
        </w:rPr>
        <w:t>Nombre legal del miembr</w:t>
      </w:r>
      <w:r w:rsidR="00484434">
        <w:rPr>
          <w:rFonts w:ascii="Arial" w:eastAsia="Times New Roman" w:hAnsi="Arial" w:cs="Arial"/>
          <w:spacing w:val="-2"/>
          <w:sz w:val="24"/>
          <w:szCs w:val="24"/>
          <w:lang w:eastAsia="es-ES"/>
        </w:rPr>
        <w:t>o de un Consorcio: ___________</w:t>
      </w:r>
      <w:r w:rsidR="00D77A25">
        <w:rPr>
          <w:rFonts w:ascii="Arial" w:eastAsia="Times New Roman" w:hAnsi="Arial" w:cs="Arial"/>
          <w:spacing w:val="-2"/>
          <w:sz w:val="24"/>
          <w:szCs w:val="24"/>
          <w:lang w:eastAsia="es-ES"/>
        </w:rPr>
        <w:t>ID</w:t>
      </w:r>
      <w:r w:rsidR="002E76E3">
        <w:rPr>
          <w:rFonts w:ascii="Arial" w:eastAsia="Times New Roman" w:hAnsi="Arial" w:cs="Arial"/>
          <w:spacing w:val="-2"/>
          <w:sz w:val="24"/>
          <w:szCs w:val="24"/>
          <w:lang w:eastAsia="es-ES"/>
        </w:rPr>
        <w:t xml:space="preserve"> SBE</w:t>
      </w:r>
      <w:r w:rsidR="00D77A25">
        <w:rPr>
          <w:rFonts w:ascii="Arial" w:eastAsia="Times New Roman" w:hAnsi="Arial" w:cs="Arial"/>
          <w:spacing w:val="-2"/>
          <w:sz w:val="24"/>
          <w:szCs w:val="24"/>
          <w:lang w:eastAsia="es-ES"/>
        </w:rPr>
        <w:t xml:space="preserve"> N</w:t>
      </w:r>
      <w:r w:rsidR="00484434">
        <w:rPr>
          <w:rFonts w:ascii="Arial" w:eastAsia="Times New Roman" w:hAnsi="Arial" w:cs="Arial"/>
          <w:spacing w:val="-2"/>
          <w:sz w:val="24"/>
          <w:szCs w:val="24"/>
          <w:lang w:eastAsia="es-ES"/>
        </w:rPr>
        <w:t>° :315.021</w:t>
      </w: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pacing w:val="-2"/>
          <w:sz w:val="24"/>
          <w:szCs w:val="24"/>
          <w:lang w:eastAsia="es-ES"/>
        </w:rPr>
        <w:t xml:space="preserve">__________________________________  </w:t>
      </w:r>
      <w:r w:rsidRPr="000B218B">
        <w:rPr>
          <w:rFonts w:ascii="Arial" w:eastAsia="Times New Roman" w:hAnsi="Arial" w:cs="Arial"/>
          <w:spacing w:val="-2"/>
          <w:sz w:val="24"/>
          <w:szCs w:val="24"/>
          <w:lang w:eastAsia="es-ES"/>
        </w:rPr>
        <w:tab/>
      </w: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B90AAE" w:rsidRPr="000B218B" w:rsidTr="003045AA">
        <w:trPr>
          <w:cantSplit/>
          <w:tblHeader/>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suppressAutoHyphens/>
              <w:adjustRightInd w:val="0"/>
              <w:spacing w:before="120" w:after="120" w:line="360" w:lineRule="atLeast"/>
              <w:jc w:val="both"/>
              <w:textAlignment w:val="baseline"/>
              <w:rPr>
                <w:rFonts w:ascii="Arial" w:eastAsia="Times New Roman" w:hAnsi="Arial" w:cs="Arial"/>
                <w:b/>
                <w:spacing w:val="-2"/>
                <w:sz w:val="24"/>
                <w:szCs w:val="24"/>
                <w:lang w:eastAsia="es-ES"/>
              </w:rPr>
            </w:pPr>
            <w:r w:rsidRPr="000B218B">
              <w:rPr>
                <w:rFonts w:ascii="Arial" w:eastAsia="Times New Roman" w:hAnsi="Arial" w:cs="Arial"/>
                <w:b/>
                <w:spacing w:val="-2"/>
                <w:sz w:val="24"/>
                <w:szCs w:val="24"/>
                <w:lang w:eastAsia="es-ES"/>
              </w:rPr>
              <w:t>Número de contrato similar:</w:t>
            </w:r>
            <w:r w:rsidRPr="000B218B">
              <w:rPr>
                <w:rFonts w:ascii="Arial" w:eastAsia="Times New Roman" w:hAnsi="Arial" w:cs="Arial"/>
                <w:b/>
                <w:spacing w:val="-2"/>
                <w:sz w:val="24"/>
                <w:szCs w:val="24"/>
                <w:lang w:eastAsia="es-ES"/>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suppressAutoHyphens/>
              <w:adjustRightInd w:val="0"/>
              <w:spacing w:before="240" w:after="0" w:line="360" w:lineRule="atLeast"/>
              <w:jc w:val="center"/>
              <w:textAlignment w:val="baseline"/>
              <w:rPr>
                <w:rFonts w:ascii="Arial" w:eastAsia="Times New Roman" w:hAnsi="Arial" w:cs="Arial"/>
                <w:b/>
                <w:spacing w:val="-2"/>
                <w:sz w:val="24"/>
                <w:szCs w:val="24"/>
                <w:lang w:eastAsia="es-ES"/>
              </w:rPr>
            </w:pPr>
            <w:r w:rsidRPr="000B218B">
              <w:rPr>
                <w:rFonts w:ascii="Arial" w:eastAsia="Times New Roman" w:hAnsi="Arial" w:cs="Arial"/>
                <w:b/>
                <w:spacing w:val="-2"/>
                <w:sz w:val="24"/>
                <w:szCs w:val="24"/>
                <w:lang w:eastAsia="es-ES"/>
              </w:rPr>
              <w:t>Información</w:t>
            </w: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 xml:space="preserve">Fecha de suscripción </w:t>
            </w: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Fecha de terminación</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___________________________________________</w:t>
            </w: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___________________________________________</w:t>
            </w: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suppressAutoHyphens/>
              <w:adjustRightInd w:val="0"/>
              <w:spacing w:before="120" w:after="0" w:line="360" w:lineRule="atLeast"/>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Función en el contrato</w:t>
            </w:r>
          </w:p>
        </w:tc>
        <w:tc>
          <w:tcPr>
            <w:tcW w:w="1737" w:type="dxa"/>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before="120" w:after="0" w:line="360" w:lineRule="atLeast"/>
              <w:jc w:val="center"/>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sym w:font="Symbol" w:char="F07F"/>
            </w:r>
            <w:r w:rsidRPr="000B218B">
              <w:rPr>
                <w:rFonts w:ascii="Arial" w:eastAsia="Times New Roman" w:hAnsi="Arial" w:cs="Arial"/>
                <w:sz w:val="24"/>
                <w:szCs w:val="24"/>
                <w:lang w:eastAsia="es-ES"/>
              </w:rPr>
              <w:t xml:space="preserve"> Contratista </w:t>
            </w:r>
          </w:p>
        </w:tc>
        <w:tc>
          <w:tcPr>
            <w:tcW w:w="1845" w:type="dxa"/>
            <w:gridSpan w:val="2"/>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before="120" w:after="0" w:line="360" w:lineRule="atLeast"/>
              <w:jc w:val="center"/>
              <w:textAlignment w:val="baseline"/>
              <w:rPr>
                <w:rFonts w:ascii="Arial" w:eastAsia="Times New Roman" w:hAnsi="Arial" w:cs="Arial"/>
                <w:spacing w:val="-2"/>
                <w:sz w:val="24"/>
                <w:szCs w:val="24"/>
                <w:lang w:eastAsia="es-ES"/>
              </w:rPr>
            </w:pPr>
          </w:p>
        </w:tc>
        <w:tc>
          <w:tcPr>
            <w:tcW w:w="1818"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before="120" w:after="0" w:line="360" w:lineRule="atLeast"/>
              <w:jc w:val="center"/>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sym w:font="Symbol" w:char="F07F"/>
            </w:r>
            <w:r w:rsidRPr="000B218B">
              <w:rPr>
                <w:rFonts w:ascii="Arial" w:eastAsia="Times New Roman" w:hAnsi="Arial" w:cs="Arial"/>
                <w:sz w:val="24"/>
                <w:szCs w:val="24"/>
                <w:lang w:eastAsia="es-ES"/>
              </w:rPr>
              <w:t xml:space="preserve"> Subcontratista</w:t>
            </w:r>
          </w:p>
          <w:p w:rsidR="00B90AAE" w:rsidRPr="000B218B" w:rsidRDefault="00B90AAE" w:rsidP="00B90AAE">
            <w:pPr>
              <w:widowControl w:val="0"/>
              <w:adjustRightInd w:val="0"/>
              <w:spacing w:after="0" w:line="360" w:lineRule="atLeast"/>
              <w:jc w:val="center"/>
              <w:textAlignment w:val="baseline"/>
              <w:rPr>
                <w:rFonts w:ascii="Arial" w:eastAsia="Times New Roman" w:hAnsi="Arial" w:cs="Arial"/>
                <w:spacing w:val="-2"/>
                <w:sz w:val="24"/>
                <w:szCs w:val="24"/>
                <w:lang w:eastAsia="es-ES"/>
              </w:rPr>
            </w:pP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Monto total del contrato</w:t>
            </w:r>
          </w:p>
        </w:tc>
        <w:tc>
          <w:tcPr>
            <w:tcW w:w="3582" w:type="dxa"/>
            <w:gridSpan w:val="3"/>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____________________________</w:t>
            </w:r>
          </w:p>
        </w:tc>
        <w:tc>
          <w:tcPr>
            <w:tcW w:w="1818"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Gs.__________</w:t>
            </w: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w:t>
            </w:r>
          </w:p>
        </w:tc>
        <w:tc>
          <w:tcPr>
            <w:tcW w:w="180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w:t>
            </w:r>
          </w:p>
        </w:tc>
        <w:tc>
          <w:tcPr>
            <w:tcW w:w="1818"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Gs.__________</w:t>
            </w: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Nombre del Contratante:</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Dirección:</w:t>
            </w: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Números de teléfono/fax:</w:t>
            </w: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Correo electrónico:</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___________________________________________</w:t>
            </w: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___________________________________________</w:t>
            </w: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___________________________________________</w:t>
            </w:r>
          </w:p>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___________________________________________</w:t>
            </w: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 xml:space="preserve">_____________________ </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r w:rsidR="00B90AAE" w:rsidRPr="000B218B" w:rsidTr="003045AA">
        <w:trPr>
          <w:cantSplit/>
        </w:trPr>
        <w:tc>
          <w:tcPr>
            <w:tcW w:w="4320" w:type="dxa"/>
            <w:tcBorders>
              <w:top w:val="single" w:sz="6" w:space="0" w:color="auto"/>
              <w:left w:val="single" w:sz="6" w:space="0" w:color="auto"/>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r w:rsidRPr="000B218B">
              <w:rPr>
                <w:rFonts w:ascii="Arial" w:eastAsia="Times New Roman" w:hAnsi="Arial" w:cs="Arial"/>
                <w:sz w:val="24"/>
                <w:szCs w:val="24"/>
                <w:lang w:val="es-ES_tradnl"/>
              </w:rPr>
              <w:t>_____________________</w:t>
            </w:r>
          </w:p>
        </w:tc>
        <w:tc>
          <w:tcPr>
            <w:tcW w:w="5400" w:type="dxa"/>
            <w:gridSpan w:val="4"/>
            <w:tcBorders>
              <w:top w:val="single" w:sz="6" w:space="0" w:color="auto"/>
              <w:left w:val="nil"/>
              <w:bottom w:val="single" w:sz="6" w:space="0" w:color="auto"/>
              <w:right w:val="single" w:sz="6" w:space="0" w:color="auto"/>
            </w:tcBorders>
          </w:tcPr>
          <w:p w:rsidR="00B90AAE" w:rsidRPr="000B218B" w:rsidRDefault="00B90AAE" w:rsidP="00B90AAE">
            <w:pPr>
              <w:widowControl w:val="0"/>
              <w:adjustRightInd w:val="0"/>
              <w:spacing w:after="120" w:line="360" w:lineRule="atLeast"/>
              <w:jc w:val="both"/>
              <w:textAlignment w:val="baseline"/>
              <w:rPr>
                <w:rFonts w:ascii="Arial" w:eastAsia="Times New Roman" w:hAnsi="Arial" w:cs="Arial"/>
                <w:sz w:val="24"/>
                <w:szCs w:val="24"/>
                <w:lang w:val="es-ES_tradnl"/>
              </w:rPr>
            </w:pPr>
          </w:p>
        </w:tc>
      </w:tr>
    </w:tbl>
    <w:p w:rsidR="00B90AAE" w:rsidRPr="000B218B" w:rsidRDefault="00B90AAE" w:rsidP="00B90AAE">
      <w:pPr>
        <w:widowControl w:val="0"/>
        <w:tabs>
          <w:tab w:val="center" w:pos="4860"/>
          <w:tab w:val="right" w:pos="9792"/>
        </w:tabs>
        <w:adjustRightInd w:val="0"/>
        <w:spacing w:after="120" w:line="240" w:lineRule="auto"/>
        <w:jc w:val="center"/>
        <w:textAlignment w:val="baseline"/>
        <w:outlineLvl w:val="1"/>
        <w:rPr>
          <w:rFonts w:ascii="Arial" w:eastAsia="Times New Roman" w:hAnsi="Arial" w:cs="Arial"/>
          <w:sz w:val="24"/>
          <w:szCs w:val="24"/>
          <w:lang w:val="es-ES_tradnl" w:eastAsia="es-ES"/>
        </w:rPr>
      </w:pPr>
    </w:p>
    <w:p w:rsidR="00B90AAE" w:rsidRPr="00484434" w:rsidRDefault="00B90AAE" w:rsidP="00B90AAE">
      <w:pPr>
        <w:widowControl w:val="0"/>
        <w:tabs>
          <w:tab w:val="center" w:pos="4419"/>
          <w:tab w:val="right" w:pos="8838"/>
          <w:tab w:val="right" w:pos="9000"/>
        </w:tabs>
        <w:suppressAutoHyphens/>
        <w:adjustRightInd w:val="0"/>
        <w:spacing w:after="0" w:line="240" w:lineRule="auto"/>
        <w:jc w:val="both"/>
        <w:textAlignment w:val="baseline"/>
        <w:rPr>
          <w:rFonts w:ascii="Arial" w:eastAsia="Times New Roman" w:hAnsi="Arial" w:cs="Arial"/>
          <w:b/>
          <w:i/>
          <w:szCs w:val="24"/>
          <w:lang w:eastAsia="es-ES"/>
        </w:rPr>
      </w:pPr>
      <w:r w:rsidRPr="00484434">
        <w:rPr>
          <w:rFonts w:ascii="Arial" w:eastAsia="Times New Roman" w:hAnsi="Arial" w:cs="Arial"/>
          <w:b/>
          <w:i/>
          <w:szCs w:val="24"/>
          <w:lang w:eastAsia="es-ES"/>
        </w:rPr>
        <w:t>[Usar el mismo formulario para Experiencia Específica en Actividades Claves de Construcción]</w:t>
      </w:r>
    </w:p>
    <w:p w:rsidR="00B90AAE" w:rsidRPr="00484434"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D77A25" w:rsidRPr="000B218B" w:rsidRDefault="00D77A25"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817AB5">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sz w:val="24"/>
          <w:szCs w:val="20"/>
          <w:lang w:eastAsia="es-ES"/>
        </w:rPr>
      </w:pPr>
      <w:r w:rsidRPr="000B218B">
        <w:rPr>
          <w:rFonts w:ascii="Arial" w:eastAsia="Times New Roman" w:hAnsi="Arial" w:cs="Arial"/>
          <w:b/>
          <w:bCs/>
          <w:sz w:val="28"/>
          <w:szCs w:val="28"/>
          <w:lang w:val="es-MX" w:eastAsia="es-ES"/>
        </w:rPr>
        <w:t>FORMULARIO Nº 9</w:t>
      </w:r>
      <w:r w:rsidR="00AA3CEA">
        <w:rPr>
          <w:rFonts w:ascii="Arial" w:eastAsia="Times New Roman" w:hAnsi="Arial" w:cs="Arial"/>
          <w:b/>
          <w:bCs/>
          <w:sz w:val="28"/>
          <w:szCs w:val="28"/>
          <w:lang w:val="es-MX" w:eastAsia="es-ES"/>
        </w:rPr>
        <w:t>.A</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8</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color w:val="4F81BD"/>
          <w:sz w:val="26"/>
          <w:szCs w:val="26"/>
          <w:lang w:eastAsia="es-ES"/>
        </w:rPr>
      </w:pPr>
      <w:r w:rsidRPr="000B218B">
        <w:rPr>
          <w:rFonts w:ascii="Arial" w:eastAsia="Times New Roman" w:hAnsi="Arial" w:cs="Arial"/>
          <w:b/>
          <w:bCs/>
          <w:sz w:val="28"/>
          <w:szCs w:val="26"/>
          <w:lang w:eastAsia="es-ES"/>
        </w:rPr>
        <w:t>Formulario de lista de personal propuesto para la obra.</w:t>
      </w: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 xml:space="preserve">Nombre legal del Oferente: ____________________     </w:t>
      </w:r>
      <w:r w:rsidRPr="000B218B">
        <w:rPr>
          <w:rFonts w:ascii="Arial" w:eastAsia="Times New Roman" w:hAnsi="Arial" w:cs="Arial"/>
          <w:sz w:val="24"/>
          <w:szCs w:val="24"/>
          <w:lang w:eastAsia="es-ES"/>
        </w:rPr>
        <w:tab/>
        <w:t>Fecha: _________________</w:t>
      </w: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pacing w:val="-2"/>
          <w:sz w:val="24"/>
          <w:szCs w:val="24"/>
          <w:lang w:eastAsia="es-ES"/>
        </w:rPr>
        <w:t>Nombre legal del miembro de un Consorcio: _____________</w:t>
      </w:r>
      <w:r w:rsidR="00D77A25">
        <w:rPr>
          <w:rFonts w:ascii="Arial" w:eastAsia="Times New Roman" w:hAnsi="Arial" w:cs="Arial"/>
          <w:spacing w:val="-2"/>
          <w:sz w:val="24"/>
          <w:szCs w:val="24"/>
          <w:lang w:eastAsia="es-ES"/>
        </w:rPr>
        <w:t>ID</w:t>
      </w:r>
      <w:r w:rsidR="008B7445">
        <w:rPr>
          <w:rFonts w:ascii="Arial" w:eastAsia="Times New Roman" w:hAnsi="Arial" w:cs="Arial"/>
          <w:spacing w:val="-2"/>
          <w:sz w:val="24"/>
          <w:szCs w:val="24"/>
          <w:lang w:eastAsia="es-ES"/>
        </w:rPr>
        <w:t xml:space="preserve"> SBE</w:t>
      </w:r>
      <w:r w:rsidR="00D77A25">
        <w:rPr>
          <w:rFonts w:ascii="Arial" w:eastAsia="Times New Roman" w:hAnsi="Arial" w:cs="Arial"/>
          <w:spacing w:val="-2"/>
          <w:sz w:val="24"/>
          <w:szCs w:val="24"/>
          <w:lang w:eastAsia="es-ES"/>
        </w:rPr>
        <w:t xml:space="preserve"> N°:</w:t>
      </w:r>
      <w:r w:rsidR="00C40639">
        <w:rPr>
          <w:rFonts w:ascii="Arial" w:eastAsia="Times New Roman" w:hAnsi="Arial" w:cs="Arial"/>
          <w:sz w:val="24"/>
          <w:szCs w:val="24"/>
          <w:lang w:eastAsia="es-ES"/>
        </w:rPr>
        <w:t>315.021</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ab/>
      </w:r>
    </w:p>
    <w:tbl>
      <w:tblPr>
        <w:tblStyle w:val="Tablaconcuadrcula"/>
        <w:tblW w:w="0" w:type="auto"/>
        <w:tblLayout w:type="fixed"/>
        <w:tblLook w:val="04A0" w:firstRow="1" w:lastRow="0" w:firstColumn="1" w:lastColumn="0" w:noHBand="0" w:noVBand="1"/>
      </w:tblPr>
      <w:tblGrid>
        <w:gridCol w:w="534"/>
        <w:gridCol w:w="2693"/>
        <w:gridCol w:w="1984"/>
        <w:gridCol w:w="1276"/>
        <w:gridCol w:w="3292"/>
      </w:tblGrid>
      <w:tr w:rsidR="00B90AAE" w:rsidRPr="000B218B" w:rsidTr="003045AA">
        <w:tc>
          <w:tcPr>
            <w:tcW w:w="534"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N°</w:t>
            </w:r>
          </w:p>
        </w:tc>
        <w:tc>
          <w:tcPr>
            <w:tcW w:w="2693"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NOMBRE Y APELLIDO</w:t>
            </w:r>
          </w:p>
        </w:tc>
        <w:tc>
          <w:tcPr>
            <w:tcW w:w="1984"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CARGO PROPUESTO EN LA OBRA</w:t>
            </w:r>
          </w:p>
        </w:tc>
        <w:tc>
          <w:tcPr>
            <w:tcW w:w="1276"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AÑOS DE EXPERIENCIA</w:t>
            </w:r>
          </w:p>
        </w:tc>
        <w:tc>
          <w:tcPr>
            <w:tcW w:w="3292"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DOMICILIO ACTUAL Y N° DE C.I.</w:t>
            </w: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1</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2</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3</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4</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5</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6</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7</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8</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9</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10</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11</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12</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13</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14</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15</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5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16</w:t>
            </w:r>
          </w:p>
        </w:tc>
        <w:tc>
          <w:tcPr>
            <w:tcW w:w="269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98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329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bl>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Este documento deberá estar acompañado de los Curriculum Vitae de cada uno de los profesionales propuestos y de </w:t>
      </w:r>
      <w:r w:rsidRPr="00C40639">
        <w:rPr>
          <w:rFonts w:ascii="Arial" w:eastAsia="Times New Roman" w:hAnsi="Arial" w:cs="Arial"/>
          <w:sz w:val="24"/>
          <w:szCs w:val="20"/>
          <w:u w:val="single"/>
          <w:lang w:eastAsia="es-ES"/>
        </w:rPr>
        <w:t>una carta de los mismos</w:t>
      </w:r>
      <w:r w:rsidRPr="000B218B">
        <w:rPr>
          <w:rFonts w:ascii="Arial" w:eastAsia="Times New Roman" w:hAnsi="Arial" w:cs="Arial"/>
          <w:sz w:val="24"/>
          <w:szCs w:val="20"/>
          <w:lang w:eastAsia="es-ES"/>
        </w:rPr>
        <w:t xml:space="preserve"> en donde se compromete a prestar servicios para la firma Oferente en caso de resultar adjudicada.</w:t>
      </w:r>
    </w:p>
    <w:p w:rsidR="00B90AAE" w:rsidRPr="000611BA" w:rsidRDefault="00B90AAE" w:rsidP="00B90AAE">
      <w:pPr>
        <w:widowControl w:val="0"/>
        <w:adjustRightInd w:val="0"/>
        <w:spacing w:after="0" w:line="360" w:lineRule="atLeast"/>
        <w:jc w:val="both"/>
        <w:textAlignment w:val="baseline"/>
        <w:rPr>
          <w:rFonts w:ascii="Arial" w:eastAsia="Times New Roman" w:hAnsi="Arial" w:cs="Arial"/>
          <w:i/>
          <w:sz w:val="24"/>
          <w:szCs w:val="20"/>
          <w:lang w:eastAsia="es-ES"/>
        </w:rPr>
      </w:pPr>
      <w:r w:rsidRPr="000611BA">
        <w:rPr>
          <w:rFonts w:ascii="Arial" w:eastAsia="Times New Roman" w:hAnsi="Arial" w:cs="Arial"/>
          <w:i/>
          <w:sz w:val="24"/>
          <w:szCs w:val="20"/>
          <w:lang w:eastAsia="es-ES"/>
        </w:rPr>
        <w:t xml:space="preserve">[Se podrá incluir además un formato de </w:t>
      </w:r>
      <w:r w:rsidR="005B1D21" w:rsidRPr="000611BA">
        <w:rPr>
          <w:rFonts w:ascii="Arial" w:eastAsia="Times New Roman" w:hAnsi="Arial" w:cs="Arial"/>
          <w:i/>
          <w:sz w:val="24"/>
          <w:szCs w:val="20"/>
          <w:lang w:eastAsia="es-ES"/>
        </w:rPr>
        <w:t>C</w:t>
      </w:r>
      <w:r w:rsidRPr="000611BA">
        <w:rPr>
          <w:rFonts w:ascii="Arial" w:eastAsia="Times New Roman" w:hAnsi="Arial" w:cs="Arial"/>
          <w:i/>
          <w:sz w:val="24"/>
          <w:szCs w:val="20"/>
          <w:lang w:eastAsia="es-ES"/>
        </w:rPr>
        <w:t>urriculum vitae]</w:t>
      </w:r>
    </w:p>
    <w:p w:rsidR="00B90AAE" w:rsidRPr="000611BA" w:rsidRDefault="00B90AAE" w:rsidP="00B90AAE">
      <w:pPr>
        <w:widowControl w:val="0"/>
        <w:adjustRightInd w:val="0"/>
        <w:spacing w:after="0" w:line="360" w:lineRule="atLeast"/>
        <w:jc w:val="both"/>
        <w:textAlignment w:val="baseline"/>
        <w:rPr>
          <w:rFonts w:ascii="Arial" w:eastAsia="Times New Roman" w:hAnsi="Arial" w:cs="Arial"/>
          <w:color w:val="FF0000"/>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C40639" w:rsidRDefault="00C40639"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C40639" w:rsidRPr="0061181E" w:rsidRDefault="00C40639" w:rsidP="00C40639">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r w:rsidRPr="0061181E">
        <w:rPr>
          <w:rFonts w:ascii="Arial" w:eastAsia="Times New Roman" w:hAnsi="Arial" w:cs="Arial"/>
          <w:b/>
          <w:bCs/>
          <w:sz w:val="28"/>
          <w:szCs w:val="28"/>
          <w:lang w:val="es-MX" w:eastAsia="es-ES"/>
        </w:rPr>
        <w:t>FORMULARIO Nº 9.B</w:t>
      </w:r>
      <w:r w:rsidRPr="0061181E">
        <w:rPr>
          <w:rFonts w:ascii="Arial" w:eastAsia="Times New Roman" w:hAnsi="Arial" w:cs="Arial"/>
          <w:b/>
          <w:bCs/>
          <w:sz w:val="28"/>
          <w:szCs w:val="28"/>
          <w:lang w:val="es-MX" w:eastAsia="es-ES"/>
        </w:rPr>
        <w:fldChar w:fldCharType="begin"/>
      </w:r>
      <w:r w:rsidRPr="0061181E">
        <w:rPr>
          <w:rFonts w:ascii="Arial" w:eastAsia="Times New Roman" w:hAnsi="Arial" w:cs="Arial"/>
          <w:b/>
          <w:bCs/>
          <w:sz w:val="28"/>
          <w:szCs w:val="28"/>
          <w:lang w:val="es-MX" w:eastAsia="es-ES"/>
        </w:rPr>
        <w:instrText>xe "FORMULARIO Nº 8"</w:instrText>
      </w:r>
      <w:r w:rsidRPr="0061181E">
        <w:rPr>
          <w:rFonts w:ascii="Arial" w:eastAsia="Times New Roman" w:hAnsi="Arial" w:cs="Arial"/>
          <w:b/>
          <w:bCs/>
          <w:sz w:val="28"/>
          <w:szCs w:val="28"/>
          <w:lang w:val="es-MX" w:eastAsia="es-ES"/>
        </w:rPr>
        <w:fldChar w:fldCharType="end"/>
      </w:r>
    </w:p>
    <w:p w:rsidR="00C40639" w:rsidRPr="00683F43" w:rsidRDefault="00C40639" w:rsidP="00C40639">
      <w:pPr>
        <w:pStyle w:val="Ttulo2"/>
        <w:rPr>
          <w:rFonts w:ascii="Arial" w:hAnsi="Arial" w:cs="Arial"/>
          <w:color w:val="auto"/>
          <w:sz w:val="22"/>
          <w:szCs w:val="22"/>
        </w:rPr>
      </w:pPr>
    </w:p>
    <w:p w:rsidR="00C40639" w:rsidRPr="00683F43" w:rsidRDefault="00C40639" w:rsidP="00C40639">
      <w:pPr>
        <w:pStyle w:val="Subttulo"/>
        <w:spacing w:line="240" w:lineRule="auto"/>
        <w:rPr>
          <w:rFonts w:ascii="Arial" w:hAnsi="Arial"/>
          <w:sz w:val="22"/>
          <w:szCs w:val="22"/>
          <w:lang w:val="es-PY"/>
        </w:rPr>
      </w:pPr>
      <w:r w:rsidRPr="00683F43">
        <w:rPr>
          <w:rFonts w:ascii="Arial" w:hAnsi="Arial"/>
          <w:sz w:val="22"/>
          <w:szCs w:val="22"/>
          <w:lang w:val="es-PY"/>
        </w:rPr>
        <w:t xml:space="preserve">Currículum Vitae del Personal Asignado </w:t>
      </w:r>
    </w:p>
    <w:p w:rsidR="00C40639" w:rsidRPr="00683F43" w:rsidRDefault="00C40639" w:rsidP="00C40639">
      <w:pPr>
        <w:pStyle w:val="Subttulo"/>
        <w:spacing w:line="240" w:lineRule="auto"/>
        <w:rPr>
          <w:rFonts w:ascii="Arial" w:hAnsi="Arial"/>
          <w:sz w:val="22"/>
          <w:szCs w:val="22"/>
          <w:u w:val="single"/>
          <w:lang w:val="es-PY"/>
        </w:rPr>
      </w:pPr>
    </w:p>
    <w:p w:rsidR="00C40639" w:rsidRPr="00683F43" w:rsidRDefault="00C40639" w:rsidP="00C40639">
      <w:pPr>
        <w:tabs>
          <w:tab w:val="right" w:pos="8820"/>
        </w:tabs>
        <w:spacing w:line="240" w:lineRule="auto"/>
        <w:ind w:right="162"/>
        <w:rPr>
          <w:rFonts w:ascii="Arial" w:hAnsi="Arial" w:cs="Arial"/>
          <w:sz w:val="20"/>
          <w:szCs w:val="20"/>
        </w:rPr>
      </w:pPr>
      <w:r w:rsidRPr="00683F43">
        <w:rPr>
          <w:rFonts w:ascii="Arial" w:hAnsi="Arial" w:cs="Arial"/>
        </w:rPr>
        <w:tab/>
      </w:r>
      <w:r w:rsidRPr="00683F43">
        <w:rPr>
          <w:rFonts w:ascii="Arial" w:hAnsi="Arial" w:cs="Arial"/>
          <w:sz w:val="20"/>
          <w:szCs w:val="20"/>
        </w:rPr>
        <w:t>Fecha: _________________</w:t>
      </w:r>
      <w:r w:rsidRPr="00683F43">
        <w:rPr>
          <w:rFonts w:ascii="Arial" w:hAnsi="Arial" w:cs="Arial"/>
          <w:spacing w:val="-2"/>
          <w:sz w:val="20"/>
          <w:szCs w:val="20"/>
        </w:rPr>
        <w:t xml:space="preserve"> Llamado </w:t>
      </w:r>
      <w:r>
        <w:rPr>
          <w:rFonts w:ascii="Arial" w:hAnsi="Arial" w:cs="Arial"/>
          <w:spacing w:val="-2"/>
          <w:sz w:val="20"/>
          <w:szCs w:val="20"/>
        </w:rPr>
        <w:t>ID</w:t>
      </w:r>
      <w:r w:rsidRPr="00683F43">
        <w:rPr>
          <w:rFonts w:ascii="Arial" w:hAnsi="Arial" w:cs="Arial"/>
          <w:spacing w:val="-2"/>
          <w:sz w:val="20"/>
          <w:szCs w:val="20"/>
        </w:rPr>
        <w:t xml:space="preserve"> </w:t>
      </w:r>
      <w:r w:rsidRPr="00683F43">
        <w:rPr>
          <w:rFonts w:ascii="Arial" w:hAnsi="Arial" w:cs="Arial"/>
          <w:sz w:val="20"/>
          <w:szCs w:val="20"/>
        </w:rPr>
        <w:t xml:space="preserve">No.: </w:t>
      </w:r>
      <w:r>
        <w:rPr>
          <w:rFonts w:ascii="Arial" w:hAnsi="Arial" w:cs="Arial"/>
          <w:sz w:val="20"/>
          <w:szCs w:val="20"/>
        </w:rPr>
        <w:t xml:space="preserve">315.021 </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Firma Proponente __________________________________________________________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Nombre Completo __________________________________________________________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Edad: ____________ (años), Nacionalidad: ______________________________________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Grado: ____________ Universitario: _________________________ Año: ______________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Maestría en: ____________________________________________Año: ______________</w:t>
      </w:r>
    </w:p>
    <w:p w:rsidR="00C40639" w:rsidRPr="00683F43" w:rsidRDefault="00C40639" w:rsidP="00C40639">
      <w:pPr>
        <w:pStyle w:val="Subttulo"/>
        <w:tabs>
          <w:tab w:val="num" w:pos="360"/>
        </w:tabs>
        <w:spacing w:before="120" w:after="120" w:line="264" w:lineRule="auto"/>
        <w:ind w:left="357"/>
        <w:jc w:val="left"/>
        <w:rPr>
          <w:rFonts w:ascii="Arial" w:hAnsi="Arial"/>
          <w:b w:val="0"/>
          <w:sz w:val="20"/>
          <w:lang w:val="es-PY"/>
        </w:rPr>
      </w:pPr>
      <w:r w:rsidRPr="00683F43">
        <w:rPr>
          <w:rFonts w:ascii="Arial" w:hAnsi="Arial"/>
          <w:b w:val="0"/>
          <w:sz w:val="20"/>
          <w:lang w:val="es-PY"/>
        </w:rPr>
        <w:t>Universidad: ______________________________________________________________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Doctorado en: _________________________________________ Año: ______________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Cursos de especialización de más de 240 horas lectivas:</w:t>
      </w:r>
    </w:p>
    <w:p w:rsidR="00C40639" w:rsidRPr="00683F43" w:rsidRDefault="00C40639" w:rsidP="00C40639">
      <w:pPr>
        <w:pStyle w:val="Subttulo"/>
        <w:tabs>
          <w:tab w:val="num" w:pos="360"/>
        </w:tabs>
        <w:spacing w:before="120" w:after="120" w:line="264" w:lineRule="auto"/>
        <w:ind w:left="357"/>
        <w:jc w:val="left"/>
        <w:rPr>
          <w:rFonts w:ascii="Arial" w:hAnsi="Arial"/>
          <w:b w:val="0"/>
          <w:sz w:val="20"/>
          <w:lang w:val="es-PY"/>
        </w:rPr>
      </w:pPr>
      <w:r w:rsidRPr="00683F43">
        <w:rPr>
          <w:rFonts w:ascii="Arial" w:hAnsi="Arial"/>
          <w:b w:val="0"/>
          <w:sz w:val="20"/>
          <w:lang w:val="es-PY"/>
        </w:rPr>
        <w:t>Institución: ________________ Tema: __________________ De (mes): _______ A (mes): _____</w:t>
      </w:r>
    </w:p>
    <w:p w:rsidR="00C40639" w:rsidRPr="00683F43" w:rsidRDefault="00C40639" w:rsidP="00C40639">
      <w:pPr>
        <w:pStyle w:val="Subttulo"/>
        <w:tabs>
          <w:tab w:val="num" w:pos="360"/>
        </w:tabs>
        <w:spacing w:before="120" w:after="120" w:line="264" w:lineRule="auto"/>
        <w:ind w:left="357" w:hanging="360"/>
        <w:jc w:val="left"/>
        <w:rPr>
          <w:rFonts w:ascii="Arial" w:hAnsi="Arial"/>
          <w:b w:val="0"/>
          <w:sz w:val="20"/>
          <w:lang w:val="es-PY"/>
        </w:rPr>
      </w:pPr>
      <w:r w:rsidRPr="00683F43">
        <w:rPr>
          <w:rFonts w:ascii="Arial" w:hAnsi="Arial"/>
          <w:b w:val="0"/>
          <w:sz w:val="20"/>
          <w:lang w:val="es-PY"/>
        </w:rPr>
        <w:t xml:space="preserve">       Institución: ________________ Tema: _________________ De (mes): _______ A (mes): _____</w:t>
      </w:r>
    </w:p>
    <w:p w:rsidR="00C40639" w:rsidRPr="00683F43" w:rsidRDefault="00C40639" w:rsidP="00C40639">
      <w:pPr>
        <w:pStyle w:val="Subttulo"/>
        <w:tabs>
          <w:tab w:val="num" w:pos="360"/>
        </w:tabs>
        <w:spacing w:before="120" w:after="120" w:line="264" w:lineRule="auto"/>
        <w:ind w:left="357" w:hanging="360"/>
        <w:jc w:val="left"/>
        <w:rPr>
          <w:rFonts w:ascii="Arial" w:hAnsi="Arial"/>
          <w:b w:val="0"/>
          <w:sz w:val="20"/>
          <w:lang w:val="es-PY"/>
        </w:rPr>
      </w:pPr>
      <w:r w:rsidRPr="00683F43">
        <w:rPr>
          <w:rFonts w:ascii="Arial" w:hAnsi="Arial"/>
          <w:b w:val="0"/>
          <w:sz w:val="20"/>
          <w:lang w:val="es-PY"/>
        </w:rPr>
        <w:t xml:space="preserve">       Institución: ________________ Tema: _________________ De (mes): _______ A (mes): 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Idiomas: __________ lee: ___________ habla: ____________ escribe: ________________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 xml:space="preserve">Trabajará en: (Actividad a realizar en el Servicio). </w:t>
      </w:r>
    </w:p>
    <w:p w:rsidR="00C40639" w:rsidRPr="00683F43" w:rsidRDefault="00C40639" w:rsidP="00C40639">
      <w:pPr>
        <w:pStyle w:val="Subttulo"/>
        <w:widowControl/>
        <w:numPr>
          <w:ilvl w:val="1"/>
          <w:numId w:val="47"/>
        </w:numPr>
        <w:tabs>
          <w:tab w:val="clear" w:pos="1647"/>
          <w:tab w:val="num" w:pos="720"/>
        </w:tabs>
        <w:adjustRightInd/>
        <w:spacing w:before="120" w:after="120" w:line="264" w:lineRule="auto"/>
        <w:ind w:left="720" w:hanging="360"/>
        <w:jc w:val="left"/>
        <w:textAlignment w:val="auto"/>
        <w:rPr>
          <w:rFonts w:ascii="Arial" w:hAnsi="Arial"/>
          <w:b w:val="0"/>
          <w:sz w:val="20"/>
          <w:lang w:val="es-PY"/>
        </w:rPr>
      </w:pPr>
      <w:r w:rsidRPr="00683F43">
        <w:rPr>
          <w:rFonts w:ascii="Arial" w:hAnsi="Arial"/>
          <w:b w:val="0"/>
          <w:sz w:val="20"/>
          <w:lang w:val="es-PY"/>
        </w:rPr>
        <w:t>Breve descripción de la actividad ____________________________________________</w:t>
      </w:r>
    </w:p>
    <w:p w:rsidR="00C40639" w:rsidRPr="00683F43" w:rsidRDefault="00C40639" w:rsidP="00C40639">
      <w:pPr>
        <w:pStyle w:val="Subttulo"/>
        <w:widowControl/>
        <w:numPr>
          <w:ilvl w:val="1"/>
          <w:numId w:val="47"/>
        </w:numPr>
        <w:tabs>
          <w:tab w:val="clear" w:pos="1647"/>
          <w:tab w:val="num" w:pos="720"/>
        </w:tabs>
        <w:adjustRightInd/>
        <w:spacing w:before="120" w:after="120" w:line="264" w:lineRule="auto"/>
        <w:ind w:left="720" w:hanging="360"/>
        <w:jc w:val="left"/>
        <w:textAlignment w:val="auto"/>
        <w:rPr>
          <w:rFonts w:ascii="Arial" w:hAnsi="Arial"/>
          <w:b w:val="0"/>
          <w:sz w:val="20"/>
          <w:lang w:val="es-PY"/>
        </w:rPr>
      </w:pPr>
      <w:r w:rsidRPr="00683F43">
        <w:rPr>
          <w:rFonts w:ascii="Arial" w:hAnsi="Arial"/>
          <w:b w:val="0"/>
          <w:sz w:val="20"/>
          <w:lang w:val="es-PY"/>
        </w:rPr>
        <w:t>Período de asignación:   mes/año: ________________   mes/año: __________________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 xml:space="preserve">Breve descripción de trabajos efectuados y que tengan vinculación directa con el alcance del trabajo,             materia de la presente invitación:  </w:t>
      </w:r>
    </w:p>
    <w:p w:rsidR="00C40639" w:rsidRPr="00683F43" w:rsidRDefault="00C40639" w:rsidP="00C40639">
      <w:pPr>
        <w:pStyle w:val="Subttulo"/>
        <w:widowControl/>
        <w:numPr>
          <w:ilvl w:val="0"/>
          <w:numId w:val="48"/>
        </w:numPr>
        <w:tabs>
          <w:tab w:val="clear" w:pos="1827"/>
          <w:tab w:val="num" w:pos="720"/>
        </w:tabs>
        <w:adjustRightInd/>
        <w:spacing w:before="120" w:after="120" w:line="264" w:lineRule="auto"/>
        <w:ind w:left="720" w:hanging="360"/>
        <w:jc w:val="left"/>
        <w:textAlignment w:val="auto"/>
        <w:rPr>
          <w:rFonts w:ascii="Arial" w:hAnsi="Arial"/>
          <w:b w:val="0"/>
          <w:sz w:val="20"/>
          <w:lang w:val="es-PY"/>
        </w:rPr>
      </w:pPr>
      <w:r w:rsidRPr="00683F43">
        <w:rPr>
          <w:rFonts w:ascii="Arial" w:hAnsi="Arial"/>
          <w:b w:val="0"/>
          <w:sz w:val="20"/>
          <w:lang w:val="es-PY"/>
        </w:rPr>
        <w:t>Nombre del Servicio:</w:t>
      </w:r>
    </w:p>
    <w:p w:rsidR="00C40639" w:rsidRPr="00683F43" w:rsidRDefault="00C40639" w:rsidP="00C40639">
      <w:pPr>
        <w:pStyle w:val="Subttulo"/>
        <w:widowControl/>
        <w:numPr>
          <w:ilvl w:val="0"/>
          <w:numId w:val="48"/>
        </w:numPr>
        <w:tabs>
          <w:tab w:val="clear" w:pos="1827"/>
          <w:tab w:val="num" w:pos="720"/>
        </w:tabs>
        <w:adjustRightInd/>
        <w:spacing w:before="120" w:after="120" w:line="264" w:lineRule="auto"/>
        <w:ind w:left="720" w:hanging="360"/>
        <w:jc w:val="left"/>
        <w:textAlignment w:val="auto"/>
        <w:rPr>
          <w:rFonts w:ascii="Arial" w:hAnsi="Arial"/>
          <w:b w:val="0"/>
          <w:sz w:val="20"/>
          <w:lang w:val="es-PY"/>
        </w:rPr>
      </w:pPr>
      <w:r w:rsidRPr="00683F43">
        <w:rPr>
          <w:rFonts w:ascii="Arial" w:hAnsi="Arial"/>
          <w:b w:val="0"/>
          <w:sz w:val="20"/>
          <w:lang w:val="es-PY"/>
        </w:rPr>
        <w:t>Cargo asignado en el Servicio:</w:t>
      </w:r>
    </w:p>
    <w:p w:rsidR="00C40639" w:rsidRPr="00683F43" w:rsidRDefault="00C40639" w:rsidP="00C40639">
      <w:pPr>
        <w:pStyle w:val="Subttulo"/>
        <w:widowControl/>
        <w:numPr>
          <w:ilvl w:val="0"/>
          <w:numId w:val="48"/>
        </w:numPr>
        <w:tabs>
          <w:tab w:val="clear" w:pos="1827"/>
          <w:tab w:val="num" w:pos="720"/>
        </w:tabs>
        <w:adjustRightInd/>
        <w:spacing w:before="120" w:after="120" w:line="264" w:lineRule="auto"/>
        <w:ind w:left="720" w:hanging="360"/>
        <w:jc w:val="left"/>
        <w:textAlignment w:val="auto"/>
        <w:rPr>
          <w:rFonts w:ascii="Arial" w:hAnsi="Arial"/>
          <w:b w:val="0"/>
          <w:sz w:val="20"/>
          <w:lang w:val="es-PY"/>
        </w:rPr>
      </w:pPr>
      <w:r w:rsidRPr="00683F43">
        <w:rPr>
          <w:rFonts w:ascii="Arial" w:hAnsi="Arial"/>
          <w:b w:val="0"/>
          <w:sz w:val="20"/>
          <w:lang w:val="es-PY"/>
        </w:rPr>
        <w:t>Empresa o Institución para quien realizó el Servicio:</w:t>
      </w:r>
    </w:p>
    <w:p w:rsidR="00C40639" w:rsidRPr="00683F43" w:rsidRDefault="00C40639" w:rsidP="00C40639">
      <w:pPr>
        <w:pStyle w:val="Subttulo"/>
        <w:widowControl/>
        <w:numPr>
          <w:ilvl w:val="0"/>
          <w:numId w:val="48"/>
        </w:numPr>
        <w:tabs>
          <w:tab w:val="clear" w:pos="1827"/>
          <w:tab w:val="num" w:pos="720"/>
        </w:tabs>
        <w:adjustRightInd/>
        <w:spacing w:before="120" w:after="120" w:line="264" w:lineRule="auto"/>
        <w:ind w:left="720" w:hanging="360"/>
        <w:jc w:val="left"/>
        <w:textAlignment w:val="auto"/>
        <w:rPr>
          <w:rFonts w:ascii="Arial" w:hAnsi="Arial"/>
          <w:b w:val="0"/>
          <w:sz w:val="20"/>
          <w:lang w:val="es-PY"/>
        </w:rPr>
      </w:pPr>
      <w:r w:rsidRPr="00683F43">
        <w:rPr>
          <w:rFonts w:ascii="Arial" w:hAnsi="Arial"/>
          <w:b w:val="0"/>
          <w:sz w:val="20"/>
          <w:lang w:val="es-PY"/>
        </w:rPr>
        <w:t xml:space="preserve">Período de asignación:            </w:t>
      </w:r>
    </w:p>
    <w:p w:rsidR="00C40639" w:rsidRPr="00683F43" w:rsidRDefault="00C40639" w:rsidP="00C40639">
      <w:pPr>
        <w:pStyle w:val="Subttulo"/>
        <w:widowControl/>
        <w:adjustRightInd/>
        <w:spacing w:line="264" w:lineRule="auto"/>
        <w:ind w:left="1321"/>
        <w:jc w:val="left"/>
        <w:textAlignment w:val="auto"/>
        <w:rPr>
          <w:rFonts w:ascii="Arial" w:hAnsi="Arial"/>
          <w:b w:val="0"/>
          <w:sz w:val="20"/>
          <w:lang w:val="es-PY"/>
        </w:rPr>
      </w:pPr>
      <w:r w:rsidRPr="00683F43">
        <w:rPr>
          <w:rFonts w:ascii="Arial" w:hAnsi="Arial"/>
          <w:b w:val="0"/>
          <w:sz w:val="20"/>
          <w:lang w:val="es-PY"/>
        </w:rPr>
        <w:t>Desde mes/año: ______________</w:t>
      </w:r>
    </w:p>
    <w:p w:rsidR="00C40639" w:rsidRPr="00683F43" w:rsidRDefault="00C40639" w:rsidP="00C40639">
      <w:pPr>
        <w:pStyle w:val="Subttulo"/>
        <w:spacing w:line="264" w:lineRule="auto"/>
        <w:ind w:left="1321"/>
        <w:jc w:val="left"/>
        <w:rPr>
          <w:rFonts w:ascii="Arial" w:hAnsi="Arial"/>
          <w:b w:val="0"/>
          <w:sz w:val="20"/>
          <w:lang w:val="es-PY"/>
        </w:rPr>
      </w:pPr>
      <w:r w:rsidRPr="00683F43">
        <w:rPr>
          <w:rFonts w:ascii="Arial" w:hAnsi="Arial"/>
          <w:b w:val="0"/>
          <w:sz w:val="20"/>
          <w:lang w:val="es-PY"/>
        </w:rPr>
        <w:t>Hasta mes/año: 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Asociaciones profesionales y técnicas a las que pertenece: __________________________</w:t>
      </w:r>
    </w:p>
    <w:p w:rsidR="00C40639" w:rsidRPr="00683F43" w:rsidRDefault="00C40639" w:rsidP="00C40639">
      <w:pPr>
        <w:pStyle w:val="Subttulo"/>
        <w:widowControl/>
        <w:numPr>
          <w:ilvl w:val="0"/>
          <w:numId w:val="47"/>
        </w:numPr>
        <w:tabs>
          <w:tab w:val="clear" w:pos="720"/>
          <w:tab w:val="num" w:pos="360"/>
        </w:tabs>
        <w:adjustRightInd/>
        <w:spacing w:before="120" w:after="120" w:line="264" w:lineRule="auto"/>
        <w:ind w:left="357"/>
        <w:jc w:val="left"/>
        <w:textAlignment w:val="auto"/>
        <w:rPr>
          <w:rFonts w:ascii="Arial" w:hAnsi="Arial"/>
          <w:b w:val="0"/>
          <w:sz w:val="20"/>
          <w:lang w:val="es-PY"/>
        </w:rPr>
      </w:pPr>
      <w:r w:rsidRPr="00683F43">
        <w:rPr>
          <w:rFonts w:ascii="Arial" w:hAnsi="Arial"/>
          <w:b w:val="0"/>
          <w:sz w:val="20"/>
          <w:lang w:val="es-PY"/>
        </w:rPr>
        <w:t>Trabajos técnicos publicados por el profesional en campos afines a la presente invitación.</w:t>
      </w:r>
    </w:p>
    <w:p w:rsidR="00C40639" w:rsidRPr="00683F43" w:rsidRDefault="00C40639" w:rsidP="00C40639">
      <w:pPr>
        <w:pStyle w:val="Subttulo"/>
        <w:spacing w:line="360" w:lineRule="auto"/>
        <w:jc w:val="left"/>
        <w:rPr>
          <w:rFonts w:ascii="Arial" w:hAnsi="Arial"/>
          <w:b w:val="0"/>
          <w:sz w:val="20"/>
          <w:lang w:val="es-PY"/>
        </w:rPr>
      </w:pPr>
      <w:r w:rsidRPr="00683F43">
        <w:rPr>
          <w:rFonts w:ascii="Arial" w:hAnsi="Arial"/>
          <w:b w:val="0"/>
          <w:sz w:val="20"/>
          <w:lang w:val="es-PY"/>
        </w:rPr>
        <w:t>_____________________                                                                 ________________________</w:t>
      </w:r>
    </w:p>
    <w:p w:rsidR="00C40639" w:rsidRPr="00683F43" w:rsidRDefault="00C40639" w:rsidP="00C40639">
      <w:pPr>
        <w:pStyle w:val="Subttulo"/>
        <w:spacing w:line="360" w:lineRule="auto"/>
        <w:jc w:val="left"/>
        <w:rPr>
          <w:rFonts w:ascii="Arial" w:hAnsi="Arial"/>
          <w:b w:val="0"/>
          <w:sz w:val="20"/>
          <w:lang w:val="es-PY"/>
        </w:rPr>
      </w:pPr>
      <w:r w:rsidRPr="00683F43">
        <w:rPr>
          <w:rFonts w:ascii="Arial" w:hAnsi="Arial"/>
          <w:b w:val="0"/>
          <w:sz w:val="20"/>
          <w:lang w:val="es-PY"/>
        </w:rPr>
        <w:t xml:space="preserve">    Firma del Profesional                                                                                    Lugar y Fecha</w:t>
      </w:r>
    </w:p>
    <w:p w:rsidR="00C40639" w:rsidRPr="00683F43" w:rsidRDefault="00C40639" w:rsidP="00C40639">
      <w:pPr>
        <w:pStyle w:val="Subttulo"/>
        <w:spacing w:line="360" w:lineRule="auto"/>
        <w:jc w:val="left"/>
        <w:rPr>
          <w:rFonts w:ascii="Arial" w:hAnsi="Arial"/>
          <w:b w:val="0"/>
          <w:sz w:val="20"/>
          <w:lang w:val="es-PY"/>
        </w:rPr>
      </w:pPr>
    </w:p>
    <w:p w:rsidR="00C40639" w:rsidRPr="00683F43" w:rsidRDefault="00C40639" w:rsidP="00C40639">
      <w:pPr>
        <w:pStyle w:val="Subttulo"/>
        <w:spacing w:line="264" w:lineRule="auto"/>
        <w:jc w:val="left"/>
        <w:rPr>
          <w:rFonts w:ascii="Arial" w:hAnsi="Arial"/>
          <w:b w:val="0"/>
          <w:sz w:val="20"/>
          <w:lang w:val="es-PY"/>
        </w:rPr>
      </w:pPr>
      <w:r w:rsidRPr="00683F43">
        <w:rPr>
          <w:rFonts w:ascii="Arial" w:hAnsi="Arial"/>
          <w:sz w:val="20"/>
          <w:lang w:val="es-PY"/>
        </w:rPr>
        <w:t>NOTA:</w:t>
      </w:r>
      <w:r w:rsidRPr="00683F43">
        <w:rPr>
          <w:rFonts w:ascii="Arial" w:hAnsi="Arial"/>
          <w:b w:val="0"/>
          <w:sz w:val="20"/>
          <w:lang w:val="es-PY"/>
        </w:rPr>
        <w:tab/>
        <w:t>Presentar Copia del Título Universitario. En caso de Maestrías y Cursos de Posgrados acompañar Certificados o Diplomas que acrediten. Caso contrario no serán considerados.</w:t>
      </w:r>
    </w:p>
    <w:p w:rsidR="00C40639" w:rsidRPr="00683F43" w:rsidRDefault="00C40639" w:rsidP="00C40639">
      <w:pPr>
        <w:pStyle w:val="Subttulo"/>
        <w:spacing w:line="264" w:lineRule="auto"/>
        <w:jc w:val="left"/>
        <w:rPr>
          <w:rFonts w:ascii="Arial" w:hAnsi="Arial"/>
          <w:b w:val="0"/>
          <w:sz w:val="20"/>
          <w:lang w:val="es-PY"/>
        </w:rPr>
      </w:pPr>
    </w:p>
    <w:p w:rsidR="00C40639" w:rsidRPr="00683F43" w:rsidRDefault="00C40639" w:rsidP="00C40639">
      <w:pPr>
        <w:pStyle w:val="Subttulo"/>
        <w:spacing w:line="264" w:lineRule="auto"/>
        <w:ind w:left="360" w:hanging="360"/>
        <w:jc w:val="left"/>
        <w:rPr>
          <w:rFonts w:ascii="Arial" w:hAnsi="Arial"/>
          <w:b w:val="0"/>
          <w:sz w:val="20"/>
          <w:lang w:val="es-PY"/>
        </w:rPr>
      </w:pPr>
      <w:r w:rsidRPr="00683F43">
        <w:rPr>
          <w:rFonts w:ascii="Arial" w:hAnsi="Arial"/>
          <w:b w:val="0"/>
          <w:sz w:val="20"/>
          <w:lang w:val="es-PY"/>
        </w:rPr>
        <w:t>(*)</w:t>
      </w:r>
      <w:r w:rsidRPr="00683F43">
        <w:rPr>
          <w:rFonts w:ascii="Arial" w:hAnsi="Arial"/>
          <w:b w:val="0"/>
          <w:sz w:val="20"/>
          <w:lang w:val="es-PY"/>
        </w:rPr>
        <w:tab/>
        <w:t>Repetir la información del numeral 10 para cada uno de los trabajos similares al asignado en la propuesta en los que hubiera participado.</w:t>
      </w:r>
    </w:p>
    <w:p w:rsidR="00C40639" w:rsidRDefault="00C40639"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C40639" w:rsidRDefault="00C40639"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C40639" w:rsidRDefault="00C40639"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C40639" w:rsidRDefault="00C40639"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C40639" w:rsidRDefault="00C40639"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C40639" w:rsidRPr="000B218B" w:rsidRDefault="00C40639"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r w:rsidRPr="000B218B">
        <w:rPr>
          <w:rFonts w:ascii="Arial" w:eastAsia="Times New Roman" w:hAnsi="Arial" w:cs="Arial"/>
          <w:b/>
          <w:bCs/>
          <w:sz w:val="28"/>
          <w:szCs w:val="28"/>
          <w:lang w:val="es-MX" w:eastAsia="es-ES"/>
        </w:rPr>
        <w:t>FORMULARIO Nº 10</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8</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r w:rsidRPr="000B218B">
        <w:rPr>
          <w:rFonts w:ascii="Arial" w:eastAsia="Times New Roman" w:hAnsi="Arial" w:cs="Arial"/>
          <w:b/>
          <w:bCs/>
          <w:sz w:val="28"/>
          <w:szCs w:val="26"/>
          <w:lang w:eastAsia="es-ES"/>
        </w:rPr>
        <w:t>Lista de Equipos, herramientas, maquinarias e implementos destinados a la ejecución de los trabajos.</w:t>
      </w:r>
    </w:p>
    <w:p w:rsidR="00B90AAE" w:rsidRPr="00C40639"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C40639">
        <w:rPr>
          <w:rFonts w:ascii="Arial" w:eastAsia="Times New Roman" w:hAnsi="Arial" w:cs="Arial"/>
          <w:i/>
          <w:iCs/>
          <w:sz w:val="24"/>
          <w:szCs w:val="24"/>
          <w:lang w:val="es-MX" w:eastAsia="es-ES"/>
        </w:rPr>
        <w:t>[El siguiente formulario es referencial y podrá ser incluido a criterio de la Convocante. Contiene los datos mínimos sobre información de los equipos que el Oferente propone utilizar para ejecutar los trabajos.]</w:t>
      </w:r>
    </w:p>
    <w:p w:rsidR="00C40639" w:rsidRDefault="00C40639"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 xml:space="preserve">Nombre legal del Oferente: ____________________     </w:t>
      </w:r>
      <w:r w:rsidRPr="000B218B">
        <w:rPr>
          <w:rFonts w:ascii="Arial" w:eastAsia="Times New Roman" w:hAnsi="Arial" w:cs="Arial"/>
          <w:sz w:val="24"/>
          <w:szCs w:val="24"/>
          <w:lang w:eastAsia="es-ES"/>
        </w:rPr>
        <w:tab/>
        <w:t>Fecha: _________________</w:t>
      </w:r>
    </w:p>
    <w:p w:rsidR="000611BA"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legal del miembro de un Consorcio: _____________</w:t>
      </w:r>
    </w:p>
    <w:p w:rsidR="00B90AAE" w:rsidRPr="000B218B" w:rsidRDefault="00B51671"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Pr>
          <w:rFonts w:ascii="Arial" w:eastAsia="Times New Roman" w:hAnsi="Arial" w:cs="Arial"/>
          <w:spacing w:val="-2"/>
          <w:sz w:val="24"/>
          <w:szCs w:val="24"/>
          <w:lang w:eastAsia="es-ES"/>
        </w:rPr>
        <w:t>ID</w:t>
      </w:r>
      <w:r w:rsidR="00257767">
        <w:rPr>
          <w:rFonts w:ascii="Arial" w:eastAsia="Times New Roman" w:hAnsi="Arial" w:cs="Arial"/>
          <w:spacing w:val="-2"/>
          <w:sz w:val="24"/>
          <w:szCs w:val="24"/>
          <w:lang w:eastAsia="es-ES"/>
        </w:rPr>
        <w:t xml:space="preserve"> SBE</w:t>
      </w:r>
      <w:r>
        <w:rPr>
          <w:rFonts w:ascii="Arial" w:eastAsia="Times New Roman" w:hAnsi="Arial" w:cs="Arial"/>
          <w:spacing w:val="-2"/>
          <w:sz w:val="24"/>
          <w:szCs w:val="24"/>
          <w:lang w:eastAsia="es-ES"/>
        </w:rPr>
        <w:t xml:space="preserve"> N°:</w:t>
      </w:r>
      <w:r w:rsidR="00C40639">
        <w:rPr>
          <w:rFonts w:ascii="Arial" w:eastAsia="Times New Roman" w:hAnsi="Arial" w:cs="Arial"/>
          <w:spacing w:val="-2"/>
          <w:sz w:val="24"/>
          <w:szCs w:val="24"/>
          <w:lang w:eastAsia="es-ES"/>
        </w:rPr>
        <w:t xml:space="preserve"> </w:t>
      </w:r>
      <w:r w:rsidR="00C40639">
        <w:rPr>
          <w:rFonts w:ascii="Arial" w:eastAsia="Times New Roman" w:hAnsi="Arial" w:cs="Arial"/>
          <w:sz w:val="24"/>
          <w:szCs w:val="24"/>
          <w:lang w:eastAsia="es-ES"/>
        </w:rPr>
        <w:t>315.021</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tbl>
      <w:tblPr>
        <w:tblStyle w:val="Tablaconcuadrcula"/>
        <w:tblW w:w="0" w:type="auto"/>
        <w:tblLayout w:type="fixed"/>
        <w:tblLook w:val="04A0" w:firstRow="1" w:lastRow="0" w:firstColumn="1" w:lastColumn="0" w:noHBand="0" w:noVBand="1"/>
      </w:tblPr>
      <w:tblGrid>
        <w:gridCol w:w="351"/>
        <w:gridCol w:w="1450"/>
        <w:gridCol w:w="772"/>
        <w:gridCol w:w="872"/>
        <w:gridCol w:w="1173"/>
        <w:gridCol w:w="1492"/>
        <w:gridCol w:w="2078"/>
        <w:gridCol w:w="1441"/>
      </w:tblGrid>
      <w:tr w:rsidR="00B90AAE" w:rsidRPr="000B218B" w:rsidTr="00817AB5">
        <w:trPr>
          <w:trHeight w:val="506"/>
        </w:trPr>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12"/>
                <w:szCs w:val="20"/>
                <w:lang w:eastAsia="es-ES"/>
              </w:rPr>
            </w:pPr>
            <w:r w:rsidRPr="000B218B">
              <w:rPr>
                <w:rFonts w:ascii="Arial" w:eastAsia="Times New Roman" w:hAnsi="Arial" w:cs="Arial"/>
                <w:sz w:val="12"/>
                <w:szCs w:val="20"/>
                <w:lang w:eastAsia="es-ES"/>
              </w:rPr>
              <w:t>N°</w:t>
            </w:r>
          </w:p>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r w:rsidRPr="000B218B">
              <w:rPr>
                <w:rFonts w:ascii="Arial" w:eastAsia="Times New Roman" w:hAnsi="Arial" w:cs="Arial"/>
                <w:sz w:val="20"/>
                <w:szCs w:val="20"/>
                <w:lang w:eastAsia="es-ES"/>
              </w:rPr>
              <w:t xml:space="preserve">Descripción del </w:t>
            </w:r>
          </w:p>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r w:rsidRPr="000B218B">
              <w:rPr>
                <w:rFonts w:ascii="Arial" w:eastAsia="Times New Roman" w:hAnsi="Arial" w:cs="Arial"/>
                <w:sz w:val="20"/>
                <w:szCs w:val="20"/>
                <w:lang w:eastAsia="es-ES"/>
              </w:rPr>
              <w:t>equipo</w:t>
            </w:r>
          </w:p>
        </w:tc>
        <w:tc>
          <w:tcPr>
            <w:tcW w:w="2817" w:type="dxa"/>
            <w:gridSpan w:val="3"/>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r w:rsidRPr="000B218B">
              <w:rPr>
                <w:rFonts w:ascii="Arial" w:eastAsia="Times New Roman" w:hAnsi="Arial" w:cs="Arial"/>
                <w:sz w:val="20"/>
                <w:szCs w:val="20"/>
                <w:lang w:eastAsia="es-ES"/>
              </w:rPr>
              <w:t>Características</w:t>
            </w:r>
          </w:p>
        </w:tc>
        <w:tc>
          <w:tcPr>
            <w:tcW w:w="1492"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r w:rsidRPr="000B218B">
              <w:rPr>
                <w:rFonts w:ascii="Arial" w:eastAsia="Times New Roman" w:hAnsi="Arial" w:cs="Arial"/>
                <w:sz w:val="20"/>
                <w:szCs w:val="20"/>
                <w:lang w:eastAsia="es-ES"/>
              </w:rPr>
              <w:t>Año Fabricación</w:t>
            </w:r>
          </w:p>
        </w:tc>
        <w:tc>
          <w:tcPr>
            <w:tcW w:w="2078"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r w:rsidRPr="000B218B">
              <w:rPr>
                <w:rFonts w:ascii="Arial" w:eastAsia="Times New Roman" w:hAnsi="Arial" w:cs="Arial"/>
                <w:sz w:val="20"/>
                <w:szCs w:val="20"/>
                <w:lang w:eastAsia="es-ES"/>
              </w:rPr>
              <w:t>Propietario (P) Alquilado (A)</w:t>
            </w:r>
          </w:p>
        </w:tc>
        <w:tc>
          <w:tcPr>
            <w:tcW w:w="1441"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r w:rsidRPr="000B218B">
              <w:rPr>
                <w:rFonts w:ascii="Arial" w:eastAsia="Times New Roman" w:hAnsi="Arial" w:cs="Arial"/>
                <w:sz w:val="20"/>
                <w:szCs w:val="20"/>
                <w:lang w:eastAsia="es-ES"/>
              </w:rPr>
              <w:t>Ubicación actual</w:t>
            </w: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r w:rsidRPr="000B218B">
              <w:rPr>
                <w:rFonts w:ascii="Arial" w:eastAsia="Times New Roman" w:hAnsi="Arial" w:cs="Arial"/>
                <w:sz w:val="20"/>
                <w:szCs w:val="20"/>
                <w:lang w:eastAsia="es-ES"/>
              </w:rPr>
              <w:t>Marca</w:t>
            </w: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r w:rsidRPr="000B218B">
              <w:rPr>
                <w:rFonts w:ascii="Arial" w:eastAsia="Times New Roman" w:hAnsi="Arial" w:cs="Arial"/>
                <w:sz w:val="20"/>
                <w:szCs w:val="20"/>
                <w:lang w:eastAsia="es-ES"/>
              </w:rPr>
              <w:t>Modelo</w:t>
            </w: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r w:rsidRPr="000B218B">
              <w:rPr>
                <w:rFonts w:ascii="Arial" w:eastAsia="Times New Roman" w:hAnsi="Arial" w:cs="Arial"/>
                <w:sz w:val="20"/>
                <w:szCs w:val="20"/>
                <w:lang w:eastAsia="es-ES"/>
              </w:rPr>
              <w:t>Capacidad</w:t>
            </w:r>
          </w:p>
        </w:tc>
        <w:tc>
          <w:tcPr>
            <w:tcW w:w="1492" w:type="dxa"/>
            <w:vMerge/>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Merge/>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vMerge/>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r w:rsidR="00B90AAE" w:rsidRPr="000B218B" w:rsidTr="00817AB5">
        <w:tc>
          <w:tcPr>
            <w:tcW w:w="35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50" w:type="dxa"/>
            <w:tcBorders>
              <w:lef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7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87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173"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92"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2078" w:type="dxa"/>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c>
          <w:tcPr>
            <w:tcW w:w="1441" w:type="dxa"/>
            <w:tcBorders>
              <w:right w:val="single" w:sz="4" w:space="0" w:color="000000"/>
            </w:tcBorders>
            <w:vAlign w:val="center"/>
          </w:tcPr>
          <w:p w:rsidR="00B90AAE" w:rsidRPr="000B218B" w:rsidRDefault="00B90AAE" w:rsidP="00B90AAE">
            <w:pPr>
              <w:widowControl w:val="0"/>
              <w:adjustRightInd w:val="0"/>
              <w:jc w:val="center"/>
              <w:textAlignment w:val="baseline"/>
              <w:rPr>
                <w:rFonts w:ascii="Arial" w:eastAsia="Times New Roman" w:hAnsi="Arial" w:cs="Arial"/>
                <w:sz w:val="20"/>
                <w:szCs w:val="20"/>
                <w:lang w:eastAsia="es-ES"/>
              </w:rPr>
            </w:pPr>
          </w:p>
        </w:tc>
      </w:tr>
    </w:tbl>
    <w:p w:rsidR="00B90AAE" w:rsidRPr="000B218B" w:rsidRDefault="00B90AAE" w:rsidP="00B90AAE">
      <w:pPr>
        <w:widowControl w:val="0"/>
        <w:adjustRightInd w:val="0"/>
        <w:spacing w:before="120" w:after="12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En mi/nuestra calidad de Oferente declaro/amos bajo fe de juramento que: </w:t>
      </w:r>
    </w:p>
    <w:p w:rsidR="00B90AAE" w:rsidRPr="000B218B" w:rsidRDefault="00B90AAE" w:rsidP="00B90AAE">
      <w:pPr>
        <w:widowControl w:val="0"/>
        <w:numPr>
          <w:ilvl w:val="0"/>
          <w:numId w:val="36"/>
        </w:numPr>
        <w:adjustRightInd w:val="0"/>
        <w:spacing w:before="120" w:after="12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B90AAE" w:rsidRPr="000B218B" w:rsidRDefault="00B90AAE" w:rsidP="00B90AAE">
      <w:pPr>
        <w:widowControl w:val="0"/>
        <w:numPr>
          <w:ilvl w:val="0"/>
          <w:numId w:val="36"/>
        </w:numPr>
        <w:adjustRightInd w:val="0"/>
        <w:spacing w:before="120" w:after="12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Los Equipos, herramientas, maquinarias e implementos se encuentran con disponibilidad inmediata en caso de que nuestra oferta resulte adjudicada; </w:t>
      </w:r>
    </w:p>
    <w:p w:rsidR="00B90AAE" w:rsidRPr="000B218B" w:rsidRDefault="00B90AAE" w:rsidP="00B90AAE">
      <w:pPr>
        <w:widowControl w:val="0"/>
        <w:numPr>
          <w:ilvl w:val="0"/>
          <w:numId w:val="36"/>
        </w:numPr>
        <w:adjustRightInd w:val="0"/>
        <w:spacing w:before="120" w:after="12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Se encuentran en buen estado y en condiciones satisfactorias para realizar los trabajos a los cuales serán destinados;</w:t>
      </w:r>
    </w:p>
    <w:p w:rsidR="00B90AAE" w:rsidRPr="000B218B" w:rsidRDefault="00B90AAE" w:rsidP="00B90AAE">
      <w:pPr>
        <w:widowControl w:val="0"/>
        <w:adjustRightInd w:val="0"/>
        <w:spacing w:before="120" w:after="12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Igualmente, autorizo/amos al Ministerio de Obras Públicas y Comunicaciones a realizar los trabajos de verificación de la información aquí proporcionada.</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i/>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i/>
          <w:sz w:val="24"/>
          <w:szCs w:val="20"/>
          <w:lang w:eastAsia="es-ES"/>
        </w:rPr>
      </w:pPr>
      <w:r w:rsidRPr="000B218B">
        <w:rPr>
          <w:rFonts w:ascii="Arial" w:eastAsia="Times New Roman" w:hAnsi="Arial" w:cs="Arial"/>
          <w:i/>
          <w:sz w:val="24"/>
          <w:szCs w:val="20"/>
          <w:lang w:eastAsia="es-ES"/>
        </w:rPr>
        <w:t>[En caso de que los equipos, herramientas, maquinarias e implementos pertenezcan a terceros, el Oferente deberá presentar Declaración Jurada del propietario donde manifieste:</w:t>
      </w:r>
    </w:p>
    <w:p w:rsidR="00B90AAE" w:rsidRPr="000B218B" w:rsidRDefault="00B90AAE" w:rsidP="00B90AAE">
      <w:pPr>
        <w:widowControl w:val="0"/>
        <w:numPr>
          <w:ilvl w:val="0"/>
          <w:numId w:val="10"/>
        </w:numPr>
        <w:adjustRightInd w:val="0"/>
        <w:spacing w:after="0" w:line="240" w:lineRule="auto"/>
        <w:jc w:val="both"/>
        <w:textAlignment w:val="baseline"/>
        <w:rPr>
          <w:rFonts w:ascii="Arial" w:eastAsia="Times New Roman" w:hAnsi="Arial" w:cs="Arial"/>
          <w:i/>
          <w:sz w:val="24"/>
          <w:szCs w:val="20"/>
          <w:lang w:eastAsia="es-ES"/>
        </w:rPr>
      </w:pPr>
      <w:r w:rsidRPr="000B218B">
        <w:rPr>
          <w:rFonts w:ascii="Arial" w:eastAsia="Times New Roman" w:hAnsi="Arial" w:cs="Arial"/>
          <w:i/>
          <w:sz w:val="24"/>
          <w:szCs w:val="20"/>
          <w:lang w:eastAsia="es-ES"/>
        </w:rPr>
        <w:t>Ser propietario de los mismos;</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i/>
          <w:sz w:val="24"/>
          <w:szCs w:val="20"/>
          <w:lang w:eastAsia="es-ES"/>
        </w:rPr>
      </w:pPr>
      <w:r w:rsidRPr="000B218B">
        <w:rPr>
          <w:rFonts w:ascii="Arial" w:eastAsia="Times New Roman" w:hAnsi="Arial" w:cs="Arial"/>
          <w:i/>
          <w:sz w:val="24"/>
          <w:szCs w:val="20"/>
          <w:lang w:eastAsia="es-ES"/>
        </w:rPr>
        <w:t>ii) que tiene capacidad legal de comprometerse en alquiler libre de toda interdicción;</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i/>
          <w:sz w:val="24"/>
          <w:szCs w:val="20"/>
          <w:lang w:eastAsia="es-ES"/>
        </w:rPr>
      </w:pPr>
      <w:r w:rsidRPr="000B218B">
        <w:rPr>
          <w:rFonts w:ascii="Arial" w:eastAsia="Times New Roman" w:hAnsi="Arial" w:cs="Arial"/>
          <w:i/>
          <w:sz w:val="24"/>
          <w:szCs w:val="20"/>
          <w:lang w:eastAsia="es-ES"/>
        </w:rPr>
        <w:t>iii) que asume el compromiso solidario con el Oferente para con el Contratante de que tales equipos o maquinarias permanecerán en la obra todo el tiempo que sea necesario cumplir con las tareas comprometidas en el contrato. El representante legal del Oferente será solidari</w:t>
      </w:r>
      <w:r w:rsidR="005B1D21" w:rsidRPr="000B218B">
        <w:rPr>
          <w:rFonts w:ascii="Arial" w:eastAsia="Times New Roman" w:hAnsi="Arial" w:cs="Arial"/>
          <w:i/>
          <w:sz w:val="24"/>
          <w:szCs w:val="20"/>
          <w:lang w:eastAsia="es-ES"/>
        </w:rPr>
        <w:t xml:space="preserve">o, </w:t>
      </w:r>
      <w:r w:rsidRPr="000B218B">
        <w:rPr>
          <w:rFonts w:ascii="Arial" w:eastAsia="Times New Roman" w:hAnsi="Arial" w:cs="Arial"/>
          <w:i/>
          <w:sz w:val="24"/>
          <w:szCs w:val="20"/>
          <w:lang w:eastAsia="es-ES"/>
        </w:rPr>
        <w:t xml:space="preserve"> civil y penalmente responsable de la validez y la veracidad de los documentos y declaraciones propuestas por el Oferente.]</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C40639"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r>
        <w:rPr>
          <w:rFonts w:ascii="Arial" w:eastAsia="Times New Roman" w:hAnsi="Arial" w:cs="Arial"/>
          <w:b/>
          <w:bCs/>
          <w:sz w:val="28"/>
          <w:szCs w:val="28"/>
          <w:lang w:val="es-MX" w:eastAsia="es-ES"/>
        </w:rPr>
        <w:t>FORMULARI</w:t>
      </w:r>
      <w:r w:rsidR="00B90AAE" w:rsidRPr="000B218B">
        <w:rPr>
          <w:rFonts w:ascii="Arial" w:eastAsia="Times New Roman" w:hAnsi="Arial" w:cs="Arial"/>
          <w:b/>
          <w:bCs/>
          <w:sz w:val="28"/>
          <w:szCs w:val="28"/>
          <w:lang w:val="es-MX" w:eastAsia="es-ES"/>
        </w:rPr>
        <w:t>O Nº 11</w:t>
      </w:r>
      <w:r w:rsidR="00AA3CEA">
        <w:rPr>
          <w:rFonts w:ascii="Arial" w:eastAsia="Times New Roman" w:hAnsi="Arial" w:cs="Arial"/>
          <w:b/>
          <w:bCs/>
          <w:sz w:val="28"/>
          <w:szCs w:val="28"/>
          <w:lang w:val="es-MX" w:eastAsia="es-ES"/>
        </w:rPr>
        <w:t>.A</w:t>
      </w:r>
      <w:r w:rsidR="00B90AAE" w:rsidRPr="00817AB5">
        <w:rPr>
          <w:rFonts w:ascii="Arial" w:eastAsia="Times New Roman" w:hAnsi="Arial" w:cs="Arial"/>
          <w:b/>
          <w:bCs/>
          <w:sz w:val="28"/>
          <w:szCs w:val="28"/>
          <w:lang w:val="es-MX" w:eastAsia="es-ES"/>
        </w:rPr>
        <w:fldChar w:fldCharType="begin"/>
      </w:r>
      <w:r w:rsidR="00B90AAE" w:rsidRPr="000B218B">
        <w:rPr>
          <w:rFonts w:ascii="Arial" w:eastAsia="Times New Roman" w:hAnsi="Arial" w:cs="Arial"/>
          <w:b/>
          <w:bCs/>
          <w:sz w:val="28"/>
          <w:szCs w:val="28"/>
          <w:lang w:eastAsia="es-ES"/>
        </w:rPr>
        <w:instrText xml:space="preserve"> XE "</w:instrText>
      </w:r>
      <w:r w:rsidR="00B90AAE" w:rsidRPr="000B218B">
        <w:rPr>
          <w:rFonts w:ascii="Arial" w:eastAsia="Times New Roman" w:hAnsi="Arial" w:cs="Arial"/>
          <w:b/>
          <w:bCs/>
          <w:sz w:val="28"/>
          <w:szCs w:val="28"/>
          <w:lang w:val="es-MX" w:eastAsia="es-ES"/>
        </w:rPr>
        <w:instrText>FORMULARIO Nº 8</w:instrText>
      </w:r>
      <w:r w:rsidR="00B90AAE" w:rsidRPr="000B218B">
        <w:rPr>
          <w:rFonts w:ascii="Arial" w:eastAsia="Times New Roman" w:hAnsi="Arial" w:cs="Arial"/>
          <w:b/>
          <w:bCs/>
          <w:sz w:val="28"/>
          <w:szCs w:val="28"/>
          <w:lang w:eastAsia="es-ES"/>
        </w:rPr>
        <w:instrText xml:space="preserve">" </w:instrText>
      </w:r>
      <w:r w:rsidR="00B90AAE"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r w:rsidRPr="000B218B">
        <w:rPr>
          <w:rFonts w:ascii="Arial" w:eastAsia="Times New Roman" w:hAnsi="Arial" w:cs="Arial"/>
          <w:b/>
          <w:bCs/>
          <w:sz w:val="28"/>
          <w:szCs w:val="26"/>
          <w:lang w:eastAsia="es-ES"/>
        </w:rPr>
        <w:t xml:space="preserve">Cronograma de utilización de equipos </w:t>
      </w:r>
    </w:p>
    <w:p w:rsidR="00B90AAE" w:rsidRPr="00C40639" w:rsidRDefault="00B90AAE" w:rsidP="00B90AAE">
      <w:pPr>
        <w:widowControl w:val="0"/>
        <w:adjustRightInd w:val="0"/>
        <w:spacing w:after="0" w:line="360" w:lineRule="atLeast"/>
        <w:textAlignment w:val="baseline"/>
        <w:rPr>
          <w:rFonts w:ascii="Arial" w:eastAsia="Times New Roman" w:hAnsi="Arial" w:cs="Arial"/>
          <w:sz w:val="24"/>
          <w:szCs w:val="20"/>
          <w:lang w:eastAsia="es-ES"/>
        </w:rPr>
      </w:pPr>
      <w:r w:rsidRPr="00C40639">
        <w:rPr>
          <w:rFonts w:ascii="Arial" w:eastAsia="Times New Roman" w:hAnsi="Arial" w:cs="Arial"/>
          <w:i/>
          <w:iCs/>
          <w:sz w:val="24"/>
          <w:szCs w:val="24"/>
          <w:lang w:val="es-MX" w:eastAsia="es-ES"/>
        </w:rPr>
        <w:t>[El siguiente formulario es referencial y podrá ser incluido a criterio de la Convocante. Tiene por objeto informar sobre la utilización programática de los equipos durante la ejecución contractual.]</w:t>
      </w:r>
    </w:p>
    <w:p w:rsidR="00B90AAE" w:rsidRPr="000B218B" w:rsidRDefault="00B90AAE" w:rsidP="00B90AAE">
      <w:pPr>
        <w:widowControl w:val="0"/>
        <w:adjustRightInd w:val="0"/>
        <w:spacing w:after="0" w:line="360" w:lineRule="atLeast"/>
        <w:jc w:val="center"/>
        <w:textAlignment w:val="baseline"/>
        <w:rPr>
          <w:rFonts w:ascii="Arial" w:eastAsia="Times New Roman" w:hAnsi="Arial" w:cs="Arial"/>
          <w:i/>
          <w:sz w:val="24"/>
          <w:szCs w:val="20"/>
          <w:lang w:eastAsia="es-ES"/>
        </w:rPr>
      </w:pPr>
    </w:p>
    <w:p w:rsidR="00B90AAE" w:rsidRPr="000B218B"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sidRPr="000B218B">
        <w:rPr>
          <w:rFonts w:ascii="Arial" w:eastAsia="Times New Roman" w:hAnsi="Arial" w:cs="Arial"/>
          <w:sz w:val="24"/>
          <w:szCs w:val="24"/>
          <w:lang w:eastAsia="es-ES"/>
        </w:rPr>
        <w:t xml:space="preserve">Oferente o Representante Legal: ____________________     </w:t>
      </w:r>
      <w:r w:rsidRPr="000B218B">
        <w:rPr>
          <w:rFonts w:ascii="Arial" w:eastAsia="Times New Roman" w:hAnsi="Arial" w:cs="Arial"/>
          <w:sz w:val="24"/>
          <w:szCs w:val="24"/>
          <w:lang w:eastAsia="es-ES"/>
        </w:rPr>
        <w:tab/>
        <w:t>Fecha: _________________</w:t>
      </w:r>
    </w:p>
    <w:p w:rsidR="000611BA" w:rsidRDefault="00B90AAE" w:rsidP="00B90AAE">
      <w:pPr>
        <w:widowControl w:val="0"/>
        <w:tabs>
          <w:tab w:val="right" w:pos="9630"/>
        </w:tabs>
        <w:adjustRightInd w:val="0"/>
        <w:spacing w:after="0" w:line="360" w:lineRule="atLeast"/>
        <w:ind w:right="162"/>
        <w:jc w:val="both"/>
        <w:textAlignment w:val="baseline"/>
        <w:rPr>
          <w:rFonts w:ascii="Arial" w:eastAsia="Times New Roman" w:hAnsi="Arial" w:cs="Arial"/>
          <w:spacing w:val="-2"/>
          <w:sz w:val="24"/>
          <w:szCs w:val="24"/>
          <w:lang w:eastAsia="es-ES"/>
        </w:rPr>
      </w:pPr>
      <w:r w:rsidRPr="000B218B">
        <w:rPr>
          <w:rFonts w:ascii="Arial" w:eastAsia="Times New Roman" w:hAnsi="Arial" w:cs="Arial"/>
          <w:spacing w:val="-2"/>
          <w:sz w:val="24"/>
          <w:szCs w:val="24"/>
          <w:lang w:eastAsia="es-ES"/>
        </w:rPr>
        <w:t>Nombre legal del miembro de un Consorcio: _____________</w:t>
      </w:r>
      <w:r w:rsidR="00B51671">
        <w:rPr>
          <w:rFonts w:ascii="Arial" w:eastAsia="Times New Roman" w:hAnsi="Arial" w:cs="Arial"/>
          <w:spacing w:val="-2"/>
          <w:sz w:val="24"/>
          <w:szCs w:val="24"/>
          <w:lang w:eastAsia="es-ES"/>
        </w:rPr>
        <w:t xml:space="preserve"> </w:t>
      </w:r>
    </w:p>
    <w:p w:rsidR="00B90AAE" w:rsidRPr="000B218B" w:rsidRDefault="00B51671" w:rsidP="00B90AAE">
      <w:pPr>
        <w:widowControl w:val="0"/>
        <w:tabs>
          <w:tab w:val="right" w:pos="9630"/>
        </w:tabs>
        <w:adjustRightInd w:val="0"/>
        <w:spacing w:after="0" w:line="360" w:lineRule="atLeast"/>
        <w:ind w:right="162"/>
        <w:jc w:val="both"/>
        <w:textAlignment w:val="baseline"/>
        <w:rPr>
          <w:rFonts w:ascii="Arial" w:eastAsia="Times New Roman" w:hAnsi="Arial" w:cs="Arial"/>
          <w:sz w:val="24"/>
          <w:szCs w:val="24"/>
          <w:lang w:eastAsia="es-ES"/>
        </w:rPr>
      </w:pPr>
      <w:r>
        <w:rPr>
          <w:rFonts w:ascii="Arial" w:eastAsia="Times New Roman" w:hAnsi="Arial" w:cs="Arial"/>
          <w:spacing w:val="-2"/>
          <w:sz w:val="24"/>
          <w:szCs w:val="24"/>
          <w:lang w:eastAsia="es-ES"/>
        </w:rPr>
        <w:t>ID</w:t>
      </w:r>
      <w:r w:rsidR="00AD1ADA">
        <w:rPr>
          <w:rFonts w:ascii="Arial" w:eastAsia="Times New Roman" w:hAnsi="Arial" w:cs="Arial"/>
          <w:spacing w:val="-2"/>
          <w:sz w:val="24"/>
          <w:szCs w:val="24"/>
          <w:lang w:eastAsia="es-ES"/>
        </w:rPr>
        <w:t xml:space="preserve"> SBE</w:t>
      </w:r>
      <w:r>
        <w:rPr>
          <w:rFonts w:ascii="Arial" w:eastAsia="Times New Roman" w:hAnsi="Arial" w:cs="Arial"/>
          <w:spacing w:val="-2"/>
          <w:sz w:val="24"/>
          <w:szCs w:val="24"/>
          <w:lang w:eastAsia="es-ES"/>
        </w:rPr>
        <w:t xml:space="preserve"> N°</w:t>
      </w:r>
      <w:r w:rsidR="00C40639">
        <w:rPr>
          <w:rFonts w:ascii="Arial" w:eastAsia="Times New Roman" w:hAnsi="Arial" w:cs="Arial"/>
          <w:spacing w:val="-2"/>
          <w:sz w:val="24"/>
          <w:szCs w:val="24"/>
          <w:lang w:eastAsia="es-ES"/>
        </w:rPr>
        <w:t xml:space="preserve">  </w:t>
      </w:r>
      <w:r w:rsidR="00C40639">
        <w:rPr>
          <w:rFonts w:ascii="Arial" w:eastAsia="Times New Roman" w:hAnsi="Arial" w:cs="Arial"/>
          <w:sz w:val="24"/>
          <w:szCs w:val="24"/>
          <w:lang w:eastAsia="es-ES"/>
        </w:rPr>
        <w:t>315.021</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tbl>
      <w:tblPr>
        <w:tblStyle w:val="Tablaconcuadrcula"/>
        <w:tblW w:w="0" w:type="auto"/>
        <w:tblLook w:val="04A0" w:firstRow="1" w:lastRow="0" w:firstColumn="1" w:lastColumn="0" w:noHBand="0" w:noVBand="1"/>
      </w:tblPr>
      <w:tblGrid>
        <w:gridCol w:w="2660"/>
        <w:gridCol w:w="1417"/>
        <w:gridCol w:w="1276"/>
        <w:gridCol w:w="1134"/>
        <w:gridCol w:w="1134"/>
        <w:gridCol w:w="1276"/>
        <w:gridCol w:w="882"/>
      </w:tblGrid>
      <w:tr w:rsidR="00B90AAE" w:rsidRPr="000B218B" w:rsidTr="003045AA">
        <w:trPr>
          <w:trHeight w:val="327"/>
        </w:trPr>
        <w:tc>
          <w:tcPr>
            <w:tcW w:w="2660"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Descripción del ítem</w:t>
            </w:r>
          </w:p>
        </w:tc>
        <w:tc>
          <w:tcPr>
            <w:tcW w:w="1417"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Equipo a utilizar</w:t>
            </w:r>
          </w:p>
        </w:tc>
        <w:tc>
          <w:tcPr>
            <w:tcW w:w="5702" w:type="dxa"/>
            <w:gridSpan w:val="5"/>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Afectación mensual</w:t>
            </w:r>
          </w:p>
        </w:tc>
      </w:tr>
      <w:tr w:rsidR="00B90AAE" w:rsidRPr="000B218B" w:rsidTr="003045AA">
        <w:trPr>
          <w:trHeight w:val="373"/>
        </w:trPr>
        <w:tc>
          <w:tcPr>
            <w:tcW w:w="2660" w:type="dxa"/>
            <w:vMerge/>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p>
        </w:tc>
        <w:tc>
          <w:tcPr>
            <w:tcW w:w="1417" w:type="dxa"/>
            <w:vMerge/>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p>
        </w:tc>
        <w:tc>
          <w:tcPr>
            <w:tcW w:w="1276"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Mes1</w:t>
            </w:r>
          </w:p>
        </w:tc>
        <w:tc>
          <w:tcPr>
            <w:tcW w:w="1134"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Mes 2</w:t>
            </w:r>
          </w:p>
        </w:tc>
        <w:tc>
          <w:tcPr>
            <w:tcW w:w="1134"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Mes 3</w:t>
            </w:r>
          </w:p>
        </w:tc>
        <w:tc>
          <w:tcPr>
            <w:tcW w:w="1276"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Mes 4</w:t>
            </w:r>
          </w:p>
        </w:tc>
        <w:tc>
          <w:tcPr>
            <w:tcW w:w="882" w:type="dxa"/>
            <w:vAlign w:val="center"/>
          </w:tcPr>
          <w:p w:rsidR="00B90AAE" w:rsidRPr="000B218B" w:rsidRDefault="00B90AAE" w:rsidP="00B90AAE">
            <w:pPr>
              <w:widowControl w:val="0"/>
              <w:adjustRightInd w:val="0"/>
              <w:jc w:val="center"/>
              <w:textAlignment w:val="baseline"/>
              <w:rPr>
                <w:rFonts w:ascii="Arial" w:eastAsia="Times New Roman" w:hAnsi="Arial" w:cs="Arial"/>
                <w:b/>
                <w:sz w:val="20"/>
                <w:szCs w:val="20"/>
                <w:lang w:eastAsia="es-ES"/>
              </w:rPr>
            </w:pPr>
            <w:r w:rsidRPr="000B218B">
              <w:rPr>
                <w:rFonts w:ascii="Arial" w:eastAsia="Times New Roman" w:hAnsi="Arial" w:cs="Arial"/>
                <w:b/>
                <w:sz w:val="20"/>
                <w:szCs w:val="20"/>
                <w:lang w:eastAsia="es-ES"/>
              </w:rPr>
              <w:t>Mes …</w:t>
            </w:r>
          </w:p>
        </w:tc>
      </w:tr>
      <w:tr w:rsidR="00B90AAE" w:rsidRPr="000B218B" w:rsidTr="003045AA">
        <w:tc>
          <w:tcPr>
            <w:tcW w:w="2660" w:type="dxa"/>
            <w:vMerge w:val="restart"/>
          </w:tcPr>
          <w:p w:rsidR="00B90AAE" w:rsidRPr="000B218B" w:rsidRDefault="008662CF"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Ítem</w:t>
            </w:r>
            <w:r w:rsidR="00B90AAE" w:rsidRPr="000B218B">
              <w:rPr>
                <w:rFonts w:ascii="Arial" w:eastAsia="Times New Roman" w:hAnsi="Arial" w:cs="Arial"/>
                <w:sz w:val="24"/>
                <w:szCs w:val="20"/>
                <w:lang w:eastAsia="es-ES"/>
              </w:rPr>
              <w:t xml:space="preserve"> N°</w:t>
            </w:r>
          </w:p>
        </w:tc>
        <w:tc>
          <w:tcPr>
            <w:tcW w:w="141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Equipo 1</w:t>
            </w:r>
          </w:p>
        </w:tc>
        <w:tc>
          <w:tcPr>
            <w:tcW w:w="1276" w:type="dxa"/>
            <w:vMerge w:val="restart"/>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vMerge w:val="restart"/>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vMerge w:val="restart"/>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vMerge w:val="restart"/>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882" w:type="dxa"/>
            <w:vMerge w:val="restart"/>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2660"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41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Equipo 2</w:t>
            </w:r>
          </w:p>
        </w:tc>
        <w:tc>
          <w:tcPr>
            <w:tcW w:w="1276"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882"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2660"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41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Equipo 3</w:t>
            </w:r>
          </w:p>
        </w:tc>
        <w:tc>
          <w:tcPr>
            <w:tcW w:w="1276"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882" w:type="dxa"/>
            <w:vMerge/>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2660"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41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88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2660"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41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88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r w:rsidR="00B90AAE" w:rsidRPr="000B218B" w:rsidTr="003045AA">
        <w:tc>
          <w:tcPr>
            <w:tcW w:w="2660"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41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134"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127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c>
          <w:tcPr>
            <w:tcW w:w="882"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eastAsia="es-ES"/>
              </w:rPr>
            </w:pPr>
          </w:p>
        </w:tc>
      </w:tr>
    </w:tbl>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Pr="000B218B"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Pr="0061181E" w:rsidRDefault="00AA3CEA" w:rsidP="00AA3CEA">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r w:rsidRPr="0061181E">
        <w:rPr>
          <w:rFonts w:ascii="Arial" w:eastAsia="Times New Roman" w:hAnsi="Arial" w:cs="Arial"/>
          <w:b/>
          <w:bCs/>
          <w:sz w:val="28"/>
          <w:szCs w:val="28"/>
          <w:lang w:val="es-MX" w:eastAsia="es-ES"/>
        </w:rPr>
        <w:t>FORMULARIO Nº 11.B</w:t>
      </w:r>
      <w:r w:rsidRPr="0061181E">
        <w:rPr>
          <w:rFonts w:ascii="Arial" w:eastAsia="Times New Roman" w:hAnsi="Arial" w:cs="Arial"/>
          <w:b/>
          <w:bCs/>
          <w:sz w:val="28"/>
          <w:szCs w:val="28"/>
          <w:lang w:val="es-MX" w:eastAsia="es-ES"/>
        </w:rPr>
        <w:fldChar w:fldCharType="begin"/>
      </w:r>
      <w:r w:rsidRPr="0061181E">
        <w:rPr>
          <w:rFonts w:ascii="Arial" w:eastAsia="Times New Roman" w:hAnsi="Arial" w:cs="Arial"/>
          <w:b/>
          <w:bCs/>
          <w:sz w:val="28"/>
          <w:szCs w:val="28"/>
          <w:lang w:val="es-MX" w:eastAsia="es-ES"/>
        </w:rPr>
        <w:instrText>xe "FORMULARIO Nº 8"</w:instrText>
      </w:r>
      <w:r w:rsidRPr="0061181E">
        <w:rPr>
          <w:rFonts w:ascii="Arial" w:eastAsia="Times New Roman" w:hAnsi="Arial" w:cs="Arial"/>
          <w:b/>
          <w:bCs/>
          <w:sz w:val="28"/>
          <w:szCs w:val="28"/>
          <w:lang w:val="es-MX" w:eastAsia="es-ES"/>
        </w:rPr>
        <w:fldChar w:fldCharType="end"/>
      </w:r>
    </w:p>
    <w:p w:rsidR="00AA3CEA" w:rsidRPr="00CA40AC" w:rsidRDefault="00AA3CEA" w:rsidP="00AA3CEA">
      <w:pPr>
        <w:pStyle w:val="Ttulo2"/>
        <w:jc w:val="center"/>
        <w:rPr>
          <w:rFonts w:ascii="Arial" w:hAnsi="Arial" w:cs="Arial"/>
          <w:b/>
          <w:color w:val="auto"/>
          <w:sz w:val="28"/>
          <w:szCs w:val="28"/>
        </w:rPr>
      </w:pPr>
      <w:r w:rsidRPr="00CA40AC">
        <w:rPr>
          <w:rFonts w:ascii="Arial" w:hAnsi="Arial" w:cs="Arial"/>
          <w:b/>
          <w:color w:val="auto"/>
          <w:sz w:val="28"/>
          <w:szCs w:val="28"/>
        </w:rPr>
        <w:t xml:space="preserve">Cronograma de utilización de equipos </w:t>
      </w:r>
    </w:p>
    <w:p w:rsidR="00AA3CEA" w:rsidRPr="00CA40AC" w:rsidRDefault="00AA3CEA" w:rsidP="00AA3CEA">
      <w:pPr>
        <w:spacing w:line="240" w:lineRule="auto"/>
        <w:rPr>
          <w:rFonts w:ascii="Arial" w:hAnsi="Arial" w:cs="Arial"/>
          <w:b/>
          <w:lang w:val="es-ES_tradnl"/>
        </w:rPr>
      </w:pPr>
    </w:p>
    <w:p w:rsidR="00AA3CEA" w:rsidRPr="00CA40AC" w:rsidRDefault="00AA3CEA" w:rsidP="00AA3CEA">
      <w:pPr>
        <w:spacing w:line="240" w:lineRule="auto"/>
        <w:rPr>
          <w:rFonts w:ascii="Arial" w:hAnsi="Arial" w:cs="Arial"/>
          <w:sz w:val="24"/>
          <w:szCs w:val="24"/>
          <w:lang w:val="es-ES_tradnl"/>
        </w:rPr>
      </w:pPr>
      <w:r w:rsidRPr="00CA40AC">
        <w:rPr>
          <w:rFonts w:ascii="Arial" w:hAnsi="Arial" w:cs="Arial"/>
          <w:sz w:val="24"/>
          <w:szCs w:val="24"/>
          <w:lang w:val="es-ES_tradnl"/>
        </w:rPr>
        <w:t xml:space="preserve">Nombre legal del Oferente: ____________________     </w:t>
      </w:r>
      <w:r w:rsidRPr="00CA40AC">
        <w:rPr>
          <w:rFonts w:ascii="Arial" w:hAnsi="Arial" w:cs="Arial"/>
          <w:sz w:val="24"/>
          <w:szCs w:val="24"/>
          <w:lang w:val="es-ES_tradnl"/>
        </w:rPr>
        <w:tab/>
        <w:t xml:space="preserve">                           Fecha: ______________</w:t>
      </w:r>
    </w:p>
    <w:p w:rsidR="00AA3CEA" w:rsidRPr="00CA40AC" w:rsidRDefault="00AA3CEA" w:rsidP="00AA3CEA">
      <w:pPr>
        <w:spacing w:line="240" w:lineRule="auto"/>
        <w:rPr>
          <w:rFonts w:ascii="Arial" w:hAnsi="Arial" w:cs="Arial"/>
          <w:sz w:val="24"/>
          <w:szCs w:val="24"/>
          <w:lang w:val="es-ES_tradnl"/>
        </w:rPr>
      </w:pPr>
      <w:r w:rsidRPr="00CA40AC">
        <w:rPr>
          <w:rFonts w:ascii="Arial" w:hAnsi="Arial" w:cs="Arial"/>
          <w:sz w:val="24"/>
          <w:szCs w:val="24"/>
          <w:lang w:val="es-ES_tradnl"/>
        </w:rPr>
        <w:t>Nombre legal del integrante del Consorcio: ______________</w:t>
      </w:r>
      <w:r w:rsidRPr="00CA40AC">
        <w:rPr>
          <w:rFonts w:ascii="Arial" w:hAnsi="Arial" w:cs="Arial"/>
          <w:sz w:val="24"/>
          <w:szCs w:val="24"/>
          <w:lang w:val="es-ES_tradnl"/>
        </w:rPr>
        <w:tab/>
        <w:t xml:space="preserve">   </w:t>
      </w:r>
    </w:p>
    <w:p w:rsidR="00AA3CEA" w:rsidRPr="00CA40AC" w:rsidRDefault="00AA3CEA" w:rsidP="00AA3CEA">
      <w:pPr>
        <w:spacing w:line="240" w:lineRule="auto"/>
        <w:rPr>
          <w:rFonts w:ascii="Arial" w:hAnsi="Arial" w:cs="Arial"/>
          <w:sz w:val="24"/>
          <w:szCs w:val="24"/>
          <w:lang w:val="es-ES_tradnl"/>
        </w:rPr>
      </w:pPr>
      <w:r w:rsidRPr="00CA40AC">
        <w:rPr>
          <w:rFonts w:ascii="Arial" w:hAnsi="Arial" w:cs="Arial"/>
          <w:sz w:val="24"/>
          <w:szCs w:val="24"/>
          <w:lang w:val="es-ES_tradnl"/>
        </w:rPr>
        <w:t>Llamado MOPC No.: 122/2016</w:t>
      </w:r>
    </w:p>
    <w:tbl>
      <w:tblPr>
        <w:tblW w:w="8868" w:type="dxa"/>
        <w:tblInd w:w="55" w:type="dxa"/>
        <w:tblCellMar>
          <w:left w:w="70" w:type="dxa"/>
          <w:right w:w="70" w:type="dxa"/>
        </w:tblCellMar>
        <w:tblLook w:val="0000" w:firstRow="0" w:lastRow="0" w:firstColumn="0" w:lastColumn="0" w:noHBand="0" w:noVBand="0"/>
      </w:tblPr>
      <w:tblGrid>
        <w:gridCol w:w="3253"/>
        <w:gridCol w:w="1088"/>
        <w:gridCol w:w="936"/>
        <w:gridCol w:w="936"/>
        <w:gridCol w:w="936"/>
        <w:gridCol w:w="936"/>
        <w:gridCol w:w="936"/>
      </w:tblGrid>
      <w:tr w:rsidR="00AA3CEA" w:rsidRPr="00CA40AC" w:rsidTr="00F8366E">
        <w:trPr>
          <w:trHeight w:val="255"/>
        </w:trPr>
        <w:tc>
          <w:tcPr>
            <w:tcW w:w="8868" w:type="dxa"/>
            <w:gridSpan w:val="7"/>
            <w:tcBorders>
              <w:top w:val="nil"/>
              <w:left w:val="nil"/>
              <w:bottom w:val="nil"/>
              <w:right w:val="nil"/>
            </w:tcBorders>
            <w:noWrap/>
            <w:vAlign w:val="bottom"/>
          </w:tcPr>
          <w:p w:rsidR="00AA3CEA" w:rsidRPr="00CA40AC" w:rsidRDefault="00AA3CEA" w:rsidP="00F8366E">
            <w:pPr>
              <w:spacing w:line="240" w:lineRule="auto"/>
              <w:jc w:val="center"/>
              <w:rPr>
                <w:rFonts w:ascii="Arial" w:hAnsi="Arial" w:cs="Arial"/>
                <w:b/>
                <w:bCs/>
                <w:color w:val="000000"/>
                <w:sz w:val="24"/>
                <w:szCs w:val="24"/>
              </w:rPr>
            </w:pPr>
          </w:p>
          <w:p w:rsidR="00AA3CEA" w:rsidRPr="00CA40AC" w:rsidRDefault="00AA3CEA" w:rsidP="00F8366E">
            <w:pPr>
              <w:spacing w:line="240" w:lineRule="auto"/>
              <w:jc w:val="center"/>
              <w:rPr>
                <w:rFonts w:ascii="Arial" w:hAnsi="Arial" w:cs="Arial"/>
                <w:sz w:val="24"/>
                <w:szCs w:val="24"/>
              </w:rPr>
            </w:pPr>
          </w:p>
        </w:tc>
      </w:tr>
      <w:tr w:rsidR="00AA3CEA" w:rsidRPr="00CA40AC" w:rsidTr="00F8366E">
        <w:trPr>
          <w:trHeight w:val="270"/>
        </w:trPr>
        <w:tc>
          <w:tcPr>
            <w:tcW w:w="3253" w:type="dxa"/>
            <w:tcBorders>
              <w:top w:val="nil"/>
              <w:left w:val="nil"/>
              <w:bottom w:val="nil"/>
              <w:right w:val="nil"/>
            </w:tcBorders>
            <w:noWrap/>
            <w:vAlign w:val="bottom"/>
          </w:tcPr>
          <w:p w:rsidR="00AA3CEA" w:rsidRPr="00CA40AC" w:rsidRDefault="00AA3CEA" w:rsidP="00F8366E">
            <w:pPr>
              <w:spacing w:line="240" w:lineRule="auto"/>
              <w:jc w:val="center"/>
              <w:rPr>
                <w:rFonts w:ascii="Arial" w:hAnsi="Arial" w:cs="Arial"/>
                <w:b/>
                <w:bCs/>
                <w:color w:val="000000"/>
                <w:sz w:val="24"/>
                <w:szCs w:val="24"/>
              </w:rPr>
            </w:pPr>
          </w:p>
        </w:tc>
        <w:tc>
          <w:tcPr>
            <w:tcW w:w="935"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r>
      <w:tr w:rsidR="00AA3CEA" w:rsidRPr="00CA40AC" w:rsidTr="00F8366E">
        <w:trPr>
          <w:cantSplit/>
          <w:trHeight w:val="450"/>
        </w:trPr>
        <w:tc>
          <w:tcPr>
            <w:tcW w:w="3253" w:type="dxa"/>
            <w:vMerge w:val="restart"/>
            <w:tcBorders>
              <w:top w:val="single" w:sz="8" w:space="0" w:color="auto"/>
              <w:left w:val="single" w:sz="8" w:space="0" w:color="auto"/>
              <w:bottom w:val="single" w:sz="8" w:space="0" w:color="000000"/>
              <w:right w:val="single" w:sz="8" w:space="0" w:color="auto"/>
            </w:tcBorders>
          </w:tcPr>
          <w:p w:rsidR="00AA3CEA" w:rsidRPr="00CA40AC" w:rsidRDefault="00AA3CEA" w:rsidP="00F8366E">
            <w:pPr>
              <w:spacing w:line="240" w:lineRule="auto"/>
              <w:rPr>
                <w:rFonts w:ascii="Arial" w:hAnsi="Arial" w:cs="Arial"/>
                <w:color w:val="000000"/>
                <w:sz w:val="24"/>
                <w:szCs w:val="24"/>
              </w:rPr>
            </w:pPr>
            <w:r w:rsidRPr="00CA40AC">
              <w:rPr>
                <w:rFonts w:ascii="Arial" w:hAnsi="Arial" w:cs="Arial"/>
                <w:color w:val="000000"/>
                <w:sz w:val="24"/>
                <w:szCs w:val="24"/>
              </w:rPr>
              <w:t xml:space="preserve">Descripción del Equipo </w:t>
            </w:r>
          </w:p>
        </w:tc>
        <w:tc>
          <w:tcPr>
            <w:tcW w:w="935" w:type="dxa"/>
            <w:vMerge w:val="restart"/>
            <w:tcBorders>
              <w:top w:val="single" w:sz="8" w:space="0" w:color="auto"/>
              <w:left w:val="single" w:sz="8" w:space="0" w:color="auto"/>
              <w:bottom w:val="single" w:sz="8" w:space="0" w:color="000000"/>
              <w:right w:val="single" w:sz="8" w:space="0" w:color="auto"/>
            </w:tcBorders>
          </w:tcPr>
          <w:p w:rsidR="00AA3CEA" w:rsidRPr="00CA40AC" w:rsidRDefault="00AA3CEA" w:rsidP="00F8366E">
            <w:pPr>
              <w:spacing w:line="240" w:lineRule="auto"/>
              <w:jc w:val="center"/>
              <w:rPr>
                <w:rFonts w:ascii="Arial" w:hAnsi="Arial" w:cs="Arial"/>
                <w:color w:val="000000"/>
                <w:sz w:val="24"/>
                <w:szCs w:val="24"/>
              </w:rPr>
            </w:pPr>
            <w:r w:rsidRPr="00CA40AC">
              <w:rPr>
                <w:rFonts w:ascii="Arial" w:hAnsi="Arial" w:cs="Arial"/>
                <w:color w:val="000000"/>
                <w:sz w:val="24"/>
                <w:szCs w:val="24"/>
              </w:rPr>
              <w:t>Código que identifica el equipo (1)</w:t>
            </w:r>
          </w:p>
        </w:tc>
        <w:tc>
          <w:tcPr>
            <w:tcW w:w="4680" w:type="dxa"/>
            <w:gridSpan w:val="5"/>
            <w:tcBorders>
              <w:top w:val="single" w:sz="8" w:space="0" w:color="auto"/>
              <w:left w:val="nil"/>
              <w:bottom w:val="single" w:sz="8" w:space="0" w:color="auto"/>
              <w:right w:val="single" w:sz="8" w:space="0" w:color="000000"/>
            </w:tcBorders>
          </w:tcPr>
          <w:p w:rsidR="00AA3CEA" w:rsidRPr="00CA40AC" w:rsidRDefault="00AA3CEA" w:rsidP="00F8366E">
            <w:pPr>
              <w:spacing w:line="240" w:lineRule="auto"/>
              <w:jc w:val="center"/>
              <w:rPr>
                <w:rFonts w:ascii="Arial" w:hAnsi="Arial" w:cs="Arial"/>
                <w:color w:val="000000"/>
                <w:sz w:val="24"/>
                <w:szCs w:val="24"/>
              </w:rPr>
            </w:pPr>
            <w:r w:rsidRPr="00CA40AC">
              <w:rPr>
                <w:rFonts w:ascii="Arial" w:hAnsi="Arial" w:cs="Arial"/>
                <w:color w:val="000000"/>
                <w:sz w:val="24"/>
                <w:szCs w:val="24"/>
              </w:rPr>
              <w:t>Afectación Mensual (2)</w:t>
            </w:r>
          </w:p>
        </w:tc>
      </w:tr>
      <w:tr w:rsidR="00AA3CEA" w:rsidRPr="00CA40AC" w:rsidTr="00F8366E">
        <w:trPr>
          <w:trHeight w:val="270"/>
        </w:trPr>
        <w:tc>
          <w:tcPr>
            <w:tcW w:w="3253" w:type="dxa"/>
            <w:vMerge/>
            <w:tcBorders>
              <w:top w:val="single" w:sz="8" w:space="0" w:color="auto"/>
              <w:left w:val="single" w:sz="8" w:space="0" w:color="auto"/>
              <w:bottom w:val="single" w:sz="4" w:space="0" w:color="auto"/>
              <w:right w:val="single" w:sz="8" w:space="0" w:color="auto"/>
            </w:tcBorders>
            <w:vAlign w:val="center"/>
          </w:tcPr>
          <w:p w:rsidR="00AA3CEA" w:rsidRPr="00CA40AC" w:rsidRDefault="00AA3CEA" w:rsidP="00F8366E">
            <w:pPr>
              <w:spacing w:line="240" w:lineRule="auto"/>
              <w:rPr>
                <w:rFonts w:ascii="Arial" w:hAnsi="Arial" w:cs="Arial"/>
                <w:color w:val="000000"/>
                <w:sz w:val="24"/>
                <w:szCs w:val="24"/>
              </w:rPr>
            </w:pPr>
          </w:p>
        </w:tc>
        <w:tc>
          <w:tcPr>
            <w:tcW w:w="935" w:type="dxa"/>
            <w:vMerge/>
            <w:tcBorders>
              <w:top w:val="single" w:sz="8" w:space="0" w:color="auto"/>
              <w:left w:val="single" w:sz="8" w:space="0" w:color="auto"/>
              <w:bottom w:val="single" w:sz="4" w:space="0" w:color="auto"/>
              <w:right w:val="single" w:sz="8" w:space="0" w:color="auto"/>
            </w:tcBorders>
            <w:vAlign w:val="center"/>
          </w:tcPr>
          <w:p w:rsidR="00AA3CEA" w:rsidRPr="00CA40AC" w:rsidRDefault="00AA3CEA" w:rsidP="00F8366E">
            <w:pPr>
              <w:spacing w:line="240" w:lineRule="auto"/>
              <w:rPr>
                <w:rFonts w:ascii="Arial" w:hAnsi="Arial" w:cs="Arial"/>
                <w:color w:val="000000"/>
                <w:sz w:val="24"/>
                <w:szCs w:val="24"/>
              </w:rPr>
            </w:pPr>
          </w:p>
        </w:tc>
        <w:tc>
          <w:tcPr>
            <w:tcW w:w="936" w:type="dxa"/>
            <w:tcBorders>
              <w:top w:val="nil"/>
              <w:left w:val="nil"/>
              <w:bottom w:val="single" w:sz="4" w:space="0" w:color="auto"/>
              <w:right w:val="single" w:sz="8" w:space="0" w:color="auto"/>
            </w:tcBorders>
          </w:tcPr>
          <w:p w:rsidR="00AA3CEA" w:rsidRPr="00CA40AC" w:rsidRDefault="00AA3CEA" w:rsidP="00F8366E">
            <w:pPr>
              <w:spacing w:line="240" w:lineRule="auto"/>
              <w:jc w:val="center"/>
              <w:rPr>
                <w:rFonts w:ascii="Arial" w:hAnsi="Arial" w:cs="Arial"/>
                <w:color w:val="000000"/>
                <w:sz w:val="24"/>
                <w:szCs w:val="24"/>
              </w:rPr>
            </w:pPr>
            <w:r w:rsidRPr="00CA40AC">
              <w:rPr>
                <w:rFonts w:ascii="Arial" w:hAnsi="Arial" w:cs="Arial"/>
                <w:color w:val="000000"/>
                <w:sz w:val="24"/>
                <w:szCs w:val="24"/>
              </w:rPr>
              <w:t>Mes 1</w:t>
            </w:r>
          </w:p>
        </w:tc>
        <w:tc>
          <w:tcPr>
            <w:tcW w:w="936" w:type="dxa"/>
            <w:tcBorders>
              <w:top w:val="nil"/>
              <w:left w:val="nil"/>
              <w:bottom w:val="single" w:sz="4" w:space="0" w:color="auto"/>
              <w:right w:val="single" w:sz="8" w:space="0" w:color="auto"/>
            </w:tcBorders>
          </w:tcPr>
          <w:p w:rsidR="00AA3CEA" w:rsidRPr="00CA40AC" w:rsidRDefault="00AA3CEA" w:rsidP="00F8366E">
            <w:pPr>
              <w:spacing w:line="240" w:lineRule="auto"/>
              <w:jc w:val="center"/>
              <w:rPr>
                <w:rFonts w:ascii="Arial" w:hAnsi="Arial" w:cs="Arial"/>
                <w:color w:val="000000"/>
                <w:sz w:val="24"/>
                <w:szCs w:val="24"/>
              </w:rPr>
            </w:pPr>
            <w:r w:rsidRPr="00CA40AC">
              <w:rPr>
                <w:rFonts w:ascii="Arial" w:hAnsi="Arial" w:cs="Arial"/>
                <w:color w:val="000000"/>
                <w:sz w:val="24"/>
                <w:szCs w:val="24"/>
              </w:rPr>
              <w:t>Mes 2</w:t>
            </w:r>
          </w:p>
        </w:tc>
        <w:tc>
          <w:tcPr>
            <w:tcW w:w="936" w:type="dxa"/>
            <w:tcBorders>
              <w:top w:val="nil"/>
              <w:left w:val="nil"/>
              <w:bottom w:val="single" w:sz="4" w:space="0" w:color="auto"/>
              <w:right w:val="single" w:sz="8" w:space="0" w:color="auto"/>
            </w:tcBorders>
          </w:tcPr>
          <w:p w:rsidR="00AA3CEA" w:rsidRPr="00CA40AC" w:rsidRDefault="00AA3CEA" w:rsidP="00F8366E">
            <w:pPr>
              <w:spacing w:line="240" w:lineRule="auto"/>
              <w:jc w:val="center"/>
              <w:rPr>
                <w:rFonts w:ascii="Arial" w:hAnsi="Arial" w:cs="Arial"/>
                <w:color w:val="000000"/>
                <w:sz w:val="24"/>
                <w:szCs w:val="24"/>
              </w:rPr>
            </w:pPr>
            <w:r w:rsidRPr="00CA40AC">
              <w:rPr>
                <w:rFonts w:ascii="Arial" w:hAnsi="Arial" w:cs="Arial"/>
                <w:color w:val="000000"/>
                <w:sz w:val="24"/>
                <w:szCs w:val="24"/>
              </w:rPr>
              <w:t>Mes 3</w:t>
            </w:r>
          </w:p>
        </w:tc>
        <w:tc>
          <w:tcPr>
            <w:tcW w:w="936" w:type="dxa"/>
            <w:tcBorders>
              <w:top w:val="nil"/>
              <w:left w:val="nil"/>
              <w:bottom w:val="single" w:sz="4" w:space="0" w:color="auto"/>
              <w:right w:val="single" w:sz="8" w:space="0" w:color="auto"/>
            </w:tcBorders>
          </w:tcPr>
          <w:p w:rsidR="00AA3CEA" w:rsidRPr="00CA40AC" w:rsidRDefault="00AA3CEA" w:rsidP="00F8366E">
            <w:pPr>
              <w:spacing w:line="240" w:lineRule="auto"/>
              <w:jc w:val="center"/>
              <w:rPr>
                <w:rFonts w:ascii="Arial" w:hAnsi="Arial" w:cs="Arial"/>
                <w:color w:val="000000"/>
                <w:sz w:val="24"/>
                <w:szCs w:val="24"/>
              </w:rPr>
            </w:pPr>
            <w:r w:rsidRPr="00CA40AC">
              <w:rPr>
                <w:rFonts w:ascii="Arial" w:hAnsi="Arial" w:cs="Arial"/>
                <w:color w:val="000000"/>
                <w:sz w:val="24"/>
                <w:szCs w:val="24"/>
              </w:rPr>
              <w:t>.</w:t>
            </w:r>
          </w:p>
        </w:tc>
        <w:tc>
          <w:tcPr>
            <w:tcW w:w="936" w:type="dxa"/>
            <w:tcBorders>
              <w:top w:val="nil"/>
              <w:left w:val="nil"/>
              <w:bottom w:val="single" w:sz="4" w:space="0" w:color="auto"/>
              <w:right w:val="single" w:sz="8" w:space="0" w:color="auto"/>
            </w:tcBorders>
          </w:tcPr>
          <w:p w:rsidR="00AA3CEA" w:rsidRPr="00CA40AC" w:rsidRDefault="00AA3CEA" w:rsidP="00F8366E">
            <w:pPr>
              <w:spacing w:line="240" w:lineRule="auto"/>
              <w:jc w:val="center"/>
              <w:rPr>
                <w:rFonts w:ascii="Arial" w:hAnsi="Arial" w:cs="Arial"/>
                <w:color w:val="000000"/>
                <w:sz w:val="24"/>
                <w:szCs w:val="24"/>
              </w:rPr>
            </w:pPr>
            <w:r w:rsidRPr="00CA40AC">
              <w:rPr>
                <w:rFonts w:ascii="Arial" w:hAnsi="Arial" w:cs="Arial"/>
                <w:color w:val="000000"/>
                <w:sz w:val="24"/>
                <w:szCs w:val="24"/>
              </w:rPr>
              <w:t>Mes n</w:t>
            </w:r>
          </w:p>
        </w:tc>
      </w:tr>
      <w:tr w:rsidR="00AA3CEA" w:rsidRPr="00CA40AC" w:rsidTr="00F8366E">
        <w:trPr>
          <w:trHeight w:val="270"/>
        </w:trPr>
        <w:tc>
          <w:tcPr>
            <w:tcW w:w="3253"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ind w:firstLineChars="300" w:firstLine="720"/>
              <w:rPr>
                <w:rFonts w:ascii="Arial" w:hAnsi="Arial" w:cs="Arial"/>
                <w:color w:val="000000"/>
                <w:sz w:val="24"/>
                <w:szCs w:val="24"/>
              </w:rPr>
            </w:pPr>
            <w:r w:rsidRPr="00CA40AC">
              <w:rPr>
                <w:rFonts w:ascii="Arial" w:hAnsi="Arial" w:cs="Arial"/>
                <w:color w:val="000000"/>
                <w:sz w:val="24"/>
                <w:szCs w:val="24"/>
              </w:rPr>
              <w:t> </w:t>
            </w:r>
          </w:p>
        </w:tc>
        <w:tc>
          <w:tcPr>
            <w:tcW w:w="935"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rPr>
                <w:rFonts w:ascii="Arial" w:hAnsi="Arial" w:cs="Arial"/>
                <w:sz w:val="24"/>
                <w:szCs w:val="24"/>
              </w:rPr>
            </w:pPr>
            <w:r w:rsidRPr="00CA40AC">
              <w:rPr>
                <w:rFonts w:ascii="Arial" w:hAnsi="Arial" w:cs="Arial"/>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r>
      <w:tr w:rsidR="00AA3CEA" w:rsidRPr="00CA40AC" w:rsidTr="00F8366E">
        <w:trPr>
          <w:trHeight w:val="270"/>
        </w:trPr>
        <w:tc>
          <w:tcPr>
            <w:tcW w:w="3253"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5"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r>
      <w:tr w:rsidR="00AA3CEA" w:rsidRPr="00CA40AC" w:rsidTr="00F8366E">
        <w:trPr>
          <w:trHeight w:val="270"/>
        </w:trPr>
        <w:tc>
          <w:tcPr>
            <w:tcW w:w="3253"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5"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r>
      <w:tr w:rsidR="00AA3CEA" w:rsidRPr="00CA40AC" w:rsidTr="00F8366E">
        <w:trPr>
          <w:trHeight w:val="270"/>
        </w:trPr>
        <w:tc>
          <w:tcPr>
            <w:tcW w:w="3253"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5"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c>
          <w:tcPr>
            <w:tcW w:w="936" w:type="dxa"/>
            <w:tcBorders>
              <w:top w:val="single" w:sz="4" w:space="0" w:color="auto"/>
              <w:left w:val="single" w:sz="4" w:space="0" w:color="auto"/>
              <w:bottom w:val="single" w:sz="4" w:space="0" w:color="auto"/>
              <w:right w:val="single" w:sz="4" w:space="0" w:color="auto"/>
            </w:tcBorders>
          </w:tcPr>
          <w:p w:rsidR="00AA3CEA" w:rsidRPr="00CA40AC" w:rsidRDefault="00AA3CEA" w:rsidP="00F8366E">
            <w:pPr>
              <w:spacing w:line="240" w:lineRule="auto"/>
              <w:jc w:val="center"/>
              <w:rPr>
                <w:rFonts w:ascii="Arial" w:hAnsi="Arial" w:cs="Arial"/>
                <w:b/>
                <w:bCs/>
                <w:color w:val="000000"/>
                <w:sz w:val="24"/>
                <w:szCs w:val="24"/>
              </w:rPr>
            </w:pPr>
            <w:r w:rsidRPr="00CA40AC">
              <w:rPr>
                <w:rFonts w:ascii="Arial" w:hAnsi="Arial" w:cs="Arial"/>
                <w:b/>
                <w:bCs/>
                <w:color w:val="000000"/>
                <w:sz w:val="24"/>
                <w:szCs w:val="24"/>
              </w:rPr>
              <w:t> </w:t>
            </w:r>
          </w:p>
        </w:tc>
      </w:tr>
      <w:tr w:rsidR="00AA3CEA" w:rsidRPr="00CA40AC" w:rsidTr="00F8366E">
        <w:trPr>
          <w:trHeight w:val="255"/>
        </w:trPr>
        <w:tc>
          <w:tcPr>
            <w:tcW w:w="3253" w:type="dxa"/>
            <w:tcBorders>
              <w:top w:val="single" w:sz="4" w:space="0" w:color="auto"/>
              <w:left w:val="nil"/>
              <w:bottom w:val="nil"/>
              <w:right w:val="nil"/>
            </w:tcBorders>
            <w:noWrap/>
            <w:vAlign w:val="bottom"/>
          </w:tcPr>
          <w:p w:rsidR="00AA3CEA" w:rsidRPr="00CA40AC" w:rsidRDefault="00AA3CEA" w:rsidP="00F8366E">
            <w:pPr>
              <w:spacing w:line="240" w:lineRule="auto"/>
              <w:rPr>
                <w:rFonts w:ascii="Arial" w:hAnsi="Arial" w:cs="Arial"/>
                <w:b/>
                <w:bCs/>
                <w:color w:val="000000"/>
                <w:sz w:val="24"/>
                <w:szCs w:val="24"/>
              </w:rPr>
            </w:pPr>
          </w:p>
        </w:tc>
        <w:tc>
          <w:tcPr>
            <w:tcW w:w="935" w:type="dxa"/>
            <w:tcBorders>
              <w:top w:val="single" w:sz="4" w:space="0" w:color="auto"/>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single" w:sz="4" w:space="0" w:color="auto"/>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single" w:sz="4" w:space="0" w:color="auto"/>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single" w:sz="4" w:space="0" w:color="auto"/>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single" w:sz="4" w:space="0" w:color="auto"/>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single" w:sz="4" w:space="0" w:color="auto"/>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r>
      <w:tr w:rsidR="00AA3CEA" w:rsidRPr="00CA40AC" w:rsidTr="00F8366E">
        <w:trPr>
          <w:trHeight w:val="255"/>
        </w:trPr>
        <w:tc>
          <w:tcPr>
            <w:tcW w:w="3253" w:type="dxa"/>
            <w:tcBorders>
              <w:top w:val="nil"/>
              <w:left w:val="nil"/>
              <w:bottom w:val="nil"/>
              <w:right w:val="nil"/>
            </w:tcBorders>
            <w:noWrap/>
            <w:vAlign w:val="bottom"/>
          </w:tcPr>
          <w:p w:rsidR="00AA3CEA" w:rsidRPr="00CA40AC" w:rsidRDefault="00AA3CEA" w:rsidP="00F8366E">
            <w:pPr>
              <w:spacing w:line="240" w:lineRule="auto"/>
              <w:rPr>
                <w:rFonts w:ascii="Arial" w:hAnsi="Arial" w:cs="Arial"/>
                <w:b/>
                <w:bCs/>
                <w:color w:val="000000"/>
                <w:sz w:val="24"/>
                <w:szCs w:val="24"/>
              </w:rPr>
            </w:pPr>
          </w:p>
        </w:tc>
        <w:tc>
          <w:tcPr>
            <w:tcW w:w="935"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r>
      <w:tr w:rsidR="00AA3CEA" w:rsidRPr="00CA40AC" w:rsidTr="00F8366E">
        <w:trPr>
          <w:trHeight w:val="255"/>
        </w:trPr>
        <w:tc>
          <w:tcPr>
            <w:tcW w:w="4188" w:type="dxa"/>
            <w:gridSpan w:val="2"/>
            <w:tcBorders>
              <w:top w:val="nil"/>
              <w:left w:val="nil"/>
              <w:bottom w:val="nil"/>
              <w:right w:val="nil"/>
            </w:tcBorders>
            <w:noWrap/>
            <w:vAlign w:val="bottom"/>
          </w:tcPr>
          <w:p w:rsidR="00AA3CEA" w:rsidRPr="00CA40AC" w:rsidRDefault="00AA3CEA" w:rsidP="00F8366E">
            <w:pPr>
              <w:spacing w:line="240" w:lineRule="auto"/>
              <w:rPr>
                <w:rFonts w:ascii="Arial" w:hAnsi="Arial" w:cs="Arial"/>
                <w:color w:val="000000"/>
                <w:sz w:val="24"/>
                <w:szCs w:val="24"/>
              </w:rPr>
            </w:pPr>
            <w:r w:rsidRPr="00CA40AC">
              <w:rPr>
                <w:rFonts w:ascii="Arial" w:hAnsi="Arial" w:cs="Arial"/>
                <w:color w:val="000000"/>
                <w:sz w:val="24"/>
                <w:szCs w:val="24"/>
              </w:rPr>
              <w:t>Observaciones:</w:t>
            </w: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r>
      <w:tr w:rsidR="00AA3CEA" w:rsidRPr="00CA40AC" w:rsidTr="00F8366E">
        <w:trPr>
          <w:trHeight w:val="255"/>
        </w:trPr>
        <w:tc>
          <w:tcPr>
            <w:tcW w:w="6060" w:type="dxa"/>
            <w:gridSpan w:val="4"/>
            <w:tcBorders>
              <w:top w:val="nil"/>
              <w:left w:val="nil"/>
              <w:bottom w:val="nil"/>
              <w:right w:val="nil"/>
            </w:tcBorders>
            <w:noWrap/>
            <w:vAlign w:val="bottom"/>
          </w:tcPr>
          <w:p w:rsidR="00AA3CEA" w:rsidRPr="00CA40AC" w:rsidRDefault="00AA3CEA" w:rsidP="00F8366E">
            <w:pPr>
              <w:spacing w:line="240" w:lineRule="auto"/>
              <w:rPr>
                <w:rFonts w:ascii="Arial" w:hAnsi="Arial" w:cs="Arial"/>
                <w:color w:val="000000"/>
                <w:sz w:val="24"/>
                <w:szCs w:val="24"/>
              </w:rPr>
            </w:pPr>
            <w:r w:rsidRPr="00CA40AC">
              <w:rPr>
                <w:rFonts w:ascii="Arial" w:hAnsi="Arial" w:cs="Arial"/>
                <w:color w:val="000000"/>
                <w:sz w:val="24"/>
                <w:szCs w:val="24"/>
              </w:rPr>
              <w:t>(1) Conforme a los Formularios Nº 10 y Nº 11A.</w:t>
            </w: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r>
      <w:tr w:rsidR="00AA3CEA" w:rsidRPr="00CA40AC" w:rsidTr="00F8366E">
        <w:trPr>
          <w:trHeight w:val="255"/>
        </w:trPr>
        <w:tc>
          <w:tcPr>
            <w:tcW w:w="4188" w:type="dxa"/>
            <w:gridSpan w:val="2"/>
            <w:tcBorders>
              <w:top w:val="nil"/>
              <w:left w:val="nil"/>
              <w:bottom w:val="nil"/>
              <w:right w:val="nil"/>
            </w:tcBorders>
            <w:noWrap/>
            <w:vAlign w:val="bottom"/>
          </w:tcPr>
          <w:p w:rsidR="00AA3CEA" w:rsidRPr="00CA40AC" w:rsidRDefault="00AA3CEA" w:rsidP="00F8366E">
            <w:pPr>
              <w:spacing w:line="240" w:lineRule="auto"/>
              <w:rPr>
                <w:rFonts w:ascii="Arial" w:hAnsi="Arial" w:cs="Arial"/>
                <w:color w:val="000000"/>
                <w:sz w:val="24"/>
                <w:szCs w:val="24"/>
              </w:rPr>
            </w:pPr>
            <w:r w:rsidRPr="00CA40AC">
              <w:rPr>
                <w:rFonts w:ascii="Arial" w:hAnsi="Arial" w:cs="Arial"/>
                <w:color w:val="000000"/>
                <w:sz w:val="24"/>
                <w:szCs w:val="24"/>
              </w:rPr>
              <w:t>(2) Equipo/mes</w:t>
            </w:r>
            <w:r w:rsidRPr="00CA40AC">
              <w:rPr>
                <w:rFonts w:ascii="Arial" w:hAnsi="Arial" w:cs="Arial"/>
                <w:b/>
                <w:bCs/>
                <w:color w:val="000000"/>
                <w:sz w:val="24"/>
                <w:szCs w:val="24"/>
              </w:rPr>
              <w:t xml:space="preserve"> </w:t>
            </w: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c>
          <w:tcPr>
            <w:tcW w:w="936" w:type="dxa"/>
            <w:tcBorders>
              <w:top w:val="nil"/>
              <w:left w:val="nil"/>
              <w:bottom w:val="nil"/>
              <w:right w:val="nil"/>
            </w:tcBorders>
            <w:noWrap/>
            <w:vAlign w:val="bottom"/>
          </w:tcPr>
          <w:p w:rsidR="00AA3CEA" w:rsidRPr="00CA40AC" w:rsidRDefault="00AA3CEA" w:rsidP="00F8366E">
            <w:pPr>
              <w:spacing w:line="240" w:lineRule="auto"/>
              <w:rPr>
                <w:rFonts w:ascii="Arial" w:hAnsi="Arial" w:cs="Arial"/>
                <w:sz w:val="24"/>
                <w:szCs w:val="24"/>
              </w:rPr>
            </w:pPr>
          </w:p>
        </w:tc>
      </w:tr>
    </w:tbl>
    <w:p w:rsidR="00B90AAE" w:rsidRPr="00CA40AC"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B90AAE" w:rsidRPr="00CA40AC"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B90AAE" w:rsidRPr="00CA40AC"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B90AAE" w:rsidRPr="00CA40AC"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B90AAE" w:rsidRPr="00CA40AC"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B90AAE" w:rsidRPr="00CA40AC"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B90AAE" w:rsidRPr="00CA40AC" w:rsidRDefault="00B90AAE"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AA3CEA" w:rsidRPr="00CA40AC" w:rsidRDefault="00AA3CEA"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AA3CEA" w:rsidRPr="00CA40AC" w:rsidRDefault="00AA3CEA" w:rsidP="00B90AAE">
      <w:pPr>
        <w:widowControl w:val="0"/>
        <w:adjustRightInd w:val="0"/>
        <w:spacing w:after="0" w:line="360" w:lineRule="atLeast"/>
        <w:jc w:val="both"/>
        <w:textAlignment w:val="baseline"/>
        <w:rPr>
          <w:rFonts w:ascii="Arial" w:eastAsia="Times New Roman" w:hAnsi="Arial" w:cs="Arial"/>
          <w:sz w:val="24"/>
          <w:szCs w:val="24"/>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AA3CEA" w:rsidRPr="000B218B" w:rsidRDefault="00AA3CEA"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bookmarkStart w:id="104" w:name="_Toc286313325"/>
      <w:r w:rsidRPr="000B218B">
        <w:rPr>
          <w:rFonts w:ascii="Arial" w:eastAsia="Times New Roman" w:hAnsi="Arial" w:cs="Arial"/>
          <w:b/>
          <w:bCs/>
          <w:sz w:val="28"/>
          <w:szCs w:val="28"/>
          <w:lang w:val="es-MX" w:eastAsia="es-ES"/>
        </w:rPr>
        <w:t>FORMULARIO Nº 12</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8</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r w:rsidRPr="000B218B">
        <w:rPr>
          <w:rFonts w:ascii="Arial" w:eastAsia="Times New Roman" w:hAnsi="Arial" w:cs="Arial"/>
          <w:b/>
          <w:bCs/>
          <w:sz w:val="28"/>
          <w:szCs w:val="26"/>
          <w:lang w:eastAsia="es-ES"/>
        </w:rPr>
        <w:t>Compromisos Contractuales Vigentes</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val="es-MX" w:eastAsia="es-ES"/>
        </w:rPr>
      </w:pPr>
      <w:r w:rsidRPr="000B218B">
        <w:rPr>
          <w:rFonts w:ascii="Arial" w:eastAsia="Times New Roman" w:hAnsi="Arial" w:cs="Arial"/>
          <w:sz w:val="24"/>
          <w:szCs w:val="20"/>
          <w:lang w:val="es-MX" w:eastAsia="es-ES"/>
        </w:rPr>
        <w:t>Los Oferentes y cada uno de los integrantes de Consorcios deberán proporcionar información sobre sus compromisos contractuales vigentes con el Estado, donde hayan resultado adjudicados en forma individual o como integrantes de consorcios, sea como contratista principal o subcontratista, cuando en dichos contratos aún no haya sido emitido certificado de recepción definitiva.</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val="es-MX"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b/>
          <w:sz w:val="24"/>
          <w:szCs w:val="20"/>
          <w:lang w:val="es-MX" w:eastAsia="es-ES"/>
        </w:rPr>
      </w:pPr>
      <w:r w:rsidRPr="000B218B">
        <w:rPr>
          <w:rFonts w:ascii="Arial" w:eastAsia="Times New Roman" w:hAnsi="Arial" w:cs="Arial"/>
          <w:b/>
          <w:sz w:val="24"/>
          <w:szCs w:val="20"/>
          <w:lang w:val="es-MX" w:eastAsia="es-ES"/>
        </w:rPr>
        <w:t>Fecha:_______</w:t>
      </w:r>
      <w:r w:rsidRPr="000B218B">
        <w:rPr>
          <w:rFonts w:ascii="Arial" w:eastAsia="Times New Roman" w:hAnsi="Arial" w:cs="Arial"/>
          <w:b/>
          <w:sz w:val="24"/>
          <w:szCs w:val="20"/>
          <w:lang w:val="es-MX" w:eastAsia="es-ES"/>
        </w:rPr>
        <w:tab/>
      </w:r>
      <w:r w:rsidRPr="000B218B">
        <w:rPr>
          <w:rFonts w:ascii="Arial" w:eastAsia="Times New Roman" w:hAnsi="Arial" w:cs="Arial"/>
          <w:b/>
          <w:sz w:val="24"/>
          <w:szCs w:val="20"/>
          <w:lang w:val="es-MX" w:eastAsia="es-ES"/>
        </w:rPr>
        <w:tab/>
      </w:r>
      <w:r w:rsidRPr="000B218B">
        <w:rPr>
          <w:rFonts w:ascii="Arial" w:eastAsia="Times New Roman" w:hAnsi="Arial" w:cs="Arial"/>
          <w:b/>
          <w:sz w:val="24"/>
          <w:szCs w:val="20"/>
          <w:lang w:val="es-MX" w:eastAsia="es-ES"/>
        </w:rPr>
        <w:tab/>
      </w:r>
      <w:r w:rsidRPr="000B218B">
        <w:rPr>
          <w:rFonts w:ascii="Arial" w:eastAsia="Times New Roman" w:hAnsi="Arial" w:cs="Arial"/>
          <w:b/>
          <w:sz w:val="24"/>
          <w:szCs w:val="20"/>
          <w:lang w:val="es-MX" w:eastAsia="es-ES"/>
        </w:rPr>
        <w:tab/>
        <w:t>ID</w:t>
      </w:r>
      <w:r w:rsidR="00CC36CA">
        <w:rPr>
          <w:rFonts w:ascii="Arial" w:eastAsia="Times New Roman" w:hAnsi="Arial" w:cs="Arial"/>
          <w:b/>
          <w:sz w:val="24"/>
          <w:szCs w:val="20"/>
          <w:lang w:val="es-MX" w:eastAsia="es-ES"/>
        </w:rPr>
        <w:t xml:space="preserve"> SBE</w:t>
      </w:r>
      <w:r w:rsidRPr="000B218B">
        <w:rPr>
          <w:rFonts w:ascii="Arial" w:eastAsia="Times New Roman" w:hAnsi="Arial" w:cs="Arial"/>
          <w:b/>
          <w:sz w:val="24"/>
          <w:szCs w:val="20"/>
          <w:lang w:val="es-MX" w:eastAsia="es-ES"/>
        </w:rPr>
        <w:t xml:space="preserve"> N</w:t>
      </w:r>
      <w:r w:rsidR="002A4AE1">
        <w:rPr>
          <w:rFonts w:ascii="Arial" w:eastAsia="Times New Roman" w:hAnsi="Arial" w:cs="Arial"/>
          <w:b/>
          <w:sz w:val="24"/>
          <w:szCs w:val="20"/>
          <w:lang w:val="es-MX" w:eastAsia="es-ES"/>
        </w:rPr>
        <w:t>° : 315. 021</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val="es-MX" w:eastAsia="es-ES"/>
        </w:rPr>
      </w:pPr>
    </w:p>
    <w:tbl>
      <w:tblPr>
        <w:tblStyle w:val="Tablaconcuadrcula"/>
        <w:tblW w:w="10494" w:type="dxa"/>
        <w:tblInd w:w="-1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18"/>
        <w:gridCol w:w="1227"/>
        <w:gridCol w:w="1513"/>
        <w:gridCol w:w="1395"/>
        <w:gridCol w:w="1455"/>
        <w:gridCol w:w="1449"/>
        <w:gridCol w:w="996"/>
        <w:gridCol w:w="582"/>
        <w:gridCol w:w="644"/>
        <w:gridCol w:w="815"/>
      </w:tblGrid>
      <w:tr w:rsidR="00B90AAE" w:rsidRPr="000B218B" w:rsidTr="00817AB5">
        <w:trPr>
          <w:trHeight w:val="279"/>
        </w:trPr>
        <w:tc>
          <w:tcPr>
            <w:tcW w:w="418" w:type="dxa"/>
            <w:vMerge w:val="restart"/>
          </w:tcPr>
          <w:p w:rsidR="00B90AAE" w:rsidRPr="000B218B" w:rsidRDefault="00B90AAE" w:rsidP="00B90AAE">
            <w:pPr>
              <w:widowControl w:val="0"/>
              <w:adjustRightInd w:val="0"/>
              <w:jc w:val="both"/>
              <w:textAlignment w:val="baseline"/>
              <w:rPr>
                <w:rFonts w:ascii="Arial" w:eastAsia="Times New Roman" w:hAnsi="Arial" w:cs="Arial"/>
                <w:b/>
                <w:sz w:val="18"/>
                <w:szCs w:val="18"/>
                <w:lang w:val="es-MX" w:eastAsia="es-ES"/>
              </w:rPr>
            </w:pPr>
            <w:r w:rsidRPr="000B218B">
              <w:rPr>
                <w:rFonts w:ascii="Arial" w:eastAsia="Times New Roman" w:hAnsi="Arial" w:cs="Arial"/>
                <w:b/>
                <w:sz w:val="18"/>
                <w:szCs w:val="18"/>
                <w:lang w:val="es-MX" w:eastAsia="es-ES"/>
              </w:rPr>
              <w:t>N°</w:t>
            </w:r>
          </w:p>
        </w:tc>
        <w:tc>
          <w:tcPr>
            <w:tcW w:w="1227"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r w:rsidRPr="000B218B">
              <w:rPr>
                <w:rFonts w:ascii="Arial" w:eastAsia="Times New Roman" w:hAnsi="Arial" w:cs="Arial"/>
                <w:b/>
                <w:sz w:val="18"/>
                <w:szCs w:val="20"/>
                <w:lang w:val="es-MX" w:eastAsia="es-ES"/>
              </w:rPr>
              <w:t>Contratante</w:t>
            </w:r>
          </w:p>
        </w:tc>
        <w:tc>
          <w:tcPr>
            <w:tcW w:w="1513"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r w:rsidRPr="000B218B">
              <w:rPr>
                <w:rFonts w:ascii="Arial" w:eastAsia="Times New Roman" w:hAnsi="Arial" w:cs="Arial"/>
                <w:b/>
                <w:sz w:val="18"/>
                <w:szCs w:val="20"/>
                <w:lang w:val="es-MX" w:eastAsia="es-ES"/>
              </w:rPr>
              <w:t>Descripción del Objeto del  Contrato</w:t>
            </w:r>
          </w:p>
        </w:tc>
        <w:tc>
          <w:tcPr>
            <w:tcW w:w="1395"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r w:rsidRPr="000B218B">
              <w:rPr>
                <w:rFonts w:ascii="Arial" w:eastAsia="Times New Roman" w:hAnsi="Arial" w:cs="Arial"/>
                <w:b/>
                <w:sz w:val="18"/>
                <w:szCs w:val="20"/>
                <w:lang w:val="es-MX" w:eastAsia="es-ES"/>
              </w:rPr>
              <w:t>Valor de la Obra pendiente de ejecución</w:t>
            </w:r>
          </w:p>
        </w:tc>
        <w:tc>
          <w:tcPr>
            <w:tcW w:w="1455"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r w:rsidRPr="000B218B">
              <w:rPr>
                <w:rFonts w:ascii="Arial" w:eastAsia="Times New Roman" w:hAnsi="Arial" w:cs="Arial"/>
                <w:b/>
                <w:sz w:val="18"/>
                <w:szCs w:val="20"/>
                <w:lang w:val="es-MX" w:eastAsia="es-ES"/>
              </w:rPr>
              <w:t>Fecha de inicio o estimación del inicio</w:t>
            </w:r>
          </w:p>
        </w:tc>
        <w:tc>
          <w:tcPr>
            <w:tcW w:w="1449" w:type="dxa"/>
            <w:vMerge w:val="restart"/>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r w:rsidRPr="000B218B">
              <w:rPr>
                <w:rFonts w:ascii="Arial" w:eastAsia="Times New Roman" w:hAnsi="Arial" w:cs="Arial"/>
                <w:b/>
                <w:sz w:val="18"/>
                <w:szCs w:val="20"/>
                <w:lang w:val="es-MX" w:eastAsia="es-ES"/>
              </w:rPr>
              <w:t>Fecha estimada de terminación</w:t>
            </w:r>
          </w:p>
        </w:tc>
        <w:tc>
          <w:tcPr>
            <w:tcW w:w="996" w:type="dxa"/>
            <w:vMerge w:val="restart"/>
            <w:tcBorders>
              <w:right w:val="single" w:sz="12" w:space="0" w:color="auto"/>
            </w:tcBorders>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r w:rsidRPr="000B218B">
              <w:rPr>
                <w:rFonts w:ascii="Arial" w:eastAsia="Times New Roman" w:hAnsi="Arial" w:cs="Arial"/>
                <w:b/>
                <w:sz w:val="18"/>
                <w:szCs w:val="20"/>
                <w:lang w:val="es-MX" w:eastAsia="es-ES"/>
              </w:rPr>
              <w:t>% de Avance Físico.</w:t>
            </w:r>
          </w:p>
        </w:tc>
        <w:tc>
          <w:tcPr>
            <w:tcW w:w="2041" w:type="dxa"/>
            <w:gridSpan w:val="3"/>
            <w:tcBorders>
              <w:left w:val="single" w:sz="12" w:space="0" w:color="auto"/>
              <w:bottom w:val="single" w:sz="12" w:space="0" w:color="auto"/>
            </w:tcBorders>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r w:rsidRPr="000B218B">
              <w:rPr>
                <w:rFonts w:ascii="Arial" w:eastAsia="Times New Roman" w:hAnsi="Arial" w:cs="Arial"/>
                <w:b/>
                <w:sz w:val="18"/>
                <w:szCs w:val="20"/>
                <w:lang w:val="es-MX" w:eastAsia="es-ES"/>
              </w:rPr>
              <w:t>Contratista</w:t>
            </w:r>
          </w:p>
        </w:tc>
      </w:tr>
      <w:tr w:rsidR="00B90AAE" w:rsidRPr="000B218B" w:rsidTr="00817AB5">
        <w:trPr>
          <w:trHeight w:val="559"/>
        </w:trPr>
        <w:tc>
          <w:tcPr>
            <w:tcW w:w="418" w:type="dxa"/>
            <w:vMerge/>
          </w:tcPr>
          <w:p w:rsidR="00B90AAE" w:rsidRPr="000B218B" w:rsidRDefault="00B90AAE" w:rsidP="00B90AAE">
            <w:pPr>
              <w:widowControl w:val="0"/>
              <w:adjustRightInd w:val="0"/>
              <w:jc w:val="both"/>
              <w:textAlignment w:val="baseline"/>
              <w:rPr>
                <w:rFonts w:ascii="Arial" w:eastAsia="Times New Roman" w:hAnsi="Arial" w:cs="Arial"/>
                <w:b/>
                <w:sz w:val="18"/>
                <w:szCs w:val="18"/>
                <w:lang w:val="es-MX" w:eastAsia="es-ES"/>
              </w:rPr>
            </w:pPr>
          </w:p>
        </w:tc>
        <w:tc>
          <w:tcPr>
            <w:tcW w:w="1227" w:type="dxa"/>
            <w:vMerge/>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p>
        </w:tc>
        <w:tc>
          <w:tcPr>
            <w:tcW w:w="1513" w:type="dxa"/>
            <w:vMerge/>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p>
        </w:tc>
        <w:tc>
          <w:tcPr>
            <w:tcW w:w="1395" w:type="dxa"/>
            <w:vMerge/>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p>
        </w:tc>
        <w:tc>
          <w:tcPr>
            <w:tcW w:w="1455" w:type="dxa"/>
            <w:vMerge/>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p>
        </w:tc>
        <w:tc>
          <w:tcPr>
            <w:tcW w:w="1449" w:type="dxa"/>
            <w:vMerge/>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p>
        </w:tc>
        <w:tc>
          <w:tcPr>
            <w:tcW w:w="996" w:type="dxa"/>
            <w:vMerge/>
            <w:tcBorders>
              <w:right w:val="single" w:sz="12" w:space="0" w:color="auto"/>
            </w:tcBorders>
            <w:vAlign w:val="center"/>
          </w:tcPr>
          <w:p w:rsidR="00B90AAE" w:rsidRPr="000B218B" w:rsidRDefault="00B90AAE" w:rsidP="00B90AAE">
            <w:pPr>
              <w:widowControl w:val="0"/>
              <w:adjustRightInd w:val="0"/>
              <w:jc w:val="center"/>
              <w:textAlignment w:val="baseline"/>
              <w:rPr>
                <w:rFonts w:ascii="Arial" w:eastAsia="Times New Roman" w:hAnsi="Arial" w:cs="Arial"/>
                <w:b/>
                <w:sz w:val="18"/>
                <w:szCs w:val="20"/>
                <w:lang w:val="es-MX" w:eastAsia="es-ES"/>
              </w:rPr>
            </w:pPr>
          </w:p>
        </w:tc>
        <w:tc>
          <w:tcPr>
            <w:tcW w:w="582" w:type="dxa"/>
            <w:tcBorders>
              <w:top w:val="single" w:sz="12" w:space="0" w:color="auto"/>
              <w:left w:val="single" w:sz="12" w:space="0" w:color="auto"/>
              <w:right w:val="single" w:sz="12" w:space="0" w:color="auto"/>
            </w:tcBorders>
            <w:vAlign w:val="center"/>
          </w:tcPr>
          <w:p w:rsidR="00B90AAE" w:rsidRPr="000B218B" w:rsidRDefault="00B90AAE" w:rsidP="00B90AAE">
            <w:pPr>
              <w:widowControl w:val="0"/>
              <w:adjustRightInd w:val="0"/>
              <w:jc w:val="center"/>
              <w:textAlignment w:val="baseline"/>
              <w:rPr>
                <w:rFonts w:ascii="Arial" w:eastAsia="Times New Roman" w:hAnsi="Arial" w:cs="Arial"/>
                <w:b/>
                <w:sz w:val="14"/>
                <w:szCs w:val="20"/>
                <w:lang w:val="es-MX" w:eastAsia="es-ES"/>
              </w:rPr>
            </w:pPr>
            <w:r w:rsidRPr="000B218B">
              <w:rPr>
                <w:rFonts w:ascii="Arial" w:eastAsia="Times New Roman" w:hAnsi="Arial" w:cs="Arial"/>
                <w:b/>
                <w:sz w:val="14"/>
                <w:szCs w:val="20"/>
                <w:lang w:val="es-MX" w:eastAsia="es-ES"/>
              </w:rPr>
              <w:t>Indiv.</w:t>
            </w:r>
          </w:p>
        </w:tc>
        <w:tc>
          <w:tcPr>
            <w:tcW w:w="644" w:type="dxa"/>
            <w:tcBorders>
              <w:top w:val="single" w:sz="12" w:space="0" w:color="auto"/>
              <w:left w:val="single" w:sz="12" w:space="0" w:color="auto"/>
            </w:tcBorders>
            <w:vAlign w:val="center"/>
          </w:tcPr>
          <w:p w:rsidR="00B90AAE" w:rsidRPr="000B218B" w:rsidRDefault="00B90AAE" w:rsidP="00B90AAE">
            <w:pPr>
              <w:widowControl w:val="0"/>
              <w:adjustRightInd w:val="0"/>
              <w:jc w:val="center"/>
              <w:textAlignment w:val="baseline"/>
              <w:rPr>
                <w:rFonts w:ascii="Arial" w:eastAsia="Times New Roman" w:hAnsi="Arial" w:cs="Arial"/>
                <w:b/>
                <w:sz w:val="14"/>
                <w:szCs w:val="20"/>
                <w:lang w:val="es-MX" w:eastAsia="es-ES"/>
              </w:rPr>
            </w:pPr>
            <w:r w:rsidRPr="000B218B">
              <w:rPr>
                <w:rFonts w:ascii="Arial" w:eastAsia="Times New Roman" w:hAnsi="Arial" w:cs="Arial"/>
                <w:b/>
                <w:sz w:val="14"/>
                <w:szCs w:val="20"/>
                <w:lang w:val="es-MX" w:eastAsia="es-ES"/>
              </w:rPr>
              <w:t>Cons..</w:t>
            </w:r>
          </w:p>
        </w:tc>
        <w:tc>
          <w:tcPr>
            <w:tcW w:w="815" w:type="dxa"/>
            <w:tcBorders>
              <w:top w:val="single" w:sz="12" w:space="0" w:color="auto"/>
              <w:left w:val="single" w:sz="12" w:space="0" w:color="auto"/>
            </w:tcBorders>
            <w:vAlign w:val="center"/>
          </w:tcPr>
          <w:p w:rsidR="00B90AAE" w:rsidRPr="000B218B" w:rsidRDefault="00B90AAE" w:rsidP="00B90AAE">
            <w:pPr>
              <w:widowControl w:val="0"/>
              <w:adjustRightInd w:val="0"/>
              <w:jc w:val="center"/>
              <w:textAlignment w:val="baseline"/>
              <w:rPr>
                <w:rFonts w:ascii="Arial" w:eastAsia="Times New Roman" w:hAnsi="Arial" w:cs="Arial"/>
                <w:b/>
                <w:sz w:val="14"/>
                <w:szCs w:val="20"/>
                <w:lang w:val="es-MX" w:eastAsia="es-ES"/>
              </w:rPr>
            </w:pPr>
            <w:r w:rsidRPr="000B218B">
              <w:rPr>
                <w:rFonts w:ascii="Arial" w:eastAsia="Times New Roman" w:hAnsi="Arial" w:cs="Arial"/>
                <w:b/>
                <w:sz w:val="14"/>
                <w:szCs w:val="20"/>
                <w:lang w:val="es-MX" w:eastAsia="es-ES"/>
              </w:rPr>
              <w:t>Subcont.</w:t>
            </w:r>
          </w:p>
        </w:tc>
      </w:tr>
      <w:tr w:rsidR="00B90AAE" w:rsidRPr="000B218B" w:rsidTr="00817AB5">
        <w:tc>
          <w:tcPr>
            <w:tcW w:w="418"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b/>
                <w:sz w:val="18"/>
                <w:szCs w:val="18"/>
                <w:lang w:val="es-MX" w:eastAsia="es-ES"/>
              </w:rPr>
            </w:pPr>
            <w:r w:rsidRPr="000B218B">
              <w:rPr>
                <w:rFonts w:ascii="Arial" w:eastAsia="Times New Roman" w:hAnsi="Arial" w:cs="Arial"/>
                <w:b/>
                <w:sz w:val="18"/>
                <w:szCs w:val="18"/>
                <w:lang w:val="es-MX" w:eastAsia="es-ES"/>
              </w:rPr>
              <w:t>1</w:t>
            </w:r>
          </w:p>
        </w:tc>
        <w:tc>
          <w:tcPr>
            <w:tcW w:w="122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51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39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5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49"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99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582"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644"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815" w:type="dxa"/>
            <w:tcBorders>
              <w:lef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r>
      <w:tr w:rsidR="00B90AAE" w:rsidRPr="000B218B" w:rsidTr="00817AB5">
        <w:tc>
          <w:tcPr>
            <w:tcW w:w="418"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b/>
                <w:sz w:val="18"/>
                <w:szCs w:val="18"/>
                <w:lang w:val="es-MX" w:eastAsia="es-ES"/>
              </w:rPr>
            </w:pPr>
            <w:r w:rsidRPr="000B218B">
              <w:rPr>
                <w:rFonts w:ascii="Arial" w:eastAsia="Times New Roman" w:hAnsi="Arial" w:cs="Arial"/>
                <w:b/>
                <w:sz w:val="18"/>
                <w:szCs w:val="18"/>
                <w:lang w:val="es-MX" w:eastAsia="es-ES"/>
              </w:rPr>
              <w:t>2</w:t>
            </w:r>
          </w:p>
        </w:tc>
        <w:tc>
          <w:tcPr>
            <w:tcW w:w="122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51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39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5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49"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99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582"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644"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815" w:type="dxa"/>
            <w:tcBorders>
              <w:lef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r>
      <w:tr w:rsidR="00B90AAE" w:rsidRPr="000B218B" w:rsidTr="00817AB5">
        <w:tc>
          <w:tcPr>
            <w:tcW w:w="418"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b/>
                <w:sz w:val="18"/>
                <w:szCs w:val="18"/>
                <w:lang w:val="es-MX" w:eastAsia="es-ES"/>
              </w:rPr>
            </w:pPr>
            <w:r w:rsidRPr="000B218B">
              <w:rPr>
                <w:rFonts w:ascii="Arial" w:eastAsia="Times New Roman" w:hAnsi="Arial" w:cs="Arial"/>
                <w:b/>
                <w:sz w:val="18"/>
                <w:szCs w:val="18"/>
                <w:lang w:val="es-MX" w:eastAsia="es-ES"/>
              </w:rPr>
              <w:t>3</w:t>
            </w:r>
          </w:p>
        </w:tc>
        <w:tc>
          <w:tcPr>
            <w:tcW w:w="122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51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39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5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49"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99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582"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644"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815" w:type="dxa"/>
            <w:tcBorders>
              <w:lef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r>
      <w:tr w:rsidR="00B90AAE" w:rsidRPr="000B218B" w:rsidTr="00817AB5">
        <w:tc>
          <w:tcPr>
            <w:tcW w:w="418"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b/>
                <w:sz w:val="18"/>
                <w:szCs w:val="18"/>
                <w:lang w:val="es-MX" w:eastAsia="es-ES"/>
              </w:rPr>
            </w:pPr>
            <w:r w:rsidRPr="000B218B">
              <w:rPr>
                <w:rFonts w:ascii="Arial" w:eastAsia="Times New Roman" w:hAnsi="Arial" w:cs="Arial"/>
                <w:b/>
                <w:sz w:val="18"/>
                <w:szCs w:val="18"/>
                <w:lang w:val="es-MX" w:eastAsia="es-ES"/>
              </w:rPr>
              <w:t>4</w:t>
            </w:r>
          </w:p>
        </w:tc>
        <w:tc>
          <w:tcPr>
            <w:tcW w:w="122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51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39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5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49"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99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582"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644"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815" w:type="dxa"/>
            <w:tcBorders>
              <w:lef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r>
      <w:tr w:rsidR="00B90AAE" w:rsidRPr="000B218B" w:rsidTr="00817AB5">
        <w:tc>
          <w:tcPr>
            <w:tcW w:w="418"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b/>
                <w:sz w:val="18"/>
                <w:szCs w:val="18"/>
                <w:lang w:val="es-MX" w:eastAsia="es-ES"/>
              </w:rPr>
            </w:pPr>
            <w:r w:rsidRPr="000B218B">
              <w:rPr>
                <w:rFonts w:ascii="Arial" w:eastAsia="Times New Roman" w:hAnsi="Arial" w:cs="Arial"/>
                <w:b/>
                <w:sz w:val="18"/>
                <w:szCs w:val="18"/>
                <w:lang w:val="es-MX" w:eastAsia="es-ES"/>
              </w:rPr>
              <w:t>5</w:t>
            </w:r>
          </w:p>
        </w:tc>
        <w:tc>
          <w:tcPr>
            <w:tcW w:w="122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51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39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5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49"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99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582"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644"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815" w:type="dxa"/>
            <w:tcBorders>
              <w:lef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r>
      <w:tr w:rsidR="00B90AAE" w:rsidRPr="000B218B" w:rsidTr="00817AB5">
        <w:tc>
          <w:tcPr>
            <w:tcW w:w="418"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b/>
                <w:sz w:val="18"/>
                <w:szCs w:val="18"/>
                <w:lang w:val="es-MX" w:eastAsia="es-ES"/>
              </w:rPr>
            </w:pPr>
            <w:r w:rsidRPr="000B218B">
              <w:rPr>
                <w:rFonts w:ascii="Arial" w:eastAsia="Times New Roman" w:hAnsi="Arial" w:cs="Arial"/>
                <w:b/>
                <w:sz w:val="18"/>
                <w:szCs w:val="18"/>
                <w:lang w:val="es-MX" w:eastAsia="es-ES"/>
              </w:rPr>
              <w:t>6</w:t>
            </w:r>
          </w:p>
        </w:tc>
        <w:tc>
          <w:tcPr>
            <w:tcW w:w="1227"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513"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39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55"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1449"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996" w:type="dxa"/>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582"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644" w:type="dxa"/>
            <w:tcBorders>
              <w:righ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c>
          <w:tcPr>
            <w:tcW w:w="815" w:type="dxa"/>
            <w:tcBorders>
              <w:left w:val="single" w:sz="12" w:space="0" w:color="auto"/>
            </w:tcBorders>
          </w:tcPr>
          <w:p w:rsidR="00B90AAE" w:rsidRPr="000B218B" w:rsidRDefault="00B90AAE" w:rsidP="00B90AAE">
            <w:pPr>
              <w:widowControl w:val="0"/>
              <w:adjustRightInd w:val="0"/>
              <w:spacing w:line="360" w:lineRule="atLeast"/>
              <w:jc w:val="both"/>
              <w:textAlignment w:val="baseline"/>
              <w:rPr>
                <w:rFonts w:ascii="Arial" w:eastAsia="Times New Roman" w:hAnsi="Arial" w:cs="Arial"/>
                <w:sz w:val="24"/>
                <w:szCs w:val="20"/>
                <w:lang w:val="es-MX" w:eastAsia="es-ES"/>
              </w:rPr>
            </w:pPr>
          </w:p>
        </w:tc>
      </w:tr>
    </w:tbl>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val="es-MX" w:eastAsia="es-ES"/>
        </w:rPr>
      </w:pPr>
      <w:r w:rsidRPr="000B218B">
        <w:rPr>
          <w:rFonts w:ascii="Arial" w:eastAsia="Times New Roman" w:hAnsi="Arial" w:cs="Arial"/>
          <w:sz w:val="24"/>
          <w:szCs w:val="20"/>
          <w:lang w:val="es-MX" w:eastAsia="es-ES"/>
        </w:rPr>
        <w:t>Nota: La Convocante podrá verificar la información contenida en el presente formulario, solicitar por escrito datos a las respectivas Contratantes.</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val="es-MX"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r w:rsidRPr="00817AB5">
        <w:rPr>
          <w:rFonts w:ascii="Arial" w:eastAsia="Times New Roman" w:hAnsi="Arial" w:cs="Arial"/>
          <w:sz w:val="24"/>
          <w:szCs w:val="24"/>
          <w:lang w:val="pt-BR" w:eastAsia="es-ES"/>
        </w:rPr>
        <w:t xml:space="preserve">Oferente o Representante Legal: ____________________     </w:t>
      </w: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sz w:val="24"/>
          <w:szCs w:val="20"/>
          <w:lang w:val="pt-BR" w:eastAsia="es-ES"/>
        </w:rPr>
      </w:pPr>
    </w:p>
    <w:p w:rsidR="00B90AAE" w:rsidRPr="00817AB5" w:rsidRDefault="00B90AAE" w:rsidP="00B90AAE">
      <w:pPr>
        <w:keepNext/>
        <w:keepLines/>
        <w:widowControl w:val="0"/>
        <w:shd w:val="clear" w:color="auto" w:fill="000000"/>
        <w:adjustRightInd w:val="0"/>
        <w:spacing w:after="0" w:line="240" w:lineRule="auto"/>
        <w:jc w:val="center"/>
        <w:textAlignment w:val="baseline"/>
        <w:outlineLvl w:val="0"/>
        <w:rPr>
          <w:rFonts w:ascii="Arial" w:eastAsia="Times New Roman" w:hAnsi="Arial" w:cs="Arial"/>
          <w:b/>
          <w:bCs/>
          <w:sz w:val="28"/>
          <w:szCs w:val="26"/>
          <w:lang w:val="pt-BR" w:eastAsia="es-ES"/>
        </w:rPr>
      </w:pPr>
      <w:r w:rsidRPr="00817AB5">
        <w:rPr>
          <w:rFonts w:ascii="Arial" w:eastAsia="Times New Roman" w:hAnsi="Arial" w:cs="Arial"/>
          <w:b/>
          <w:bCs/>
          <w:sz w:val="28"/>
          <w:szCs w:val="28"/>
          <w:lang w:val="pt-BR" w:eastAsia="es-ES"/>
        </w:rPr>
        <w:t xml:space="preserve">FORMULARIO Nº </w:t>
      </w:r>
      <w:bookmarkEnd w:id="104"/>
      <w:r w:rsidRPr="00817AB5">
        <w:rPr>
          <w:rFonts w:ascii="Arial" w:eastAsia="Times New Roman" w:hAnsi="Arial" w:cs="Arial"/>
          <w:b/>
          <w:bCs/>
          <w:sz w:val="28"/>
          <w:szCs w:val="28"/>
          <w:lang w:val="pt-BR" w:eastAsia="es-ES"/>
        </w:rPr>
        <w:t>13</w:t>
      </w:r>
      <w:r w:rsidRPr="00817AB5">
        <w:rPr>
          <w:rFonts w:ascii="Arial" w:eastAsia="Times New Roman" w:hAnsi="Arial" w:cs="Arial"/>
          <w:b/>
          <w:bCs/>
          <w:sz w:val="28"/>
          <w:szCs w:val="26"/>
          <w:lang w:eastAsia="es-ES"/>
        </w:rPr>
        <w:fldChar w:fldCharType="begin"/>
      </w:r>
      <w:r w:rsidRPr="00817AB5">
        <w:rPr>
          <w:rFonts w:ascii="Arial" w:eastAsia="Times New Roman" w:hAnsi="Arial" w:cs="Arial"/>
          <w:b/>
          <w:bCs/>
          <w:sz w:val="28"/>
          <w:szCs w:val="26"/>
          <w:lang w:val="pt-BR" w:eastAsia="es-ES"/>
        </w:rPr>
        <w:instrText xml:space="preserve"> XE "FORMULARIO Nº 8" </w:instrText>
      </w:r>
      <w:r w:rsidRPr="00817AB5">
        <w:rPr>
          <w:rFonts w:ascii="Arial" w:eastAsia="Times New Roman" w:hAnsi="Arial" w:cs="Arial"/>
          <w:b/>
          <w:bCs/>
          <w:sz w:val="28"/>
          <w:szCs w:val="26"/>
          <w:lang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bookmarkStart w:id="105" w:name="_Toc286313326"/>
      <w:r w:rsidRPr="000B218B">
        <w:rPr>
          <w:rFonts w:ascii="Arial" w:eastAsia="Times New Roman" w:hAnsi="Arial" w:cs="Arial"/>
          <w:b/>
          <w:bCs/>
          <w:sz w:val="28"/>
          <w:szCs w:val="26"/>
          <w:lang w:eastAsia="es-ES"/>
        </w:rPr>
        <w:t>DECLARACION JURADA</w:t>
      </w:r>
      <w:bookmarkEnd w:id="105"/>
      <w:r w:rsidRPr="00817AB5">
        <w:rPr>
          <w:rFonts w:ascii="Arial" w:eastAsia="Times New Roman" w:hAnsi="Arial" w:cs="Arial"/>
          <w:b/>
          <w:bCs/>
          <w:sz w:val="28"/>
          <w:szCs w:val="26"/>
          <w:lang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eastAsia="es-ES"/>
        </w:rPr>
        <w:instrText>DECLARACION JURADA</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eastAsia="es-ES"/>
        </w:rPr>
        <w:fldChar w:fldCharType="end"/>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b/>
          <w:sz w:val="24"/>
          <w:szCs w:val="20"/>
          <w:lang w:eastAsia="es-ES"/>
        </w:rPr>
      </w:pPr>
      <w:r w:rsidRPr="000B218B">
        <w:rPr>
          <w:rFonts w:ascii="Arial" w:eastAsia="Times New Roman" w:hAnsi="Arial" w:cs="Arial"/>
          <w:b/>
          <w:sz w:val="24"/>
          <w:szCs w:val="20"/>
          <w:lang w:eastAsia="es-ES"/>
        </w:rPr>
        <w:t>DE NO ENCONTRARSE COMPRENDIDO EN LAS INHABILIDADES PREVISTAS EN EL ARTÍCULO 40 Y DE INTEGRIDAD ESTABLECIDA EN EL ARTICULO 20, INCISO “W”, AMBOS DE LA LEY 2051/03  de CONTRATACIONES PUBLICAS</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Fecha: </w:t>
      </w:r>
      <w:r w:rsidRPr="000B218B">
        <w:rPr>
          <w:rFonts w:ascii="Arial" w:eastAsia="Times New Roman" w:hAnsi="Arial" w:cs="Arial"/>
          <w:sz w:val="24"/>
          <w:szCs w:val="20"/>
          <w:lang w:eastAsia="es-ES"/>
        </w:rPr>
        <w:tab/>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Proceso de Contratación: Modalidad:</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Descripción del llamado:</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ID (Portal):</w:t>
      </w:r>
      <w:r w:rsidR="002A4AE1">
        <w:rPr>
          <w:rFonts w:ascii="Arial" w:eastAsia="Times New Roman" w:hAnsi="Arial" w:cs="Arial"/>
          <w:sz w:val="24"/>
          <w:szCs w:val="20"/>
          <w:lang w:eastAsia="es-ES"/>
        </w:rPr>
        <w:t xml:space="preserve"> 315.021</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bookmarkStart w:id="106" w:name="_Toc286249548"/>
      <w:r w:rsidRPr="000B218B">
        <w:rPr>
          <w:rFonts w:ascii="Arial" w:eastAsia="Times New Roman" w:hAnsi="Arial" w:cs="Arial"/>
          <w:sz w:val="24"/>
          <w:szCs w:val="20"/>
          <w:lang w:eastAsia="es-ES"/>
        </w:rPr>
        <w:t>A la Convocante:</w:t>
      </w:r>
      <w:bookmarkEnd w:id="106"/>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ab/>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w:t>
      </w:r>
      <w:r w:rsidR="008662CF" w:rsidRPr="000B218B">
        <w:rPr>
          <w:rFonts w:ascii="Arial" w:eastAsia="Times New Roman" w:hAnsi="Arial" w:cs="Arial"/>
          <w:sz w:val="24"/>
          <w:szCs w:val="20"/>
          <w:lang w:eastAsia="es-ES"/>
        </w:rPr>
        <w:t xml:space="preserve">Nacional </w:t>
      </w:r>
      <w:r w:rsidRPr="000B218B">
        <w:rPr>
          <w:rFonts w:ascii="Arial" w:eastAsia="Times New Roman" w:hAnsi="Arial" w:cs="Arial"/>
          <w:sz w:val="24"/>
          <w:szCs w:val="20"/>
          <w:lang w:eastAsia="es-ES"/>
        </w:rPr>
        <w:t>de Contrataciones Públicas.-</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      Firma El/los Oferente/s</w:t>
      </w:r>
      <w:r w:rsidRPr="000B218B">
        <w:rPr>
          <w:rFonts w:ascii="Arial" w:eastAsia="Times New Roman" w:hAnsi="Arial" w:cs="Arial"/>
          <w:sz w:val="24"/>
          <w:szCs w:val="20"/>
          <w:lang w:eastAsia="es-ES"/>
        </w:rPr>
        <w:tab/>
        <w:t xml:space="preserve">                                               Aclaración de Firma/s</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val="es-MX" w:eastAsia="es-ES"/>
        </w:rPr>
      </w:pPr>
    </w:p>
    <w:p w:rsidR="00B90AAE" w:rsidRPr="000B218B" w:rsidRDefault="00B90AAE" w:rsidP="00817AB5">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sz w:val="23"/>
          <w:szCs w:val="23"/>
          <w:lang w:eastAsia="es-ES"/>
        </w:rPr>
      </w:pPr>
      <w:bookmarkStart w:id="107" w:name="_Toc286313327"/>
      <w:r w:rsidRPr="000B218B">
        <w:rPr>
          <w:rFonts w:ascii="Arial" w:eastAsia="Times New Roman" w:hAnsi="Arial" w:cs="Arial"/>
          <w:b/>
          <w:bCs/>
          <w:sz w:val="28"/>
          <w:szCs w:val="28"/>
          <w:lang w:val="es-MX" w:eastAsia="es-ES"/>
        </w:rPr>
        <w:t xml:space="preserve">FORMULARIO Nº </w:t>
      </w:r>
      <w:bookmarkEnd w:id="107"/>
      <w:r w:rsidRPr="000B218B">
        <w:rPr>
          <w:rFonts w:ascii="Arial" w:eastAsia="Times New Roman" w:hAnsi="Arial" w:cs="Arial"/>
          <w:b/>
          <w:bCs/>
          <w:sz w:val="28"/>
          <w:szCs w:val="28"/>
          <w:lang w:val="es-MX" w:eastAsia="es-ES"/>
        </w:rPr>
        <w:t>14</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9</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bookmarkStart w:id="108" w:name="_Toc286313328"/>
      <w:r w:rsidRPr="000B218B">
        <w:rPr>
          <w:rFonts w:ascii="Arial" w:eastAsia="Times New Roman" w:hAnsi="Arial" w:cs="Arial"/>
          <w:b/>
          <w:bCs/>
          <w:sz w:val="28"/>
          <w:szCs w:val="26"/>
          <w:lang w:eastAsia="es-ES"/>
        </w:rPr>
        <w:t>DECLARACION JURADA</w:t>
      </w:r>
      <w:bookmarkEnd w:id="108"/>
      <w:r w:rsidRPr="00817AB5">
        <w:rPr>
          <w:rFonts w:ascii="Arial" w:eastAsia="Times New Roman" w:hAnsi="Arial" w:cs="Arial"/>
          <w:b/>
          <w:bCs/>
          <w:sz w:val="28"/>
          <w:szCs w:val="26"/>
          <w:lang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eastAsia="es-ES"/>
        </w:rPr>
        <w:instrText>DECLARACION JURADA</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eastAsia="es-ES"/>
        </w:rPr>
        <w:fldChar w:fldCharType="end"/>
      </w:r>
    </w:p>
    <w:p w:rsidR="00B90AAE" w:rsidRPr="000B218B" w:rsidRDefault="00B90AAE" w:rsidP="00B90AAE">
      <w:pPr>
        <w:widowControl w:val="0"/>
        <w:adjustRightInd w:val="0"/>
        <w:spacing w:after="0" w:line="240" w:lineRule="auto"/>
        <w:jc w:val="both"/>
        <w:textAlignment w:val="baseline"/>
        <w:rPr>
          <w:rFonts w:ascii="Arial" w:eastAsia="Times New Roman" w:hAnsi="Arial" w:cs="Arial"/>
          <w:b/>
          <w:bCs/>
          <w:caps/>
          <w:szCs w:val="23"/>
          <w:lang w:eastAsia="es-ES"/>
        </w:rPr>
      </w:pPr>
      <w:r w:rsidRPr="000B218B">
        <w:rPr>
          <w:rFonts w:ascii="Arial" w:eastAsia="Times New Roman" w:hAnsi="Arial" w:cs="Arial"/>
          <w:b/>
          <w:bCs/>
          <w:caps/>
          <w:szCs w:val="23"/>
          <w:lang w:eastAsia="es-ES"/>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B90AAE" w:rsidRPr="000B218B" w:rsidRDefault="00B90AAE" w:rsidP="00B90AAE">
      <w:pPr>
        <w:widowControl w:val="0"/>
        <w:adjustRightInd w:val="0"/>
        <w:spacing w:after="0" w:line="360" w:lineRule="atLeast"/>
        <w:jc w:val="right"/>
        <w:textAlignment w:val="baseline"/>
        <w:rPr>
          <w:rFonts w:ascii="Arial" w:eastAsia="Times New Roman" w:hAnsi="Arial" w:cs="Arial"/>
          <w:b/>
          <w:sz w:val="23"/>
          <w:szCs w:val="23"/>
          <w:lang w:eastAsia="es-ES"/>
        </w:rPr>
      </w:pPr>
      <w:r w:rsidRPr="000B218B">
        <w:rPr>
          <w:rFonts w:ascii="Arial" w:eastAsia="Times New Roman" w:hAnsi="Arial" w:cs="Arial"/>
          <w:sz w:val="23"/>
          <w:szCs w:val="23"/>
          <w:lang w:eastAsia="es-ES"/>
        </w:rPr>
        <w:t>Asunción, __ de______ de 201_</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b/>
          <w:sz w:val="23"/>
          <w:szCs w:val="23"/>
          <w:lang w:eastAsia="es-ES"/>
        </w:rPr>
      </w:pPr>
      <w:r w:rsidRPr="000B218B">
        <w:rPr>
          <w:rFonts w:ascii="Arial" w:eastAsia="Times New Roman" w:hAnsi="Arial" w:cs="Arial"/>
          <w:b/>
          <w:sz w:val="23"/>
          <w:szCs w:val="23"/>
          <w:lang w:eastAsia="es-ES"/>
        </w:rPr>
        <w:t>Señores</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b/>
          <w:sz w:val="23"/>
          <w:szCs w:val="23"/>
          <w:lang w:eastAsia="es-ES"/>
        </w:rPr>
      </w:pPr>
      <w:r w:rsidRPr="000B218B">
        <w:rPr>
          <w:rFonts w:ascii="Arial" w:eastAsia="Times New Roman" w:hAnsi="Arial" w:cs="Arial"/>
          <w:b/>
          <w:sz w:val="23"/>
          <w:szCs w:val="23"/>
          <w:lang w:eastAsia="es-ES"/>
        </w:rPr>
        <w:t>…………………………….</w:t>
      </w:r>
    </w:p>
    <w:p w:rsidR="00B90AAE" w:rsidRPr="00817AB5" w:rsidRDefault="00B90AAE" w:rsidP="00B90AAE">
      <w:pPr>
        <w:widowControl w:val="0"/>
        <w:adjustRightInd w:val="0"/>
        <w:spacing w:after="0" w:line="360" w:lineRule="atLeast"/>
        <w:jc w:val="both"/>
        <w:textAlignment w:val="baseline"/>
        <w:rPr>
          <w:rFonts w:ascii="Arial" w:eastAsia="Times New Roman" w:hAnsi="Arial" w:cs="Arial"/>
          <w:b/>
          <w:sz w:val="23"/>
          <w:szCs w:val="23"/>
          <w:lang w:eastAsia="es-ES"/>
        </w:rPr>
      </w:pPr>
      <w:r w:rsidRPr="00817AB5">
        <w:rPr>
          <w:rFonts w:ascii="Arial" w:eastAsia="Times New Roman" w:hAnsi="Arial" w:cs="Arial"/>
          <w:b/>
          <w:sz w:val="23"/>
          <w:szCs w:val="23"/>
          <w:lang w:eastAsia="es-ES"/>
        </w:rPr>
        <w:t>Presente</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b/>
          <w:sz w:val="23"/>
          <w:szCs w:val="23"/>
          <w:lang w:eastAsia="es-ES"/>
        </w:rPr>
      </w:pPr>
    </w:p>
    <w:tbl>
      <w:tblPr>
        <w:tblW w:w="0" w:type="auto"/>
        <w:tblLook w:val="01E0" w:firstRow="1" w:lastRow="1" w:firstColumn="1" w:lastColumn="1" w:noHBand="0" w:noVBand="0"/>
      </w:tblPr>
      <w:tblGrid>
        <w:gridCol w:w="1008"/>
        <w:gridCol w:w="7636"/>
      </w:tblGrid>
      <w:tr w:rsidR="00B90AAE" w:rsidRPr="000B218B" w:rsidTr="003045AA">
        <w:tc>
          <w:tcPr>
            <w:tcW w:w="1008" w:type="dxa"/>
          </w:tcPr>
          <w:p w:rsidR="00B90AAE" w:rsidRPr="000B218B" w:rsidRDefault="00B90AAE" w:rsidP="00B90AAE">
            <w:pPr>
              <w:widowControl w:val="0"/>
              <w:adjustRightInd w:val="0"/>
              <w:spacing w:after="0" w:line="360" w:lineRule="atLeast"/>
              <w:jc w:val="both"/>
              <w:textAlignment w:val="baseline"/>
              <w:rPr>
                <w:rFonts w:ascii="Arial" w:eastAsia="Times New Roman" w:hAnsi="Arial" w:cs="Arial"/>
                <w:b/>
                <w:sz w:val="23"/>
                <w:szCs w:val="23"/>
                <w:lang w:eastAsia="es-ES"/>
              </w:rPr>
            </w:pPr>
            <w:r w:rsidRPr="000B218B">
              <w:rPr>
                <w:rFonts w:ascii="Arial" w:eastAsia="Times New Roman" w:hAnsi="Arial" w:cs="Arial"/>
                <w:b/>
                <w:sz w:val="23"/>
                <w:szCs w:val="23"/>
                <w:lang w:eastAsia="es-ES"/>
              </w:rPr>
              <w:t>REF.:</w:t>
            </w:r>
          </w:p>
        </w:tc>
        <w:tc>
          <w:tcPr>
            <w:tcW w:w="7636" w:type="dxa"/>
          </w:tcPr>
          <w:p w:rsidR="00B90AAE" w:rsidRPr="000B218B" w:rsidRDefault="00B90AAE" w:rsidP="00B90AAE">
            <w:pPr>
              <w:widowControl w:val="0"/>
              <w:adjustRightInd w:val="0"/>
              <w:spacing w:after="0" w:line="360" w:lineRule="atLeast"/>
              <w:jc w:val="both"/>
              <w:textAlignment w:val="baseline"/>
              <w:rPr>
                <w:rFonts w:ascii="Arial" w:eastAsia="Times New Roman" w:hAnsi="Arial" w:cs="Arial"/>
                <w:b/>
                <w:sz w:val="23"/>
                <w:szCs w:val="23"/>
                <w:lang w:eastAsia="es-ES"/>
              </w:rPr>
            </w:pPr>
            <w:r w:rsidRPr="000B218B">
              <w:rPr>
                <w:rFonts w:ascii="Arial" w:eastAsia="Times New Roman" w:hAnsi="Arial" w:cs="Arial"/>
                <w:b/>
                <w:sz w:val="23"/>
                <w:szCs w:val="23"/>
                <w:lang w:eastAsia="es-ES"/>
              </w:rPr>
              <w:t>(Descripción del llamado)……………….</w:t>
            </w:r>
          </w:p>
          <w:p w:rsidR="00B90AAE" w:rsidRPr="000B218B" w:rsidRDefault="00B90AAE" w:rsidP="002A4AE1">
            <w:pPr>
              <w:widowControl w:val="0"/>
              <w:adjustRightInd w:val="0"/>
              <w:spacing w:after="0" w:line="360" w:lineRule="atLeast"/>
              <w:jc w:val="both"/>
              <w:textAlignment w:val="baseline"/>
              <w:rPr>
                <w:rFonts w:ascii="Arial" w:eastAsia="Times New Roman" w:hAnsi="Arial" w:cs="Arial"/>
                <w:b/>
                <w:sz w:val="23"/>
                <w:szCs w:val="23"/>
                <w:lang w:eastAsia="es-ES"/>
              </w:rPr>
            </w:pPr>
            <w:r w:rsidRPr="000B218B">
              <w:rPr>
                <w:rFonts w:ascii="Arial" w:eastAsia="Times New Roman" w:hAnsi="Arial" w:cs="Arial"/>
                <w:b/>
                <w:sz w:val="23"/>
                <w:szCs w:val="23"/>
                <w:lang w:eastAsia="es-ES"/>
              </w:rPr>
              <w:t>ID: (Portal Contrataciones Públicas)</w:t>
            </w:r>
            <w:r w:rsidR="002A4AE1">
              <w:rPr>
                <w:rFonts w:ascii="Arial" w:eastAsia="Times New Roman" w:hAnsi="Arial" w:cs="Arial"/>
                <w:b/>
                <w:sz w:val="23"/>
                <w:szCs w:val="23"/>
                <w:lang w:eastAsia="es-ES"/>
              </w:rPr>
              <w:t>: 315.021</w:t>
            </w:r>
          </w:p>
        </w:tc>
      </w:tr>
    </w:tbl>
    <w:p w:rsidR="00B90AAE" w:rsidRPr="000B218B" w:rsidRDefault="00B90AAE" w:rsidP="00B90AAE">
      <w:pPr>
        <w:widowControl w:val="0"/>
        <w:adjustRightInd w:val="0"/>
        <w:spacing w:after="0" w:line="360" w:lineRule="atLeast"/>
        <w:jc w:val="both"/>
        <w:textAlignment w:val="baseline"/>
        <w:rPr>
          <w:rFonts w:ascii="Arial" w:eastAsia="Times New Roman" w:hAnsi="Arial" w:cs="Arial"/>
          <w:b/>
          <w:sz w:val="23"/>
          <w:szCs w:val="23"/>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De mi/nuestra consideración:</w:t>
      </w:r>
    </w:p>
    <w:p w:rsidR="00B90AAE" w:rsidRPr="000B218B" w:rsidRDefault="00B90AAE" w:rsidP="00B90AAE">
      <w:pPr>
        <w:widowControl w:val="0"/>
        <w:adjustRightInd w:val="0"/>
        <w:spacing w:after="0" w:line="276" w:lineRule="auto"/>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La empresa………………………………………….., con RUC………….., en su calidad de Oferente</w:t>
      </w:r>
      <w:r w:rsidR="008662CF" w:rsidRPr="000B218B">
        <w:rPr>
          <w:rFonts w:ascii="Arial" w:eastAsia="Times New Roman" w:hAnsi="Arial" w:cs="Arial"/>
          <w:szCs w:val="20"/>
          <w:lang w:eastAsia="es-ES"/>
        </w:rPr>
        <w:t xml:space="preserve"> </w:t>
      </w:r>
      <w:r w:rsidRPr="000B218B">
        <w:rPr>
          <w:rFonts w:ascii="Arial" w:eastAsia="Times New Roman" w:hAnsi="Arial" w:cs="Arial"/>
          <w:szCs w:val="20"/>
          <w:lang w:eastAsia="es-ES"/>
        </w:rPr>
        <w:t>del llamado de referencia, por medio de su/s representante/s legal/es…………………….............................., con cédula/s de identidad Nº…………………………….., formula la presente DECLARACION BAJO FE DE JURAMENTO:</w:t>
      </w:r>
    </w:p>
    <w:p w:rsidR="00B90AAE" w:rsidRPr="000B218B" w:rsidRDefault="00B90AAE" w:rsidP="00B90AAE">
      <w:pPr>
        <w:widowControl w:val="0"/>
        <w:numPr>
          <w:ilvl w:val="0"/>
          <w:numId w:val="12"/>
        </w:numPr>
        <w:tabs>
          <w:tab w:val="num" w:pos="284"/>
        </w:tabs>
        <w:adjustRightInd w:val="0"/>
        <w:spacing w:after="0" w:line="276" w:lineRule="auto"/>
        <w:ind w:left="284" w:hanging="284"/>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B90AAE" w:rsidRPr="000B218B" w:rsidRDefault="00B90AAE" w:rsidP="00B90AAE">
      <w:pPr>
        <w:widowControl w:val="0"/>
        <w:numPr>
          <w:ilvl w:val="0"/>
          <w:numId w:val="12"/>
        </w:numPr>
        <w:tabs>
          <w:tab w:val="num" w:pos="284"/>
        </w:tabs>
        <w:adjustRightInd w:val="0"/>
        <w:spacing w:after="0" w:line="276" w:lineRule="auto"/>
        <w:ind w:left="284" w:hanging="284"/>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B90AAE" w:rsidRPr="000B218B" w:rsidRDefault="00B90AAE" w:rsidP="00B90AAE">
      <w:pPr>
        <w:widowControl w:val="0"/>
        <w:numPr>
          <w:ilvl w:val="0"/>
          <w:numId w:val="12"/>
        </w:numPr>
        <w:tabs>
          <w:tab w:val="num" w:pos="284"/>
        </w:tabs>
        <w:adjustRightInd w:val="0"/>
        <w:spacing w:after="0" w:line="276" w:lineRule="auto"/>
        <w:ind w:left="284" w:hanging="284"/>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0B218B">
        <w:rPr>
          <w:rFonts w:ascii="Arial" w:eastAsia="Times New Roman" w:hAnsi="Arial" w:cs="Arial"/>
          <w:bCs/>
          <w:sz w:val="24"/>
          <w:szCs w:val="20"/>
          <w:lang w:eastAsia="es-ES"/>
        </w:rPr>
        <w:t xml:space="preserve"> </w:t>
      </w:r>
    </w:p>
    <w:p w:rsidR="00B90AAE" w:rsidRPr="000B218B" w:rsidRDefault="00B90AAE" w:rsidP="00B90AAE">
      <w:pPr>
        <w:widowControl w:val="0"/>
        <w:numPr>
          <w:ilvl w:val="0"/>
          <w:numId w:val="12"/>
        </w:numPr>
        <w:tabs>
          <w:tab w:val="num" w:pos="284"/>
        </w:tabs>
        <w:adjustRightInd w:val="0"/>
        <w:spacing w:after="0" w:line="276" w:lineRule="auto"/>
        <w:ind w:left="284" w:hanging="284"/>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Atentamente, </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_______________________________________________________________</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Firma: El/los Oferente/s</w:t>
      </w:r>
      <w:r w:rsidRPr="000B218B">
        <w:rPr>
          <w:rFonts w:ascii="Arial" w:eastAsia="Times New Roman" w:hAnsi="Arial" w:cs="Arial"/>
          <w:sz w:val="24"/>
          <w:szCs w:val="20"/>
          <w:lang w:eastAsia="es-ES"/>
        </w:rPr>
        <w:tab/>
      </w:r>
      <w:r w:rsidRPr="000B218B">
        <w:rPr>
          <w:rFonts w:ascii="Arial" w:eastAsia="Times New Roman" w:hAnsi="Arial" w:cs="Arial"/>
          <w:sz w:val="24"/>
          <w:szCs w:val="20"/>
          <w:lang w:eastAsia="es-ES"/>
        </w:rPr>
        <w:tab/>
      </w:r>
      <w:r w:rsidRPr="000B218B">
        <w:rPr>
          <w:rFonts w:ascii="Arial" w:eastAsia="Times New Roman" w:hAnsi="Arial" w:cs="Arial"/>
          <w:sz w:val="24"/>
          <w:szCs w:val="20"/>
          <w:lang w:eastAsia="es-ES"/>
        </w:rPr>
        <w:tab/>
      </w:r>
      <w:r w:rsidRPr="000B218B">
        <w:rPr>
          <w:rFonts w:ascii="Arial" w:eastAsia="Times New Roman" w:hAnsi="Arial" w:cs="Arial"/>
          <w:sz w:val="24"/>
          <w:szCs w:val="20"/>
          <w:lang w:eastAsia="es-ES"/>
        </w:rPr>
        <w:tab/>
        <w:t>Aclaración de Firma/s</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18"/>
          <w:szCs w:val="18"/>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18"/>
          <w:szCs w:val="18"/>
          <w:lang w:eastAsia="es-ES"/>
        </w:rPr>
      </w:pPr>
      <w:r w:rsidRPr="000B218B">
        <w:rPr>
          <w:rFonts w:ascii="Arial" w:eastAsia="Times New Roman" w:hAnsi="Arial" w:cs="Arial"/>
          <w:sz w:val="18"/>
          <w:szCs w:val="18"/>
          <w:lang w:eastAsia="es-ES"/>
        </w:rPr>
        <w:t>(   ) En el caso de que emplee/mos adolescentes trabajadores/as entre 14 y 17 años, adjunto/amos copia del Registro del Adolescente Trabajador/a, de conformidad a lo que establece 55 del Código de la Niñez y la Adolescencia.</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18"/>
          <w:szCs w:val="18"/>
          <w:lang w:eastAsia="es-ES"/>
        </w:rPr>
      </w:pPr>
      <w:r w:rsidRPr="000B218B">
        <w:rPr>
          <w:rFonts w:ascii="Arial" w:eastAsia="Times New Roman" w:hAnsi="Arial" w:cs="Arial"/>
          <w:sz w:val="18"/>
          <w:szCs w:val="18"/>
          <w:lang w:eastAsia="es-ES"/>
        </w:rPr>
        <w:t xml:space="preserve">El presente texto no podrá ser modificado ni alterado, siendo de </w:t>
      </w:r>
      <w:r w:rsidRPr="000B218B">
        <w:rPr>
          <w:rFonts w:ascii="Arial" w:eastAsia="Times New Roman" w:hAnsi="Arial" w:cs="Arial"/>
          <w:b/>
          <w:sz w:val="18"/>
          <w:szCs w:val="18"/>
          <w:lang w:eastAsia="es-ES"/>
        </w:rPr>
        <w:t>Carácter Formal</w:t>
      </w:r>
      <w:r w:rsidRPr="000B218B">
        <w:rPr>
          <w:rFonts w:ascii="Arial" w:eastAsia="Times New Roman" w:hAnsi="Arial" w:cs="Arial"/>
          <w:sz w:val="18"/>
          <w:szCs w:val="18"/>
          <w:lang w:eastAsia="es-ES"/>
        </w:rPr>
        <w:t xml:space="preserve"> su presentación.</w:t>
      </w: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bookmarkStart w:id="109" w:name="_Toc286313329"/>
      <w:r w:rsidRPr="000B218B">
        <w:rPr>
          <w:rFonts w:ascii="Arial" w:eastAsia="Times New Roman" w:hAnsi="Arial" w:cs="Arial"/>
          <w:b/>
          <w:bCs/>
          <w:sz w:val="28"/>
          <w:szCs w:val="28"/>
          <w:lang w:val="es-MX" w:eastAsia="es-ES"/>
        </w:rPr>
        <w:t>FORMULARIO Nº 1</w:t>
      </w:r>
      <w:bookmarkEnd w:id="109"/>
      <w:r w:rsidRPr="000B218B">
        <w:rPr>
          <w:rFonts w:ascii="Arial" w:eastAsia="Times New Roman" w:hAnsi="Arial" w:cs="Arial"/>
          <w:b/>
          <w:bCs/>
          <w:sz w:val="28"/>
          <w:szCs w:val="28"/>
          <w:lang w:val="es-MX" w:eastAsia="es-ES"/>
        </w:rPr>
        <w:t>5</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10</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bookmarkStart w:id="110" w:name="_Toc286313330"/>
      <w:r w:rsidRPr="000B218B">
        <w:rPr>
          <w:rFonts w:ascii="Arial" w:eastAsia="Times New Roman" w:hAnsi="Arial" w:cs="Arial"/>
          <w:b/>
          <w:bCs/>
          <w:sz w:val="28"/>
          <w:szCs w:val="26"/>
          <w:lang w:eastAsia="es-ES"/>
        </w:rPr>
        <w:t>Garantía de Mantenimiento de Oferta</w:t>
      </w:r>
      <w:bookmarkEnd w:id="110"/>
      <w:r w:rsidRPr="00817AB5">
        <w:rPr>
          <w:rFonts w:ascii="Arial" w:eastAsia="Times New Roman" w:hAnsi="Arial" w:cs="Arial"/>
          <w:b/>
          <w:bCs/>
          <w:sz w:val="28"/>
          <w:szCs w:val="26"/>
          <w:lang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eastAsia="es-ES"/>
        </w:rPr>
        <w:instrText>Garantía de Mantenimiento de Oferta</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eastAsia="es-ES"/>
        </w:rPr>
        <w:fldChar w:fldCharType="end"/>
      </w:r>
    </w:p>
    <w:p w:rsidR="00B90AAE" w:rsidRPr="000B218B" w:rsidRDefault="00B90AAE" w:rsidP="00B90AAE">
      <w:pPr>
        <w:widowControl w:val="0"/>
        <w:adjustRightInd w:val="0"/>
        <w:spacing w:after="0" w:line="360" w:lineRule="atLeast"/>
        <w:jc w:val="center"/>
        <w:textAlignment w:val="baseline"/>
        <w:rPr>
          <w:rFonts w:ascii="Arial" w:eastAsia="Times New Roman" w:hAnsi="Arial" w:cs="Arial"/>
          <w:b/>
          <w:i/>
          <w:sz w:val="28"/>
          <w:szCs w:val="20"/>
          <w:lang w:eastAsia="es-ES"/>
        </w:rPr>
      </w:pPr>
      <w:r w:rsidRPr="000B218B">
        <w:rPr>
          <w:rFonts w:ascii="Arial" w:eastAsia="Times New Roman" w:hAnsi="Arial" w:cs="Arial"/>
          <w:i/>
          <w:sz w:val="28"/>
          <w:szCs w:val="20"/>
          <w:lang w:eastAsia="es-ES"/>
        </w:rPr>
        <w:t xml:space="preserve">[Formulario para ser utilizado en </w:t>
      </w:r>
      <w:r w:rsidRPr="000B218B">
        <w:rPr>
          <w:rFonts w:ascii="Arial" w:eastAsia="Times New Roman" w:hAnsi="Arial" w:cs="Arial"/>
          <w:b/>
          <w:i/>
          <w:sz w:val="28"/>
          <w:szCs w:val="20"/>
          <w:lang w:eastAsia="es-ES"/>
        </w:rPr>
        <w:t>Garantía Bancaria]</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Fecha: _______________________</w:t>
      </w:r>
    </w:p>
    <w:p w:rsidR="00B90AAE" w:rsidRPr="000B218B" w:rsidRDefault="00CF5D3C" w:rsidP="00B90AAE">
      <w:pPr>
        <w:widowControl w:val="0"/>
        <w:adjustRightInd w:val="0"/>
        <w:spacing w:after="0" w:line="360" w:lineRule="atLeast"/>
        <w:jc w:val="both"/>
        <w:textAlignment w:val="baseline"/>
        <w:rPr>
          <w:rFonts w:ascii="Arial" w:eastAsia="Times New Roman" w:hAnsi="Arial" w:cs="Arial"/>
          <w:sz w:val="24"/>
          <w:szCs w:val="20"/>
          <w:lang w:eastAsia="es-ES"/>
        </w:rPr>
      </w:pPr>
      <w:r>
        <w:rPr>
          <w:rFonts w:ascii="Arial" w:eastAsia="Times New Roman" w:hAnsi="Arial" w:cs="Arial"/>
          <w:sz w:val="24"/>
          <w:szCs w:val="20"/>
          <w:lang w:eastAsia="es-ES"/>
        </w:rPr>
        <w:t>ID</w:t>
      </w:r>
      <w:r w:rsidR="00CC36CA">
        <w:rPr>
          <w:rFonts w:ascii="Arial" w:eastAsia="Times New Roman" w:hAnsi="Arial" w:cs="Arial"/>
          <w:sz w:val="24"/>
          <w:szCs w:val="20"/>
          <w:lang w:eastAsia="es-ES"/>
        </w:rPr>
        <w:t xml:space="preserve"> SBE</w:t>
      </w:r>
      <w:r w:rsidR="00B90AAE" w:rsidRPr="000B218B">
        <w:rPr>
          <w:rFonts w:ascii="Arial" w:eastAsia="Times New Roman" w:hAnsi="Arial" w:cs="Arial"/>
          <w:sz w:val="24"/>
          <w:szCs w:val="20"/>
          <w:lang w:eastAsia="es-ES"/>
        </w:rPr>
        <w:t xml:space="preserve"> No</w:t>
      </w:r>
      <w:r w:rsidR="002A4AE1">
        <w:rPr>
          <w:rFonts w:ascii="Arial" w:eastAsia="Times New Roman" w:hAnsi="Arial" w:cs="Arial"/>
          <w:sz w:val="24"/>
          <w:szCs w:val="20"/>
          <w:lang w:eastAsia="es-ES"/>
        </w:rPr>
        <w:t>. : 315.021</w:t>
      </w:r>
    </w:p>
    <w:p w:rsidR="002A4AE1" w:rsidRDefault="002A4AE1" w:rsidP="00B90AAE">
      <w:pPr>
        <w:widowControl w:val="0"/>
        <w:adjustRightInd w:val="0"/>
        <w:spacing w:after="0" w:line="240" w:lineRule="auto"/>
        <w:jc w:val="both"/>
        <w:textAlignment w:val="baseline"/>
        <w:rPr>
          <w:rFonts w:ascii="Arial" w:eastAsia="Times New Roman" w:hAnsi="Arial" w:cs="Arial"/>
          <w:szCs w:val="20"/>
          <w:lang w:eastAsia="es-ES"/>
        </w:rPr>
      </w:pPr>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A</w:t>
      </w:r>
      <w:r w:rsidR="000611BA" w:rsidRPr="000B218B">
        <w:rPr>
          <w:rFonts w:ascii="Arial" w:eastAsia="Times New Roman" w:hAnsi="Arial" w:cs="Arial"/>
          <w:szCs w:val="20"/>
          <w:lang w:eastAsia="es-ES"/>
        </w:rPr>
        <w:t>: _</w:t>
      </w:r>
      <w:r w:rsidRPr="000B218B">
        <w:rPr>
          <w:rFonts w:ascii="Arial" w:eastAsia="Times New Roman" w:hAnsi="Arial" w:cs="Arial"/>
          <w:szCs w:val="20"/>
          <w:lang w:eastAsia="es-ES"/>
        </w:rPr>
        <w:t>_____________________________________________</w:t>
      </w:r>
      <w:r w:rsidR="000611BA" w:rsidRPr="000B218B">
        <w:rPr>
          <w:rFonts w:ascii="Arial" w:eastAsia="Times New Roman" w:hAnsi="Arial" w:cs="Arial"/>
          <w:szCs w:val="20"/>
          <w:lang w:eastAsia="es-ES"/>
        </w:rPr>
        <w:t>_</w:t>
      </w:r>
      <w:r w:rsidR="000611BA" w:rsidRPr="000B218B">
        <w:rPr>
          <w:rFonts w:ascii="Arial" w:eastAsia="Times New Roman" w:hAnsi="Arial" w:cs="Arial"/>
          <w:i/>
          <w:szCs w:val="20"/>
          <w:lang w:eastAsia="es-ES"/>
        </w:rPr>
        <w:t xml:space="preserve"> [</w:t>
      </w:r>
      <w:r w:rsidRPr="000B218B">
        <w:rPr>
          <w:rFonts w:ascii="Arial" w:eastAsia="Times New Roman" w:hAnsi="Arial" w:cs="Arial"/>
          <w:i/>
          <w:szCs w:val="20"/>
          <w:lang w:eastAsia="es-ES"/>
        </w:rPr>
        <w:t>nombre completo de la Convocante]</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POR CUANTO_____________________________________________________________, en lo sucesivo denominado “el Oferente” ha presentado su oferta de fecha ____________________ para la LPN /LCO_____ No. ________________________ para el suministro de____________ _______________________________________________en lo sucesivo denominada “la Oferta”.</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bookmarkStart w:id="111" w:name="_Toc286249549"/>
      <w:r w:rsidRPr="000B218B">
        <w:rPr>
          <w:rFonts w:ascii="Arial" w:eastAsia="Times New Roman" w:hAnsi="Arial" w:cs="Arial"/>
          <w:szCs w:val="20"/>
          <w:lang w:eastAsia="es-ES"/>
        </w:rPr>
        <w:t>POR LA PRESENTE dejamos constancia que  ____________________________________de ___________________________________ con domicilio legal en __________________</w:t>
      </w:r>
      <w:bookmarkEnd w:id="111"/>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_________________________________________ (en lo sucesivo denominado “el Garante”), hemos contraído una obligación con _______________________________</w:t>
      </w:r>
      <w:r w:rsidR="000611BA" w:rsidRPr="000B218B">
        <w:rPr>
          <w:rFonts w:ascii="Arial" w:eastAsia="Times New Roman" w:hAnsi="Arial" w:cs="Arial"/>
          <w:szCs w:val="20"/>
          <w:lang w:eastAsia="es-ES"/>
        </w:rPr>
        <w:t>_ (</w:t>
      </w:r>
      <w:r w:rsidRPr="000B218B">
        <w:rPr>
          <w:rFonts w:ascii="Arial" w:eastAsia="Times New Roman" w:hAnsi="Arial" w:cs="Arial"/>
          <w:szCs w:val="20"/>
          <w:lang w:eastAsia="es-ES"/>
        </w:rPr>
        <w:t>en lo sucesivo denominado “la Convocante”) por la suma de ______________________________, que el Garante, sus sucesores o cesionarios pagarán a la Convocante.  Otorgada y firmada por el Garante el día ____________________________ de _________________ de ______.</w:t>
      </w:r>
    </w:p>
    <w:p w:rsidR="00B90AAE" w:rsidRPr="000B218B" w:rsidRDefault="00B90AAE" w:rsidP="00B90AAE">
      <w:pPr>
        <w:widowControl w:val="0"/>
        <w:adjustRightInd w:val="0"/>
        <w:spacing w:before="120" w:after="120" w:line="240" w:lineRule="auto"/>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Esta Garantía será ejecutada en los siguientes casos:</w:t>
      </w:r>
    </w:p>
    <w:p w:rsidR="00B90AAE" w:rsidRPr="000B218B" w:rsidRDefault="00B90AAE" w:rsidP="00B90AAE">
      <w:pPr>
        <w:widowControl w:val="0"/>
        <w:numPr>
          <w:ilvl w:val="4"/>
          <w:numId w:val="2"/>
        </w:numPr>
        <w:adjustRightInd w:val="0"/>
        <w:spacing w:before="120" w:after="120" w:line="240" w:lineRule="auto"/>
        <w:ind w:left="426"/>
        <w:jc w:val="both"/>
        <w:textAlignment w:val="baseline"/>
        <w:rPr>
          <w:rFonts w:ascii="Arial" w:eastAsia="Times New Roman" w:hAnsi="Arial" w:cs="Arial"/>
          <w:szCs w:val="20"/>
          <w:lang w:val="es-ES_tradnl"/>
        </w:rPr>
      </w:pPr>
      <w:r w:rsidRPr="000B218B">
        <w:rPr>
          <w:rFonts w:ascii="Arial" w:eastAsia="Times New Roman" w:hAnsi="Arial" w:cs="Arial"/>
          <w:szCs w:val="20"/>
          <w:lang w:val="es-ES_tradnl"/>
        </w:rPr>
        <w:t xml:space="preserve">Si un Oferente retira su oferta durante el período de validez de ofertas indicado por dicho Oferente en la Presentación de Oferta; </w:t>
      </w:r>
    </w:p>
    <w:p w:rsidR="00B90AAE" w:rsidRPr="000B218B" w:rsidRDefault="00B90AAE" w:rsidP="00B90AAE">
      <w:pPr>
        <w:widowControl w:val="0"/>
        <w:numPr>
          <w:ilvl w:val="4"/>
          <w:numId w:val="2"/>
        </w:numPr>
        <w:adjustRightInd w:val="0"/>
        <w:spacing w:before="120" w:after="120" w:line="240" w:lineRule="auto"/>
        <w:ind w:left="426"/>
        <w:jc w:val="both"/>
        <w:textAlignment w:val="baseline"/>
        <w:rPr>
          <w:rFonts w:ascii="Arial" w:eastAsia="Times New Roman" w:hAnsi="Arial" w:cs="Arial"/>
          <w:szCs w:val="20"/>
          <w:lang w:val="es-ES_tradnl"/>
        </w:rPr>
      </w:pPr>
      <w:r w:rsidRPr="000B218B">
        <w:rPr>
          <w:rFonts w:ascii="Arial" w:eastAsia="Times New Roman" w:hAnsi="Arial" w:cs="Arial"/>
          <w:szCs w:val="20"/>
          <w:lang w:val="es-ES_tradnl"/>
        </w:rPr>
        <w:t>Si no acepta la corrección del precio de su oferta, de co</w:t>
      </w:r>
      <w:r w:rsidR="00D40A4F">
        <w:rPr>
          <w:rFonts w:ascii="Arial" w:eastAsia="Times New Roman" w:hAnsi="Arial" w:cs="Arial"/>
          <w:szCs w:val="20"/>
          <w:lang w:val="es-ES_tradnl"/>
        </w:rPr>
        <w:t>nformidad con la Sub-cláusula 22</w:t>
      </w:r>
      <w:r w:rsidRPr="000B218B">
        <w:rPr>
          <w:rFonts w:ascii="Arial" w:eastAsia="Times New Roman" w:hAnsi="Arial" w:cs="Arial"/>
          <w:szCs w:val="20"/>
          <w:lang w:val="es-ES_tradnl"/>
        </w:rPr>
        <w:t>.</w:t>
      </w:r>
      <w:r w:rsidR="00D40A4F">
        <w:rPr>
          <w:rFonts w:ascii="Arial" w:eastAsia="Times New Roman" w:hAnsi="Arial" w:cs="Arial"/>
          <w:szCs w:val="20"/>
          <w:lang w:val="es-ES_tradnl"/>
        </w:rPr>
        <w:t xml:space="preserve">1 b) de las </w:t>
      </w:r>
      <w:r w:rsidRPr="000B218B">
        <w:rPr>
          <w:rFonts w:ascii="Arial" w:eastAsia="Times New Roman" w:hAnsi="Arial" w:cs="Arial"/>
          <w:szCs w:val="20"/>
          <w:lang w:val="es-ES_tradnl"/>
        </w:rPr>
        <w:t xml:space="preserve">Instrucciones a los Oferentes (IAO); o </w:t>
      </w:r>
    </w:p>
    <w:p w:rsidR="00B90AAE" w:rsidRPr="000B218B" w:rsidRDefault="00B90AAE" w:rsidP="00B90AAE">
      <w:pPr>
        <w:widowControl w:val="0"/>
        <w:numPr>
          <w:ilvl w:val="4"/>
          <w:numId w:val="2"/>
        </w:numPr>
        <w:adjustRightInd w:val="0"/>
        <w:spacing w:before="120" w:after="120" w:line="240" w:lineRule="auto"/>
        <w:ind w:left="426"/>
        <w:jc w:val="both"/>
        <w:textAlignment w:val="baseline"/>
        <w:rPr>
          <w:rFonts w:ascii="Arial" w:eastAsia="Times New Roman" w:hAnsi="Arial" w:cs="Arial"/>
          <w:szCs w:val="20"/>
          <w:lang w:val="es-ES_tradnl"/>
        </w:rPr>
      </w:pPr>
      <w:r w:rsidRPr="000B218B">
        <w:rPr>
          <w:rFonts w:ascii="Arial" w:eastAsia="Times New Roman" w:hAnsi="Arial" w:cs="Arial"/>
          <w:szCs w:val="20"/>
          <w:lang w:val="es-ES_tradnl"/>
        </w:rPr>
        <w:t>Si el adjudicatario no proceda, por causa imputable al mismo a:</w:t>
      </w:r>
    </w:p>
    <w:p w:rsidR="00B90AAE" w:rsidRPr="000B218B" w:rsidRDefault="00B90AAE" w:rsidP="00B90AAE">
      <w:pPr>
        <w:widowControl w:val="0"/>
        <w:numPr>
          <w:ilvl w:val="4"/>
          <w:numId w:val="2"/>
        </w:numPr>
        <w:adjustRightInd w:val="0"/>
        <w:spacing w:before="120" w:after="120" w:line="240" w:lineRule="auto"/>
        <w:ind w:left="426"/>
        <w:jc w:val="both"/>
        <w:textAlignment w:val="baseline"/>
        <w:rPr>
          <w:rFonts w:ascii="Arial" w:eastAsia="Times New Roman" w:hAnsi="Arial" w:cs="Arial"/>
          <w:szCs w:val="20"/>
          <w:lang w:val="es-ES_tradnl"/>
        </w:rPr>
      </w:pPr>
      <w:r w:rsidRPr="000B218B">
        <w:rPr>
          <w:rFonts w:ascii="Arial" w:eastAsia="Times New Roman" w:hAnsi="Arial" w:cs="Arial"/>
          <w:szCs w:val="20"/>
          <w:lang w:val="es-ES_tradnl"/>
        </w:rPr>
        <w:t xml:space="preserve">Firmar el  contrato; o </w:t>
      </w:r>
    </w:p>
    <w:p w:rsidR="00B90AAE" w:rsidRPr="000B218B" w:rsidRDefault="00B90AAE" w:rsidP="00B90AAE">
      <w:pPr>
        <w:widowControl w:val="0"/>
        <w:numPr>
          <w:ilvl w:val="4"/>
          <w:numId w:val="2"/>
        </w:numPr>
        <w:adjustRightInd w:val="0"/>
        <w:spacing w:before="120" w:after="120" w:line="240" w:lineRule="auto"/>
        <w:ind w:left="426"/>
        <w:jc w:val="both"/>
        <w:textAlignment w:val="baseline"/>
        <w:rPr>
          <w:rFonts w:ascii="Arial" w:eastAsia="Times New Roman" w:hAnsi="Arial" w:cs="Arial"/>
          <w:szCs w:val="20"/>
          <w:lang w:val="es-ES_tradnl"/>
        </w:rPr>
      </w:pPr>
      <w:r w:rsidRPr="000B218B">
        <w:rPr>
          <w:rFonts w:ascii="Arial" w:eastAsia="Times New Roman" w:hAnsi="Arial" w:cs="Arial"/>
          <w:szCs w:val="20"/>
          <w:lang w:val="es-ES_tradnl"/>
        </w:rPr>
        <w:t>Suministrar la garantía de cumplimiento de contrato;</w:t>
      </w:r>
    </w:p>
    <w:p w:rsidR="00B90AAE" w:rsidRPr="000B218B" w:rsidRDefault="00B90AAE" w:rsidP="00B90AAE">
      <w:pPr>
        <w:widowControl w:val="0"/>
        <w:numPr>
          <w:ilvl w:val="4"/>
          <w:numId w:val="2"/>
        </w:numPr>
        <w:adjustRightInd w:val="0"/>
        <w:spacing w:before="120" w:after="120" w:line="240" w:lineRule="auto"/>
        <w:ind w:left="426"/>
        <w:jc w:val="both"/>
        <w:textAlignment w:val="baseline"/>
        <w:rPr>
          <w:rFonts w:ascii="Arial" w:eastAsia="Times New Roman" w:hAnsi="Arial" w:cs="Arial"/>
          <w:szCs w:val="20"/>
          <w:lang w:val="es-ES_tradnl"/>
        </w:rPr>
      </w:pPr>
      <w:r w:rsidRPr="000B218B">
        <w:rPr>
          <w:rFonts w:ascii="Arial" w:eastAsia="Times New Roman" w:hAnsi="Arial" w:cs="Arial"/>
          <w:szCs w:val="20"/>
          <w:lang w:val="es-ES_tradnl"/>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B90AAE" w:rsidRPr="000B218B" w:rsidRDefault="00B90AAE" w:rsidP="00B90AAE">
      <w:pPr>
        <w:widowControl w:val="0"/>
        <w:numPr>
          <w:ilvl w:val="4"/>
          <w:numId w:val="2"/>
        </w:numPr>
        <w:adjustRightInd w:val="0"/>
        <w:spacing w:before="120" w:after="120" w:line="240" w:lineRule="auto"/>
        <w:ind w:left="426"/>
        <w:jc w:val="both"/>
        <w:textAlignment w:val="baseline"/>
        <w:rPr>
          <w:rFonts w:ascii="Arial" w:eastAsia="Times New Roman" w:hAnsi="Arial" w:cs="Arial"/>
          <w:szCs w:val="20"/>
          <w:lang w:val="es-ES_tradnl"/>
        </w:rPr>
      </w:pPr>
      <w:r w:rsidRPr="000B218B">
        <w:rPr>
          <w:rFonts w:ascii="Arial" w:eastAsia="Times New Roman" w:hAnsi="Arial" w:cs="Arial"/>
          <w:szCs w:val="20"/>
          <w:lang w:val="es-ES_tradnl"/>
        </w:rPr>
        <w:t>Cuando se comprobare que las declaraciones juradas presentadas por el Oferente adjudicado con su oferta sean falsas; o</w:t>
      </w:r>
    </w:p>
    <w:p w:rsidR="00B90AAE" w:rsidRPr="000B218B" w:rsidRDefault="00B90AAE" w:rsidP="00B90AAE">
      <w:pPr>
        <w:widowControl w:val="0"/>
        <w:numPr>
          <w:ilvl w:val="4"/>
          <w:numId w:val="2"/>
        </w:numPr>
        <w:adjustRightInd w:val="0"/>
        <w:spacing w:before="120" w:after="120" w:line="240" w:lineRule="auto"/>
        <w:ind w:left="426"/>
        <w:jc w:val="both"/>
        <w:textAlignment w:val="baseline"/>
        <w:rPr>
          <w:rFonts w:ascii="Arial" w:eastAsia="Times New Roman" w:hAnsi="Arial" w:cs="Arial"/>
          <w:szCs w:val="20"/>
          <w:lang w:val="es-ES_tradnl"/>
        </w:rPr>
      </w:pPr>
      <w:r w:rsidRPr="000B218B">
        <w:rPr>
          <w:rFonts w:ascii="Arial" w:eastAsia="Times New Roman" w:hAnsi="Arial" w:cs="Arial"/>
          <w:szCs w:val="20"/>
          <w:lang w:val="es-ES_tradnl"/>
        </w:rPr>
        <w:t xml:space="preserve">Si el adjudicatario no presentare las legalizaciones correspondientes para la firma del contrato, cuando éstas sean requeridas </w:t>
      </w:r>
    </w:p>
    <w:p w:rsidR="00B90AAE" w:rsidRPr="000B218B" w:rsidRDefault="00B90AAE" w:rsidP="00B90AAE">
      <w:pPr>
        <w:widowControl w:val="0"/>
        <w:adjustRightInd w:val="0"/>
        <w:spacing w:before="120" w:after="120" w:line="240" w:lineRule="auto"/>
        <w:jc w:val="both"/>
        <w:textAlignment w:val="baseline"/>
        <w:rPr>
          <w:rFonts w:ascii="Arial" w:eastAsia="Times New Roman" w:hAnsi="Arial" w:cs="Arial"/>
          <w:b/>
          <w:szCs w:val="20"/>
          <w:lang w:eastAsia="es-ES"/>
        </w:rPr>
      </w:pPr>
      <w:r w:rsidRPr="000B218B">
        <w:rPr>
          <w:rFonts w:ascii="Arial" w:eastAsia="Times New Roman" w:hAnsi="Arial" w:cs="Arial"/>
          <w:szCs w:val="20"/>
          <w:lang w:eastAsia="es-ES"/>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B90AAE" w:rsidRPr="000B218B" w:rsidRDefault="00B90AAE" w:rsidP="00B90AAE">
      <w:pPr>
        <w:widowControl w:val="0"/>
        <w:adjustRightInd w:val="0"/>
        <w:spacing w:before="120" w:after="120" w:line="240" w:lineRule="auto"/>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Esta garantía permanecerá en vigor durante el plazo indicado en la subcláusula 2</w:t>
      </w:r>
      <w:r w:rsidR="00D40A4F">
        <w:rPr>
          <w:rFonts w:ascii="Arial" w:eastAsia="Times New Roman" w:hAnsi="Arial" w:cs="Arial"/>
          <w:szCs w:val="20"/>
          <w:lang w:eastAsia="es-ES"/>
        </w:rPr>
        <w:t>2</w:t>
      </w:r>
      <w:r w:rsidRPr="000B218B">
        <w:rPr>
          <w:rFonts w:ascii="Arial" w:eastAsia="Times New Roman" w:hAnsi="Arial" w:cs="Arial"/>
          <w:szCs w:val="20"/>
          <w:lang w:eastAsia="es-ES"/>
        </w:rPr>
        <w:t>.</w:t>
      </w:r>
      <w:r w:rsidR="00D40A4F">
        <w:rPr>
          <w:rFonts w:ascii="Arial" w:eastAsia="Times New Roman" w:hAnsi="Arial" w:cs="Arial"/>
          <w:szCs w:val="20"/>
          <w:lang w:eastAsia="es-ES"/>
        </w:rPr>
        <w:t>(G)</w:t>
      </w:r>
      <w:r w:rsidRPr="000B218B">
        <w:rPr>
          <w:rFonts w:ascii="Arial" w:eastAsia="Times New Roman" w:hAnsi="Arial" w:cs="Arial"/>
          <w:szCs w:val="20"/>
          <w:lang w:eastAsia="es-ES"/>
        </w:rPr>
        <w:t xml:space="preserve"> de las IAO, y toda reclamación pertinente deberá ser recibida por el Garante a más tardar en la fecha indicada.</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Nombre ________________________   En calidad de____________________________</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Firma __________________________________</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bookmarkStart w:id="112" w:name="_Toc286249550"/>
      <w:r w:rsidRPr="000B218B">
        <w:rPr>
          <w:rFonts w:ascii="Arial" w:eastAsia="Times New Roman" w:hAnsi="Arial" w:cs="Arial"/>
          <w:szCs w:val="20"/>
          <w:lang w:eastAsia="es-ES"/>
        </w:rPr>
        <w:t>Debidamente autorizado para firmar la garantía por y en nombre de ___________________</w:t>
      </w:r>
      <w:bookmarkEnd w:id="112"/>
    </w:p>
    <w:p w:rsidR="00B90AAE" w:rsidRPr="000B218B" w:rsidRDefault="00B90AAE" w:rsidP="00B90AAE">
      <w:pPr>
        <w:widowControl w:val="0"/>
        <w:adjustRightInd w:val="0"/>
        <w:spacing w:after="0" w:line="240" w:lineRule="auto"/>
        <w:jc w:val="both"/>
        <w:textAlignment w:val="baseline"/>
        <w:rPr>
          <w:rFonts w:ascii="Arial" w:eastAsia="Times New Roman" w:hAnsi="Arial" w:cs="Arial"/>
          <w:szCs w:val="20"/>
          <w:lang w:eastAsia="es-ES"/>
        </w:rPr>
      </w:pPr>
      <w:r w:rsidRPr="000B218B">
        <w:rPr>
          <w:rFonts w:ascii="Arial" w:eastAsia="Times New Roman" w:hAnsi="Arial" w:cs="Arial"/>
          <w:szCs w:val="20"/>
          <w:lang w:eastAsia="es-ES"/>
        </w:rPr>
        <w:t>_________________________________________________________________________</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i/>
          <w:szCs w:val="20"/>
          <w:lang w:eastAsia="es-ES"/>
        </w:rPr>
      </w:pPr>
      <w:r w:rsidRPr="000B218B">
        <w:rPr>
          <w:rFonts w:ascii="Arial" w:eastAsia="Times New Roman" w:hAnsi="Arial" w:cs="Arial"/>
          <w:szCs w:val="20"/>
          <w:lang w:eastAsia="es-ES"/>
        </w:rPr>
        <w:t>El día _______________________________ del mes de _________________ de ______.</w:t>
      </w: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bookmarkStart w:id="113" w:name="_Toc286313333"/>
      <w:r w:rsidRPr="000B218B">
        <w:rPr>
          <w:rFonts w:ascii="Arial" w:eastAsia="Times New Roman" w:hAnsi="Arial" w:cs="Arial"/>
          <w:b/>
          <w:bCs/>
          <w:sz w:val="28"/>
          <w:szCs w:val="28"/>
          <w:lang w:val="es-MX" w:eastAsia="es-ES"/>
        </w:rPr>
        <w:t xml:space="preserve">FORMULARIO Nº </w:t>
      </w:r>
      <w:bookmarkEnd w:id="113"/>
      <w:r w:rsidRPr="000B218B">
        <w:rPr>
          <w:rFonts w:ascii="Arial" w:eastAsia="Times New Roman" w:hAnsi="Arial" w:cs="Arial"/>
          <w:b/>
          <w:bCs/>
          <w:sz w:val="28"/>
          <w:szCs w:val="28"/>
          <w:lang w:val="es-MX" w:eastAsia="es-ES"/>
        </w:rPr>
        <w:t>16</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12</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bookmarkStart w:id="114" w:name="_Toc286313334"/>
      <w:r w:rsidRPr="000B218B">
        <w:rPr>
          <w:rFonts w:ascii="Arial" w:eastAsia="Times New Roman" w:hAnsi="Arial" w:cs="Arial"/>
          <w:b/>
          <w:bCs/>
          <w:sz w:val="28"/>
          <w:szCs w:val="26"/>
          <w:lang w:eastAsia="es-ES"/>
        </w:rPr>
        <w:t>Garantía de Anticipo</w:t>
      </w:r>
      <w:bookmarkEnd w:id="114"/>
      <w:r w:rsidRPr="00817AB5">
        <w:rPr>
          <w:rFonts w:ascii="Arial" w:eastAsia="Times New Roman" w:hAnsi="Arial" w:cs="Arial"/>
          <w:b/>
          <w:bCs/>
          <w:sz w:val="28"/>
          <w:szCs w:val="26"/>
          <w:lang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eastAsia="es-ES"/>
        </w:rPr>
        <w:instrText>Garantía de Anticipo</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eastAsia="es-ES"/>
        </w:rPr>
        <w:fldChar w:fldCharType="end"/>
      </w:r>
    </w:p>
    <w:p w:rsidR="00B90AAE" w:rsidRPr="000B218B" w:rsidRDefault="00B90AAE" w:rsidP="00B90AAE">
      <w:pPr>
        <w:widowControl w:val="0"/>
        <w:adjustRightInd w:val="0"/>
        <w:spacing w:after="0" w:line="360" w:lineRule="atLeast"/>
        <w:jc w:val="center"/>
        <w:textAlignment w:val="baseline"/>
        <w:rPr>
          <w:rFonts w:ascii="Arial" w:eastAsia="Times New Roman" w:hAnsi="Arial" w:cs="Arial"/>
          <w:b/>
          <w:i/>
          <w:sz w:val="28"/>
          <w:szCs w:val="20"/>
          <w:lang w:eastAsia="es-ES"/>
        </w:rPr>
      </w:pPr>
      <w:r w:rsidRPr="000B218B">
        <w:rPr>
          <w:rFonts w:ascii="Arial" w:eastAsia="Times New Roman" w:hAnsi="Arial" w:cs="Arial"/>
          <w:i/>
          <w:sz w:val="28"/>
          <w:szCs w:val="20"/>
          <w:lang w:eastAsia="es-ES"/>
        </w:rPr>
        <w:t xml:space="preserve">[Formulario para ser utilizado en </w:t>
      </w:r>
      <w:r w:rsidRPr="000B218B">
        <w:rPr>
          <w:rFonts w:ascii="Arial" w:eastAsia="Times New Roman" w:hAnsi="Arial" w:cs="Arial"/>
          <w:b/>
          <w:i/>
          <w:sz w:val="28"/>
          <w:szCs w:val="20"/>
          <w:lang w:eastAsia="es-ES"/>
        </w:rPr>
        <w:t>Garantía Bancaria]</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240" w:lineRule="auto"/>
        <w:ind w:left="5040" w:firstLine="720"/>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Fecha: </w:t>
      </w:r>
      <w:r w:rsidR="006F0D42">
        <w:rPr>
          <w:rFonts w:ascii="Arial" w:eastAsia="Times New Roman" w:hAnsi="Arial" w:cs="Arial"/>
          <w:sz w:val="24"/>
          <w:szCs w:val="20"/>
          <w:lang w:eastAsia="es-ES"/>
        </w:rPr>
        <w:t>_______________________</w:t>
      </w:r>
    </w:p>
    <w:p w:rsidR="00B90AAE" w:rsidRPr="000B218B" w:rsidRDefault="006F0D42" w:rsidP="00B90AAE">
      <w:pPr>
        <w:widowControl w:val="0"/>
        <w:tabs>
          <w:tab w:val="right" w:pos="9630"/>
        </w:tabs>
        <w:adjustRightInd w:val="0"/>
        <w:spacing w:after="0" w:line="240" w:lineRule="auto"/>
        <w:ind w:left="5760"/>
        <w:jc w:val="both"/>
        <w:textAlignment w:val="baseline"/>
        <w:rPr>
          <w:rFonts w:ascii="Arial" w:eastAsia="Times New Roman" w:hAnsi="Arial" w:cs="Arial"/>
          <w:sz w:val="24"/>
          <w:szCs w:val="20"/>
          <w:lang w:eastAsia="es-ES"/>
        </w:rPr>
      </w:pPr>
      <w:r>
        <w:rPr>
          <w:rFonts w:ascii="Arial" w:eastAsia="Times New Roman" w:hAnsi="Arial" w:cs="Arial"/>
          <w:sz w:val="24"/>
          <w:szCs w:val="20"/>
          <w:lang w:eastAsia="es-ES"/>
        </w:rPr>
        <w:t>ID</w:t>
      </w:r>
      <w:r w:rsidR="00CC36CA">
        <w:rPr>
          <w:rFonts w:ascii="Arial" w:eastAsia="Times New Roman" w:hAnsi="Arial" w:cs="Arial"/>
          <w:sz w:val="24"/>
          <w:szCs w:val="20"/>
          <w:lang w:eastAsia="es-ES"/>
        </w:rPr>
        <w:t>SBE</w:t>
      </w:r>
      <w:r w:rsidR="002A4AE1">
        <w:rPr>
          <w:rFonts w:ascii="Arial" w:eastAsia="Times New Roman" w:hAnsi="Arial" w:cs="Arial"/>
          <w:sz w:val="24"/>
          <w:szCs w:val="20"/>
          <w:lang w:eastAsia="es-ES"/>
        </w:rPr>
        <w:t>: 315.021</w:t>
      </w:r>
      <w:r>
        <w:rPr>
          <w:rFonts w:ascii="Arial" w:eastAsia="Times New Roman" w:hAnsi="Arial" w:cs="Arial"/>
          <w:sz w:val="24"/>
          <w:szCs w:val="20"/>
          <w:lang w:eastAsia="es-ES"/>
        </w:rPr>
        <w:t xml:space="preserve"> </w:t>
      </w:r>
      <w:r w:rsidR="00B90AAE" w:rsidRPr="000B218B">
        <w:rPr>
          <w:rFonts w:ascii="Arial" w:eastAsia="Times New Roman" w:hAnsi="Arial" w:cs="Arial"/>
          <w:sz w:val="24"/>
          <w:szCs w:val="20"/>
          <w:lang w:eastAsia="es-ES"/>
        </w:rPr>
        <w:t xml:space="preserve">No.: </w:t>
      </w:r>
      <w:r w:rsidR="00B90AAE" w:rsidRPr="000B218B">
        <w:rPr>
          <w:rFonts w:ascii="Arial" w:eastAsia="Times New Roman" w:hAnsi="Arial" w:cs="Arial"/>
          <w:sz w:val="24"/>
          <w:szCs w:val="20"/>
          <w:lang w:eastAsia="es-ES"/>
        </w:rPr>
        <w:tab/>
        <w:t>______________________</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right" w:pos="9720"/>
        </w:tabs>
        <w:adjustRightInd w:val="0"/>
        <w:spacing w:after="0" w:line="240" w:lineRule="auto"/>
        <w:jc w:val="both"/>
        <w:textAlignment w:val="baseline"/>
        <w:rPr>
          <w:rFonts w:ascii="Arial" w:eastAsia="Times New Roman" w:hAnsi="Arial" w:cs="Arial"/>
          <w:i/>
          <w:sz w:val="24"/>
          <w:szCs w:val="20"/>
          <w:lang w:eastAsia="es-ES"/>
        </w:rPr>
      </w:pPr>
      <w:r w:rsidRPr="000B218B">
        <w:rPr>
          <w:rFonts w:ascii="Arial" w:eastAsia="Times New Roman" w:hAnsi="Arial" w:cs="Arial"/>
          <w:sz w:val="24"/>
          <w:szCs w:val="20"/>
          <w:lang w:eastAsia="es-ES"/>
        </w:rPr>
        <w:t xml:space="preserve">A: </w:t>
      </w:r>
      <w:r w:rsidRPr="000B218B">
        <w:rPr>
          <w:rFonts w:ascii="Arial" w:eastAsia="Times New Roman" w:hAnsi="Arial" w:cs="Arial"/>
          <w:sz w:val="24"/>
          <w:szCs w:val="20"/>
          <w:lang w:eastAsia="es-ES"/>
        </w:rPr>
        <w:tab/>
        <w:t>___________________________________</w:t>
      </w:r>
      <w:r w:rsidR="006F0D42" w:rsidRPr="000B218B">
        <w:rPr>
          <w:rFonts w:ascii="Arial" w:eastAsia="Times New Roman" w:hAnsi="Arial" w:cs="Arial"/>
          <w:sz w:val="24"/>
          <w:szCs w:val="20"/>
          <w:lang w:eastAsia="es-ES"/>
        </w:rPr>
        <w:t>_</w:t>
      </w:r>
      <w:r w:rsidR="006F0D42" w:rsidRPr="000B218B">
        <w:rPr>
          <w:rFonts w:ascii="Arial" w:eastAsia="Times New Roman" w:hAnsi="Arial" w:cs="Arial"/>
          <w:sz w:val="23"/>
          <w:szCs w:val="20"/>
          <w:lang w:eastAsia="es-ES"/>
        </w:rPr>
        <w:t xml:space="preserve"> (</w:t>
      </w:r>
      <w:r w:rsidRPr="00817AB5">
        <w:rPr>
          <w:rFonts w:ascii="Arial" w:eastAsia="Times New Roman" w:hAnsi="Arial" w:cs="Arial"/>
          <w:sz w:val="23"/>
          <w:szCs w:val="20"/>
          <w:lang w:eastAsia="es-ES"/>
        </w:rPr>
        <w:t>Entidad, Organismo o Municipalidad Convocante)</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i/>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De acuerdo con lo establecido en el Contrato, en relación con pagos de anticipos, _____________________________________________________ (en lo sucesivo denominado “el Contratista”) suministrará al Contratante una garantía _________________________, para asegurar el fiel cumplimiento de las obligaciones del Contrato, por la suma de ______________________ _________________________________________________________</w:t>
      </w:r>
      <w:r w:rsidRPr="000B218B">
        <w:rPr>
          <w:rFonts w:ascii="Arial" w:eastAsia="Times New Roman" w:hAnsi="Arial" w:cs="Arial"/>
          <w:i/>
          <w:sz w:val="24"/>
          <w:szCs w:val="20"/>
          <w:lang w:eastAsia="es-ES"/>
        </w:rPr>
        <w:t>.</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Nosotros los suscritos ____________________________________________________________, de ________________________________________, con domicilio legal en ____________________ __________________________________________________ (en lo sucesivo denominado “el Garante”</w:t>
      </w:r>
      <w:r w:rsidRPr="000B218B">
        <w:rPr>
          <w:rFonts w:ascii="Arial" w:eastAsia="Times New Roman" w:hAnsi="Arial" w:cs="Arial"/>
          <w:i/>
          <w:sz w:val="24"/>
          <w:szCs w:val="20"/>
          <w:lang w:eastAsia="es-ES"/>
        </w:rPr>
        <w:t>)</w:t>
      </w:r>
      <w:r w:rsidRPr="000B218B">
        <w:rPr>
          <w:rFonts w:ascii="Arial" w:eastAsia="Times New Roman" w:hAnsi="Arial" w:cs="Arial"/>
          <w:sz w:val="24"/>
          <w:szCs w:val="20"/>
          <w:lang w:eastAsia="es-ES"/>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Esta garantía permanecerá válida y en pleno vigor desde la fecha en que el Contratista reciba el anticipo en virtud del Contrato hasta  el día _____________ de _________________ de ________.</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left="720"/>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Nombre ________________________________   En calidad de____________________________</w:t>
      </w:r>
    </w:p>
    <w:p w:rsidR="00B90AAE" w:rsidRPr="000B218B" w:rsidRDefault="00B90AAE" w:rsidP="00B90AAE">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ab/>
      </w:r>
      <w:r w:rsidRPr="000B218B">
        <w:rPr>
          <w:rFonts w:ascii="Arial" w:eastAsia="Times New Roman" w:hAnsi="Arial" w:cs="Arial"/>
          <w:sz w:val="24"/>
          <w:szCs w:val="20"/>
          <w:lang w:eastAsia="es-ES"/>
        </w:rPr>
        <w:tab/>
      </w:r>
    </w:p>
    <w:p w:rsidR="00B90AAE" w:rsidRPr="000B218B" w:rsidRDefault="00B90AAE" w:rsidP="00B90AAE">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Firma __________________________________</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5238"/>
          <w:tab w:val="left" w:pos="5474"/>
          <w:tab w:val="left" w:pos="9468"/>
        </w:tabs>
        <w:adjustRightInd w:val="0"/>
        <w:spacing w:after="0" w:line="240" w:lineRule="auto"/>
        <w:jc w:val="both"/>
        <w:textAlignment w:val="baseline"/>
        <w:outlineLvl w:val="0"/>
        <w:rPr>
          <w:rFonts w:ascii="Arial" w:eastAsia="Times New Roman" w:hAnsi="Arial" w:cs="Arial"/>
          <w:sz w:val="24"/>
          <w:szCs w:val="20"/>
          <w:lang w:eastAsia="es-ES"/>
        </w:rPr>
      </w:pPr>
      <w:bookmarkStart w:id="115" w:name="_Toc286249551"/>
      <w:bookmarkStart w:id="116" w:name="_Toc286312117"/>
      <w:bookmarkStart w:id="117" w:name="_Toc286313252"/>
      <w:bookmarkStart w:id="118" w:name="_Toc286313335"/>
      <w:r w:rsidRPr="000B218B">
        <w:rPr>
          <w:rFonts w:ascii="Arial" w:eastAsia="Times New Roman" w:hAnsi="Arial" w:cs="Arial"/>
          <w:sz w:val="24"/>
          <w:szCs w:val="20"/>
          <w:lang w:eastAsia="es-ES"/>
        </w:rPr>
        <w:t>Debidamente autorizado para firmar la garantía por y en nombre de ________________________</w:t>
      </w:r>
      <w:bookmarkEnd w:id="115"/>
      <w:bookmarkEnd w:id="116"/>
      <w:bookmarkEnd w:id="117"/>
      <w:bookmarkEnd w:id="118"/>
    </w:p>
    <w:p w:rsidR="00B90AAE" w:rsidRPr="000B218B" w:rsidRDefault="00B90AAE" w:rsidP="00B90AAE">
      <w:pPr>
        <w:widowControl w:val="0"/>
        <w:tabs>
          <w:tab w:val="left" w:pos="5238"/>
          <w:tab w:val="left" w:pos="5474"/>
          <w:tab w:val="left" w:pos="9468"/>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_______________________________________________________________________________</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El día _______________________________ del mes de __________________________ de ____.</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sz w:val="24"/>
          <w:szCs w:val="20"/>
          <w:lang w:eastAsia="es-ES"/>
        </w:rPr>
      </w:pPr>
    </w:p>
    <w:p w:rsidR="00B90AAE" w:rsidRPr="000B218B" w:rsidRDefault="00B90AAE" w:rsidP="00B90AAE">
      <w:pPr>
        <w:keepNext/>
        <w:keepLines/>
        <w:widowControl w:val="0"/>
        <w:shd w:val="clear" w:color="auto" w:fill="000000"/>
        <w:adjustRightInd w:val="0"/>
        <w:spacing w:before="480" w:after="0" w:line="360" w:lineRule="atLeast"/>
        <w:jc w:val="center"/>
        <w:textAlignment w:val="baseline"/>
        <w:outlineLvl w:val="0"/>
        <w:rPr>
          <w:rFonts w:ascii="Arial" w:eastAsia="Times New Roman" w:hAnsi="Arial" w:cs="Arial"/>
          <w:b/>
          <w:bCs/>
          <w:sz w:val="28"/>
          <w:szCs w:val="28"/>
          <w:lang w:val="es-MX" w:eastAsia="es-ES"/>
        </w:rPr>
      </w:pPr>
      <w:r w:rsidRPr="000B218B">
        <w:rPr>
          <w:rFonts w:ascii="Arial" w:eastAsia="Times New Roman" w:hAnsi="Arial" w:cs="Arial"/>
          <w:b/>
          <w:bCs/>
          <w:sz w:val="28"/>
          <w:szCs w:val="28"/>
          <w:lang w:val="es-MX" w:eastAsia="es-ES"/>
        </w:rPr>
        <w:t>FORMULARIO Nº 17</w:t>
      </w:r>
      <w:r w:rsidRPr="00817AB5">
        <w:rPr>
          <w:rFonts w:ascii="Arial" w:eastAsia="Times New Roman" w:hAnsi="Arial" w:cs="Arial"/>
          <w:b/>
          <w:bCs/>
          <w:sz w:val="28"/>
          <w:szCs w:val="28"/>
          <w:lang w:val="es-MX" w:eastAsia="es-ES"/>
        </w:rPr>
        <w:fldChar w:fldCharType="begin"/>
      </w:r>
      <w:r w:rsidRPr="000B218B">
        <w:rPr>
          <w:rFonts w:ascii="Arial" w:eastAsia="Times New Roman" w:hAnsi="Arial" w:cs="Arial"/>
          <w:b/>
          <w:bCs/>
          <w:sz w:val="28"/>
          <w:szCs w:val="28"/>
          <w:lang w:eastAsia="es-ES"/>
        </w:rPr>
        <w:instrText xml:space="preserve"> XE "</w:instrText>
      </w:r>
      <w:r w:rsidRPr="000B218B">
        <w:rPr>
          <w:rFonts w:ascii="Arial" w:eastAsia="Times New Roman" w:hAnsi="Arial" w:cs="Arial"/>
          <w:b/>
          <w:bCs/>
          <w:sz w:val="28"/>
          <w:szCs w:val="28"/>
          <w:lang w:val="es-MX" w:eastAsia="es-ES"/>
        </w:rPr>
        <w:instrText>FORMULARIO Nº 8</w:instrText>
      </w:r>
      <w:r w:rsidRPr="000B218B">
        <w:rPr>
          <w:rFonts w:ascii="Arial" w:eastAsia="Times New Roman" w:hAnsi="Arial" w:cs="Arial"/>
          <w:b/>
          <w:bCs/>
          <w:sz w:val="28"/>
          <w:szCs w:val="28"/>
          <w:lang w:eastAsia="es-ES"/>
        </w:rPr>
        <w:instrText xml:space="preserve">" </w:instrText>
      </w:r>
      <w:r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r w:rsidRPr="000B218B">
        <w:rPr>
          <w:rFonts w:ascii="Arial" w:eastAsia="Times New Roman" w:hAnsi="Arial" w:cs="Arial"/>
          <w:b/>
          <w:bCs/>
          <w:sz w:val="28"/>
          <w:szCs w:val="26"/>
          <w:lang w:eastAsia="es-ES"/>
        </w:rPr>
        <w:t xml:space="preserve">PROGRAMA DE INVERSIÓN DEL ANTICIPO </w:t>
      </w:r>
    </w:p>
    <w:p w:rsidR="00B90AAE" w:rsidRPr="002A4AE1" w:rsidRDefault="00B90AAE" w:rsidP="00B90AAE">
      <w:pPr>
        <w:widowControl w:val="0"/>
        <w:adjustRightInd w:val="0"/>
        <w:spacing w:after="0" w:line="240" w:lineRule="auto"/>
        <w:jc w:val="both"/>
        <w:textAlignment w:val="baseline"/>
        <w:rPr>
          <w:rFonts w:ascii="Arial" w:eastAsia="Times New Roman" w:hAnsi="Arial" w:cs="Arial"/>
          <w:i/>
          <w:szCs w:val="20"/>
          <w:lang w:eastAsia="es-ES"/>
        </w:rPr>
      </w:pPr>
      <w:r w:rsidRPr="002A4AE1">
        <w:rPr>
          <w:rFonts w:ascii="Arial" w:eastAsia="Times New Roman" w:hAnsi="Arial" w:cs="Arial"/>
          <w:i/>
          <w:szCs w:val="20"/>
          <w:lang w:eastAsia="es-ES"/>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B90AAE" w:rsidRPr="000B218B" w:rsidRDefault="00B90AAE" w:rsidP="00B90AAE">
      <w:pPr>
        <w:autoSpaceDE w:val="0"/>
        <w:autoSpaceDN w:val="0"/>
        <w:adjustRightInd w:val="0"/>
        <w:spacing w:after="0" w:line="240" w:lineRule="auto"/>
        <w:jc w:val="both"/>
        <w:rPr>
          <w:rFonts w:ascii="Arial" w:eastAsia="Times New Roman" w:hAnsi="Arial" w:cs="Arial"/>
          <w:spacing w:val="-2"/>
          <w:szCs w:val="24"/>
          <w:lang w:eastAsia="es-ES"/>
        </w:rPr>
      </w:pPr>
    </w:p>
    <w:p w:rsidR="00B90AAE" w:rsidRPr="000B218B" w:rsidRDefault="00B90AAE" w:rsidP="00B90AAE">
      <w:pPr>
        <w:autoSpaceDE w:val="0"/>
        <w:autoSpaceDN w:val="0"/>
        <w:adjustRightInd w:val="0"/>
        <w:spacing w:after="0" w:line="240" w:lineRule="auto"/>
        <w:jc w:val="both"/>
        <w:rPr>
          <w:rFonts w:ascii="Arial" w:eastAsia="Times New Roman" w:hAnsi="Arial" w:cs="Arial"/>
          <w:spacing w:val="-2"/>
          <w:szCs w:val="24"/>
          <w:lang w:eastAsia="es-ES"/>
        </w:rPr>
      </w:pPr>
      <w:r w:rsidRPr="000B218B">
        <w:rPr>
          <w:rFonts w:ascii="Arial" w:eastAsia="Times New Roman" w:hAnsi="Arial" w:cs="Arial"/>
          <w:spacing w:val="-2"/>
          <w:szCs w:val="24"/>
          <w:lang w:eastAsia="es-ES"/>
        </w:rPr>
        <w:t>Fecha: [_______]</w:t>
      </w:r>
    </w:p>
    <w:p w:rsidR="00B90AAE" w:rsidRPr="000B218B" w:rsidRDefault="00B90AAE" w:rsidP="00B90AAE">
      <w:pPr>
        <w:autoSpaceDE w:val="0"/>
        <w:autoSpaceDN w:val="0"/>
        <w:adjustRightInd w:val="0"/>
        <w:spacing w:after="0" w:line="240" w:lineRule="auto"/>
        <w:jc w:val="both"/>
        <w:rPr>
          <w:rFonts w:ascii="Arial" w:eastAsia="Calibri" w:hAnsi="Arial" w:cs="Arial"/>
          <w:color w:val="000000"/>
          <w:szCs w:val="20"/>
        </w:rPr>
      </w:pPr>
      <w:r w:rsidRPr="000B218B">
        <w:rPr>
          <w:rFonts w:ascii="Arial" w:eastAsia="Times New Roman" w:hAnsi="Arial" w:cs="Arial"/>
          <w:spacing w:val="-2"/>
          <w:szCs w:val="24"/>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0B218B">
        <w:rPr>
          <w:rFonts w:ascii="Arial" w:eastAsia="Calibri" w:hAnsi="Arial" w:cs="Arial"/>
          <w:color w:val="000000"/>
          <w:szCs w:val="20"/>
        </w:rPr>
        <w:t xml:space="preserve"> </w:t>
      </w:r>
    </w:p>
    <w:p w:rsidR="00B90AAE" w:rsidRPr="000B218B" w:rsidRDefault="00B90AAE" w:rsidP="00817AB5">
      <w:pPr>
        <w:autoSpaceDE w:val="0"/>
        <w:autoSpaceDN w:val="0"/>
        <w:adjustRightInd w:val="0"/>
        <w:spacing w:after="0" w:line="240" w:lineRule="auto"/>
        <w:jc w:val="both"/>
        <w:rPr>
          <w:rFonts w:ascii="Arial" w:eastAsia="Calibri" w:hAnsi="Arial" w:cs="Arial"/>
          <w:color w:val="000000"/>
        </w:rPr>
      </w:pPr>
      <w:r w:rsidRPr="000B218B">
        <w:rPr>
          <w:rFonts w:ascii="Arial" w:eastAsia="Calibri" w:hAnsi="Arial" w:cs="Arial"/>
          <w:color w:val="000000"/>
        </w:rPr>
        <w:t xml:space="preserve">ID N°: </w:t>
      </w:r>
      <w:r w:rsidR="002A4AE1">
        <w:rPr>
          <w:rFonts w:ascii="Arial" w:eastAsia="Calibri" w:hAnsi="Arial" w:cs="Arial"/>
          <w:color w:val="000000"/>
        </w:rPr>
        <w:t xml:space="preserve"> </w:t>
      </w:r>
      <w:r w:rsidR="002A4AE1">
        <w:rPr>
          <w:rFonts w:ascii="Arial" w:eastAsia="Times New Roman" w:hAnsi="Arial" w:cs="Arial"/>
          <w:i/>
          <w:lang w:eastAsia="es-ES"/>
        </w:rPr>
        <w:t>315.021</w:t>
      </w:r>
    </w:p>
    <w:p w:rsidR="00B90AAE" w:rsidRPr="000B218B" w:rsidRDefault="00B90AAE" w:rsidP="00B90AAE">
      <w:pPr>
        <w:autoSpaceDE w:val="0"/>
        <w:autoSpaceDN w:val="0"/>
        <w:adjustRightInd w:val="0"/>
        <w:spacing w:before="120" w:after="120" w:line="240" w:lineRule="auto"/>
        <w:jc w:val="both"/>
        <w:rPr>
          <w:rFonts w:ascii="Arial" w:eastAsia="Calibri" w:hAnsi="Arial" w:cs="Arial"/>
          <w:color w:val="000000"/>
        </w:rPr>
      </w:pPr>
      <w:r w:rsidRPr="000B218B">
        <w:rPr>
          <w:rFonts w:ascii="Arial" w:eastAsia="Calibri" w:hAnsi="Arial" w:cs="Arial"/>
          <w:color w:val="000000"/>
        </w:rPr>
        <w:t>Objeto del Contrato:</w:t>
      </w:r>
      <w:r w:rsidRPr="000B218B">
        <w:rPr>
          <w:rFonts w:ascii="Arial" w:eastAsia="Times New Roman" w:hAnsi="Arial" w:cs="Arial"/>
          <w:i/>
          <w:lang w:eastAsia="es-ES"/>
        </w:rPr>
        <w:t>[_____________________________________________________________]</w:t>
      </w:r>
    </w:p>
    <w:p w:rsidR="00B90AAE" w:rsidRPr="000B218B" w:rsidRDefault="00B90AAE" w:rsidP="00B90AAE">
      <w:pPr>
        <w:autoSpaceDE w:val="0"/>
        <w:autoSpaceDN w:val="0"/>
        <w:adjustRightInd w:val="0"/>
        <w:spacing w:before="120" w:after="120" w:line="240" w:lineRule="auto"/>
        <w:jc w:val="both"/>
        <w:rPr>
          <w:rFonts w:ascii="Arial" w:eastAsia="Calibri" w:hAnsi="Arial" w:cs="Arial"/>
          <w:i/>
          <w:color w:val="000000"/>
        </w:rPr>
      </w:pPr>
      <w:r w:rsidRPr="000B218B">
        <w:rPr>
          <w:rFonts w:ascii="Arial" w:eastAsia="Calibri" w:hAnsi="Arial" w:cs="Arial"/>
          <w:color w:val="000000"/>
        </w:rPr>
        <w:t xml:space="preserve">Contratante: </w:t>
      </w:r>
      <w:r w:rsidRPr="000B218B">
        <w:rPr>
          <w:rFonts w:ascii="Arial" w:eastAsia="Times New Roman" w:hAnsi="Arial" w:cs="Arial"/>
          <w:i/>
          <w:lang w:eastAsia="es-ES"/>
        </w:rPr>
        <w:t xml:space="preserve">[indicar el nombre de la Institución Contratante] </w:t>
      </w:r>
    </w:p>
    <w:p w:rsidR="00B90AAE" w:rsidRPr="000B218B" w:rsidRDefault="00B90AAE" w:rsidP="00B90AAE">
      <w:pPr>
        <w:autoSpaceDE w:val="0"/>
        <w:autoSpaceDN w:val="0"/>
        <w:adjustRightInd w:val="0"/>
        <w:spacing w:before="120" w:after="120" w:line="240" w:lineRule="auto"/>
        <w:jc w:val="both"/>
        <w:rPr>
          <w:rFonts w:ascii="Arial" w:eastAsia="Calibri" w:hAnsi="Arial" w:cs="Arial"/>
          <w:color w:val="000000"/>
        </w:rPr>
      </w:pPr>
      <w:r w:rsidRPr="000B218B">
        <w:rPr>
          <w:rFonts w:ascii="Arial" w:eastAsia="Calibri" w:hAnsi="Arial" w:cs="Arial"/>
          <w:color w:val="000000"/>
        </w:rPr>
        <w:t xml:space="preserve">Contratista: </w:t>
      </w:r>
      <w:r w:rsidRPr="000B218B">
        <w:rPr>
          <w:rFonts w:ascii="Arial" w:eastAsia="Times New Roman" w:hAnsi="Arial" w:cs="Arial"/>
          <w:i/>
          <w:lang w:eastAsia="es-ES"/>
        </w:rPr>
        <w:t>[Nombre del representante del  Contratista]</w:t>
      </w:r>
      <w:r w:rsidRPr="000B218B">
        <w:rPr>
          <w:rFonts w:ascii="Arial" w:eastAsia="Calibri" w:hAnsi="Arial" w:cs="Arial"/>
          <w:color w:val="000000"/>
        </w:rPr>
        <w:t xml:space="preserve"> </w:t>
      </w:r>
    </w:p>
    <w:p w:rsidR="00B90AAE" w:rsidRPr="000B218B" w:rsidRDefault="00B90AAE" w:rsidP="00B90AAE">
      <w:pPr>
        <w:autoSpaceDE w:val="0"/>
        <w:autoSpaceDN w:val="0"/>
        <w:adjustRightInd w:val="0"/>
        <w:spacing w:before="120" w:after="120" w:line="240" w:lineRule="auto"/>
        <w:jc w:val="both"/>
        <w:rPr>
          <w:rFonts w:ascii="Arial" w:eastAsia="Times New Roman" w:hAnsi="Arial" w:cs="Arial"/>
          <w:i/>
          <w:lang w:eastAsia="es-ES"/>
        </w:rPr>
      </w:pPr>
      <w:r w:rsidRPr="000B218B">
        <w:rPr>
          <w:rFonts w:ascii="Arial" w:eastAsia="Calibri" w:hAnsi="Arial" w:cs="Arial"/>
          <w:color w:val="000000"/>
        </w:rPr>
        <w:t xml:space="preserve">Monto del Contrato: </w:t>
      </w:r>
      <w:r w:rsidRPr="000B218B">
        <w:rPr>
          <w:rFonts w:ascii="Arial" w:eastAsia="Times New Roman" w:hAnsi="Arial" w:cs="Arial"/>
          <w:i/>
          <w:lang w:eastAsia="es-ES"/>
        </w:rPr>
        <w:t>[indicar el monto total del contrato]</w:t>
      </w:r>
    </w:p>
    <w:p w:rsidR="00B90AAE" w:rsidRPr="000B218B" w:rsidRDefault="00B90AAE" w:rsidP="00B90AAE">
      <w:pPr>
        <w:autoSpaceDE w:val="0"/>
        <w:autoSpaceDN w:val="0"/>
        <w:adjustRightInd w:val="0"/>
        <w:spacing w:before="120" w:after="120" w:line="240" w:lineRule="auto"/>
        <w:jc w:val="both"/>
        <w:rPr>
          <w:rFonts w:ascii="Arial" w:eastAsia="Times New Roman" w:hAnsi="Arial" w:cs="Arial"/>
          <w:i/>
          <w:lang w:eastAsia="es-ES"/>
        </w:rPr>
      </w:pPr>
      <w:r w:rsidRPr="000B218B">
        <w:rPr>
          <w:rFonts w:ascii="Arial" w:eastAsia="Calibri" w:hAnsi="Arial" w:cs="Arial"/>
          <w:color w:val="000000"/>
        </w:rPr>
        <w:t>Valor del Anticipo</w:t>
      </w:r>
      <w:r w:rsidRPr="000B218B">
        <w:rPr>
          <w:rFonts w:ascii="Arial" w:eastAsia="Calibri" w:hAnsi="Arial" w:cs="Arial"/>
          <w:i/>
          <w:color w:val="000000"/>
        </w:rPr>
        <w:t xml:space="preserve">: </w:t>
      </w:r>
      <w:r w:rsidRPr="000B218B">
        <w:rPr>
          <w:rFonts w:ascii="Arial" w:eastAsia="Times New Roman" w:hAnsi="Arial" w:cs="Arial"/>
          <w:i/>
          <w:lang w:eastAsia="es-ES"/>
        </w:rPr>
        <w:t>[indicar el valor a pagar]</w:t>
      </w:r>
      <w:r w:rsidRPr="000B218B">
        <w:rPr>
          <w:rFonts w:ascii="Arial" w:eastAsia="Times New Roman" w:hAnsi="Arial" w:cs="Arial"/>
          <w:i/>
          <w:lang w:eastAsia="es-ES"/>
        </w:rPr>
        <w:tab/>
      </w:r>
    </w:p>
    <w:p w:rsidR="00B90AAE" w:rsidRPr="000B218B" w:rsidRDefault="00B90AAE" w:rsidP="00B90AAE">
      <w:pPr>
        <w:autoSpaceDE w:val="0"/>
        <w:autoSpaceDN w:val="0"/>
        <w:adjustRightInd w:val="0"/>
        <w:spacing w:before="120" w:after="120" w:line="240" w:lineRule="auto"/>
        <w:jc w:val="both"/>
        <w:rPr>
          <w:rFonts w:ascii="Arial" w:eastAsia="Times New Roman" w:hAnsi="Arial" w:cs="Arial"/>
          <w:i/>
          <w:lang w:eastAsia="es-ES"/>
        </w:rPr>
      </w:pPr>
      <w:r w:rsidRPr="000B218B">
        <w:rPr>
          <w:rFonts w:ascii="Arial" w:eastAsia="Calibri" w:hAnsi="Arial" w:cs="Arial"/>
          <w:color w:val="000000"/>
        </w:rPr>
        <w:t>Corresponde al:</w:t>
      </w:r>
      <w:r w:rsidRPr="000B218B">
        <w:rPr>
          <w:rFonts w:ascii="Arial" w:eastAsia="Times New Roman" w:hAnsi="Arial" w:cs="Arial"/>
          <w:i/>
          <w:lang w:eastAsia="es-ES"/>
        </w:rPr>
        <w:t xml:space="preserve"> [indicar porcentaje del valor del contrato que corresponde al anticipo, no superior al indicado en la CEC 15.4.1]</w:t>
      </w:r>
    </w:p>
    <w:p w:rsidR="00B90AAE" w:rsidRPr="000B218B" w:rsidRDefault="00B90AAE" w:rsidP="00B90AAE">
      <w:pPr>
        <w:autoSpaceDE w:val="0"/>
        <w:autoSpaceDN w:val="0"/>
        <w:adjustRightInd w:val="0"/>
        <w:spacing w:before="120" w:after="120" w:line="240" w:lineRule="auto"/>
        <w:jc w:val="both"/>
        <w:rPr>
          <w:rFonts w:ascii="Arial" w:eastAsia="Calibri" w:hAnsi="Arial" w:cs="Arial"/>
          <w:color w:val="000000"/>
        </w:rPr>
      </w:pPr>
      <w:r w:rsidRPr="000B218B">
        <w:rPr>
          <w:rFonts w:ascii="Arial" w:eastAsia="Calibri" w:hAnsi="Arial" w:cs="Arial"/>
          <w:color w:val="000000"/>
        </w:rPr>
        <w:t xml:space="preserve">Plazo de ejecución de las obras: </w:t>
      </w:r>
      <w:r w:rsidRPr="000B218B">
        <w:rPr>
          <w:rFonts w:ascii="Arial" w:eastAsia="Times New Roman" w:hAnsi="Arial" w:cs="Arial"/>
          <w:i/>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495"/>
        <w:gridCol w:w="2692"/>
        <w:gridCol w:w="850"/>
        <w:gridCol w:w="851"/>
        <w:gridCol w:w="850"/>
        <w:gridCol w:w="851"/>
        <w:gridCol w:w="1577"/>
        <w:gridCol w:w="1704"/>
        <w:gridCol w:w="2506"/>
      </w:tblGrid>
      <w:tr w:rsidR="00B90AAE" w:rsidRPr="000B218B" w:rsidTr="00B90AAE">
        <w:trPr>
          <w:gridAfter w:val="1"/>
          <w:wAfter w:w="2506" w:type="dxa"/>
          <w:trHeight w:val="255"/>
        </w:trPr>
        <w:tc>
          <w:tcPr>
            <w:tcW w:w="9870" w:type="dxa"/>
            <w:gridSpan w:val="8"/>
            <w:tcBorders>
              <w:top w:val="single" w:sz="12" w:space="0" w:color="auto"/>
              <w:left w:val="single" w:sz="12" w:space="0" w:color="auto"/>
              <w:bottom w:val="single" w:sz="4" w:space="0" w:color="000000"/>
              <w:right w:val="single" w:sz="12" w:space="0" w:color="auto"/>
            </w:tcBorders>
            <w:shd w:val="clear" w:color="auto" w:fill="DAEEF3"/>
            <w:noWrap/>
            <w:vAlign w:val="center"/>
            <w:hideMark/>
          </w:tcPr>
          <w:p w:rsidR="00B90AAE" w:rsidRPr="000B218B" w:rsidRDefault="00B90AAE" w:rsidP="00B90AAE">
            <w:pPr>
              <w:spacing w:after="0" w:line="240" w:lineRule="auto"/>
              <w:jc w:val="center"/>
              <w:rPr>
                <w:rFonts w:ascii="Arial" w:eastAsia="Times New Roman" w:hAnsi="Arial" w:cs="Arial"/>
                <w:color w:val="FF0000"/>
                <w:sz w:val="24"/>
                <w:szCs w:val="24"/>
                <w:lang w:eastAsia="es-PY"/>
              </w:rPr>
            </w:pPr>
            <w:r w:rsidRPr="000B218B">
              <w:rPr>
                <w:rFonts w:ascii="Arial" w:eastAsia="Times New Roman" w:hAnsi="Arial" w:cs="Arial"/>
                <w:sz w:val="24"/>
                <w:szCs w:val="24"/>
                <w:lang w:eastAsia="es-PY"/>
              </w:rPr>
              <w:t>DATOS ESPECÍFICOS</w:t>
            </w:r>
          </w:p>
        </w:tc>
      </w:tr>
      <w:tr w:rsidR="00B90AAE" w:rsidRPr="000B218B" w:rsidTr="00B90AAE">
        <w:trPr>
          <w:gridAfter w:val="1"/>
          <w:wAfter w:w="2506" w:type="dxa"/>
          <w:trHeight w:val="345"/>
        </w:trPr>
        <w:tc>
          <w:tcPr>
            <w:tcW w:w="495" w:type="dxa"/>
            <w:tcBorders>
              <w:left w:val="single" w:sz="12" w:space="0" w:color="auto"/>
              <w:bottom w:val="single" w:sz="4" w:space="0" w:color="auto"/>
            </w:tcBorders>
            <w:shd w:val="clear" w:color="auto" w:fill="FFFFFF"/>
            <w:noWrap/>
            <w:vAlign w:val="center"/>
          </w:tcPr>
          <w:p w:rsidR="00B90AAE" w:rsidRPr="000B218B" w:rsidRDefault="00B90AAE" w:rsidP="00B90AAE">
            <w:pPr>
              <w:spacing w:after="0" w:line="240" w:lineRule="auto"/>
              <w:jc w:val="center"/>
              <w:rPr>
                <w:rFonts w:ascii="Arial" w:eastAsia="Times New Roman" w:hAnsi="Arial" w:cs="Arial"/>
                <w:b/>
                <w:bCs/>
                <w:sz w:val="16"/>
                <w:szCs w:val="20"/>
                <w:lang w:eastAsia="es-PY"/>
              </w:rPr>
            </w:pPr>
          </w:p>
        </w:tc>
        <w:tc>
          <w:tcPr>
            <w:tcW w:w="2692" w:type="dxa"/>
            <w:tcBorders>
              <w:left w:val="nil"/>
              <w:bottom w:val="single" w:sz="4" w:space="0" w:color="auto"/>
              <w:right w:val="single" w:sz="4" w:space="0" w:color="000000"/>
            </w:tcBorders>
            <w:shd w:val="clear" w:color="auto" w:fill="FFFFFF"/>
            <w:noWrap/>
            <w:vAlign w:val="center"/>
          </w:tcPr>
          <w:p w:rsidR="00B90AAE" w:rsidRPr="000B218B" w:rsidRDefault="00B90AAE" w:rsidP="00B90AAE">
            <w:pPr>
              <w:spacing w:after="0" w:line="240" w:lineRule="auto"/>
              <w:jc w:val="center"/>
              <w:rPr>
                <w:rFonts w:ascii="Arial" w:eastAsia="Times New Roman" w:hAnsi="Arial" w:cs="Arial"/>
                <w:b/>
                <w:bCs/>
                <w:sz w:val="16"/>
                <w:szCs w:val="20"/>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B90AAE" w:rsidRPr="000B218B" w:rsidRDefault="00B90AAE" w:rsidP="00B90AAE">
            <w:pPr>
              <w:spacing w:after="0" w:line="240" w:lineRule="auto"/>
              <w:jc w:val="center"/>
              <w:rPr>
                <w:rFonts w:ascii="Arial" w:eastAsia="Times New Roman" w:hAnsi="Arial" w:cs="Arial"/>
                <w:b/>
                <w:bCs/>
                <w:sz w:val="16"/>
                <w:szCs w:val="20"/>
                <w:lang w:eastAsia="es-PY"/>
              </w:rPr>
            </w:pPr>
            <w:r w:rsidRPr="000B218B">
              <w:rPr>
                <w:rFonts w:ascii="Arial" w:eastAsia="Times New Roman" w:hAnsi="Arial" w:cs="Arial"/>
                <w:b/>
                <w:bCs/>
                <w:sz w:val="16"/>
                <w:szCs w:val="20"/>
                <w:lang w:eastAsia="es-PY"/>
              </w:rPr>
              <w:t>Valores en Guaraníes</w:t>
            </w:r>
          </w:p>
        </w:tc>
        <w:tc>
          <w:tcPr>
            <w:tcW w:w="3281" w:type="dxa"/>
            <w:gridSpan w:val="2"/>
            <w:tcBorders>
              <w:left w:val="nil"/>
              <w:bottom w:val="single" w:sz="4" w:space="0" w:color="auto"/>
              <w:right w:val="single" w:sz="12" w:space="0" w:color="auto"/>
            </w:tcBorders>
            <w:shd w:val="clear" w:color="auto" w:fill="FFFFFF"/>
            <w:noWrap/>
            <w:vAlign w:val="center"/>
          </w:tcPr>
          <w:p w:rsidR="00B90AAE" w:rsidRPr="000B218B" w:rsidRDefault="00B90AAE" w:rsidP="00B90AAE">
            <w:pPr>
              <w:spacing w:after="0" w:line="240" w:lineRule="auto"/>
              <w:jc w:val="center"/>
              <w:rPr>
                <w:rFonts w:ascii="Arial" w:eastAsia="Times New Roman" w:hAnsi="Arial" w:cs="Arial"/>
                <w:b/>
                <w:bCs/>
                <w:sz w:val="16"/>
                <w:szCs w:val="20"/>
                <w:lang w:eastAsia="es-PY"/>
              </w:rPr>
            </w:pPr>
          </w:p>
        </w:tc>
      </w:tr>
      <w:tr w:rsidR="00B90AAE" w:rsidRPr="000B218B" w:rsidTr="003045AA">
        <w:trPr>
          <w:gridAfter w:val="1"/>
          <w:wAfter w:w="2506" w:type="dxa"/>
          <w:trHeight w:val="345"/>
        </w:trPr>
        <w:tc>
          <w:tcPr>
            <w:tcW w:w="495"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B90AAE" w:rsidRPr="000B218B" w:rsidRDefault="00B90AAE" w:rsidP="00B90AAE">
            <w:pPr>
              <w:spacing w:after="0" w:line="240" w:lineRule="auto"/>
              <w:jc w:val="center"/>
              <w:rPr>
                <w:rFonts w:ascii="Arial" w:eastAsia="Times New Roman" w:hAnsi="Arial" w:cs="Arial"/>
                <w:b/>
                <w:bCs/>
                <w:sz w:val="14"/>
                <w:szCs w:val="20"/>
                <w:lang w:eastAsia="es-PY"/>
              </w:rPr>
            </w:pPr>
            <w:r w:rsidRPr="000B218B">
              <w:rPr>
                <w:rFonts w:ascii="Arial" w:eastAsia="Times New Roman" w:hAnsi="Arial" w:cs="Arial"/>
                <w:b/>
                <w:bCs/>
                <w:sz w:val="14"/>
                <w:szCs w:val="20"/>
                <w:lang w:eastAsia="es-PY"/>
              </w:rPr>
              <w:t>ITEM</w:t>
            </w:r>
          </w:p>
        </w:tc>
        <w:tc>
          <w:tcPr>
            <w:tcW w:w="2692" w:type="dxa"/>
            <w:tcBorders>
              <w:top w:val="single" w:sz="4" w:space="0" w:color="auto"/>
              <w:left w:val="nil"/>
              <w:bottom w:val="single" w:sz="4" w:space="0" w:color="auto"/>
              <w:right w:val="single" w:sz="4" w:space="0" w:color="000000"/>
            </w:tcBorders>
            <w:shd w:val="clear" w:color="000000" w:fill="C0C0C0"/>
            <w:noWrap/>
            <w:vAlign w:val="center"/>
            <w:hideMark/>
          </w:tcPr>
          <w:p w:rsidR="00B90AAE" w:rsidRPr="000B218B" w:rsidRDefault="00B90AAE" w:rsidP="00B90AAE">
            <w:pPr>
              <w:spacing w:after="0" w:line="240" w:lineRule="auto"/>
              <w:jc w:val="center"/>
              <w:rPr>
                <w:rFonts w:ascii="Arial" w:eastAsia="Times New Roman" w:hAnsi="Arial" w:cs="Arial"/>
                <w:b/>
                <w:bCs/>
                <w:sz w:val="16"/>
                <w:szCs w:val="20"/>
                <w:lang w:eastAsia="es-PY"/>
              </w:rPr>
            </w:pPr>
            <w:r w:rsidRPr="000B218B">
              <w:rPr>
                <w:rFonts w:ascii="Arial" w:eastAsia="Times New Roman" w:hAnsi="Arial" w:cs="Arial"/>
                <w:b/>
                <w:bCs/>
                <w:sz w:val="16"/>
                <w:szCs w:val="20"/>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B90AAE" w:rsidRPr="000B218B" w:rsidRDefault="00B90AAE" w:rsidP="00B90AAE">
            <w:pPr>
              <w:spacing w:after="0" w:line="240" w:lineRule="auto"/>
              <w:jc w:val="center"/>
              <w:rPr>
                <w:rFonts w:ascii="Arial" w:eastAsia="Times New Roman" w:hAnsi="Arial" w:cs="Arial"/>
                <w:b/>
                <w:bCs/>
                <w:sz w:val="16"/>
                <w:szCs w:val="20"/>
                <w:lang w:eastAsia="es-PY"/>
              </w:rPr>
            </w:pPr>
            <w:r w:rsidRPr="000B218B">
              <w:rPr>
                <w:rFonts w:ascii="Arial" w:eastAsia="Times New Roman" w:hAnsi="Arial" w:cs="Arial"/>
                <w:b/>
                <w:bCs/>
                <w:sz w:val="16"/>
                <w:szCs w:val="20"/>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B90AAE" w:rsidRPr="000B218B" w:rsidRDefault="00B90AAE" w:rsidP="00B90AAE">
            <w:pPr>
              <w:spacing w:after="0" w:line="240" w:lineRule="auto"/>
              <w:jc w:val="center"/>
              <w:rPr>
                <w:rFonts w:ascii="Arial" w:eastAsia="Times New Roman" w:hAnsi="Arial" w:cs="Arial"/>
                <w:b/>
                <w:bCs/>
                <w:sz w:val="16"/>
                <w:szCs w:val="20"/>
                <w:lang w:eastAsia="es-PY"/>
              </w:rPr>
            </w:pPr>
            <w:r w:rsidRPr="000B218B">
              <w:rPr>
                <w:rFonts w:ascii="Arial" w:eastAsia="Times New Roman" w:hAnsi="Arial" w:cs="Arial"/>
                <w:b/>
                <w:bCs/>
                <w:sz w:val="16"/>
                <w:szCs w:val="20"/>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B90AAE" w:rsidRPr="000B218B" w:rsidRDefault="00B90AAE" w:rsidP="00B90AAE">
            <w:pPr>
              <w:spacing w:after="0" w:line="240" w:lineRule="auto"/>
              <w:jc w:val="center"/>
              <w:rPr>
                <w:rFonts w:ascii="Arial" w:eastAsia="Times New Roman" w:hAnsi="Arial" w:cs="Arial"/>
                <w:b/>
                <w:bCs/>
                <w:sz w:val="16"/>
                <w:szCs w:val="20"/>
                <w:lang w:eastAsia="es-PY"/>
              </w:rPr>
            </w:pPr>
            <w:r w:rsidRPr="000B218B">
              <w:rPr>
                <w:rFonts w:ascii="Arial" w:eastAsia="Times New Roman" w:hAnsi="Arial" w:cs="Arial"/>
                <w:b/>
                <w:bCs/>
                <w:sz w:val="16"/>
                <w:szCs w:val="20"/>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B90AAE" w:rsidRPr="000B218B" w:rsidRDefault="00B90AAE" w:rsidP="00B90AAE">
            <w:pPr>
              <w:spacing w:after="0" w:line="240" w:lineRule="auto"/>
              <w:jc w:val="center"/>
              <w:rPr>
                <w:rFonts w:ascii="Arial" w:eastAsia="Times New Roman" w:hAnsi="Arial" w:cs="Arial"/>
                <w:b/>
                <w:bCs/>
                <w:sz w:val="16"/>
                <w:szCs w:val="20"/>
                <w:lang w:eastAsia="es-PY"/>
              </w:rPr>
            </w:pPr>
            <w:r w:rsidRPr="000B218B">
              <w:rPr>
                <w:rFonts w:ascii="Arial" w:eastAsia="Times New Roman" w:hAnsi="Arial" w:cs="Arial"/>
                <w:b/>
                <w:bCs/>
                <w:sz w:val="16"/>
                <w:szCs w:val="20"/>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B90AAE" w:rsidRPr="000B218B" w:rsidRDefault="00B90AAE" w:rsidP="00B90AAE">
            <w:pPr>
              <w:spacing w:after="0" w:line="240" w:lineRule="auto"/>
              <w:jc w:val="center"/>
              <w:rPr>
                <w:rFonts w:ascii="Arial" w:eastAsia="Times New Roman" w:hAnsi="Arial" w:cs="Arial"/>
                <w:b/>
                <w:bCs/>
                <w:sz w:val="16"/>
                <w:szCs w:val="20"/>
                <w:lang w:eastAsia="es-PY"/>
              </w:rPr>
            </w:pPr>
            <w:r w:rsidRPr="000B218B">
              <w:rPr>
                <w:rFonts w:ascii="Arial" w:eastAsia="Times New Roman" w:hAnsi="Arial" w:cs="Arial"/>
                <w:b/>
                <w:bCs/>
                <w:sz w:val="16"/>
                <w:szCs w:val="20"/>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B90AAE" w:rsidRPr="000B218B" w:rsidRDefault="00B90AAE" w:rsidP="00B90AAE">
            <w:pPr>
              <w:spacing w:after="0" w:line="240" w:lineRule="auto"/>
              <w:jc w:val="center"/>
              <w:rPr>
                <w:rFonts w:ascii="Arial" w:eastAsia="Times New Roman" w:hAnsi="Arial" w:cs="Arial"/>
                <w:b/>
                <w:bCs/>
                <w:sz w:val="16"/>
                <w:szCs w:val="20"/>
                <w:lang w:eastAsia="es-PY"/>
              </w:rPr>
            </w:pPr>
            <w:r w:rsidRPr="000B218B">
              <w:rPr>
                <w:rFonts w:ascii="Arial" w:eastAsia="Times New Roman" w:hAnsi="Arial" w:cs="Arial"/>
                <w:b/>
                <w:bCs/>
                <w:sz w:val="16"/>
                <w:szCs w:val="20"/>
                <w:lang w:eastAsia="es-PY"/>
              </w:rPr>
              <w:t>VALOR TOTAL EN PORCENTAJE %</w:t>
            </w:r>
          </w:p>
        </w:tc>
      </w:tr>
      <w:tr w:rsidR="00B90AAE" w:rsidRPr="000B218B" w:rsidTr="003045AA">
        <w:trPr>
          <w:gridAfter w:val="1"/>
          <w:wAfter w:w="2506" w:type="dxa"/>
          <w:trHeight w:val="25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ind w:left="-756"/>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r>
      <w:tr w:rsidR="00B90AAE" w:rsidRPr="000B218B" w:rsidTr="00B90AAE">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b/>
                <w:bCs/>
                <w:sz w:val="20"/>
                <w:szCs w:val="20"/>
                <w:lang w:eastAsia="es-PY"/>
              </w:rPr>
            </w:pPr>
            <w:r w:rsidRPr="000B218B">
              <w:rPr>
                <w:rFonts w:ascii="Arial" w:eastAsia="Times New Roman" w:hAnsi="Arial" w:cs="Arial"/>
                <w:b/>
                <w:bCs/>
                <w:sz w:val="20"/>
                <w:szCs w:val="20"/>
                <w:lang w:eastAsia="es-PY"/>
              </w:rPr>
              <w:t>1</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i/>
                <w:szCs w:val="20"/>
                <w:lang w:eastAsia="es-ES"/>
              </w:rPr>
            </w:pPr>
            <w:r w:rsidRPr="000B218B">
              <w:rPr>
                <w:rFonts w:ascii="Arial" w:eastAsia="Times New Roman" w:hAnsi="Arial" w:cs="Arial"/>
                <w:i/>
                <w:szCs w:val="20"/>
                <w:lang w:eastAsia="es-ES"/>
              </w:rPr>
              <w:t>[</w:t>
            </w:r>
            <w:r w:rsidRPr="000B218B">
              <w:rPr>
                <w:rFonts w:ascii="Arial" w:eastAsia="Times New Roman" w:hAnsi="Arial" w:cs="Arial"/>
                <w:b/>
                <w:i/>
                <w:szCs w:val="20"/>
                <w:lang w:eastAsia="es-ES"/>
              </w:rPr>
              <w:t>MANO DE OBRA</w:t>
            </w:r>
            <w:r w:rsidRPr="000B218B">
              <w:rPr>
                <w:rFonts w:ascii="Arial" w:eastAsia="Times New Roman" w:hAnsi="Arial" w:cs="Arial"/>
                <w:i/>
                <w:szCs w:val="20"/>
                <w:lang w:eastAsia="es-ES"/>
              </w:rPr>
              <w:t>]</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jc w:val="right"/>
              <w:rPr>
                <w:rFonts w:ascii="Arial" w:eastAsia="Times New Roman" w:hAnsi="Arial" w:cs="Arial"/>
                <w:b/>
                <w:bCs/>
                <w:sz w:val="20"/>
                <w:szCs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0,00%</w:t>
            </w:r>
          </w:p>
        </w:tc>
      </w:tr>
      <w:tr w:rsidR="00B90AAE" w:rsidRPr="000B218B" w:rsidTr="00B90AAE">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i/>
                <w:szCs w:val="20"/>
                <w:lang w:eastAsia="es-ES"/>
              </w:rPr>
            </w:pPr>
            <w:r w:rsidRPr="000B218B">
              <w:rPr>
                <w:rFonts w:ascii="Arial" w:eastAsia="Times New Roman" w:hAnsi="Arial" w:cs="Arial"/>
                <w:i/>
                <w:szCs w:val="20"/>
                <w:lang w:eastAsia="es-ES"/>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b/>
                <w:bCs/>
                <w:sz w:val="20"/>
                <w:szCs w:val="20"/>
                <w:lang w:eastAsia="es-PY"/>
              </w:rPr>
            </w:pPr>
            <w:r w:rsidRPr="000B218B">
              <w:rPr>
                <w:rFonts w:ascii="Arial" w:eastAsia="Times New Roman" w:hAnsi="Arial" w:cs="Arial"/>
                <w:b/>
                <w:bCs/>
                <w:sz w:val="20"/>
                <w:szCs w:val="20"/>
                <w:lang w:eastAsia="es-PY"/>
              </w:rPr>
              <w:t> </w:t>
            </w: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r>
      <w:tr w:rsidR="00B90AAE" w:rsidRPr="000B218B" w:rsidTr="00B90AAE">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b/>
                <w:bCs/>
                <w:sz w:val="20"/>
                <w:szCs w:val="20"/>
                <w:lang w:eastAsia="es-PY"/>
              </w:rPr>
            </w:pPr>
            <w:r w:rsidRPr="000B218B">
              <w:rPr>
                <w:rFonts w:ascii="Arial" w:eastAsia="Times New Roman" w:hAnsi="Arial" w:cs="Arial"/>
                <w:b/>
                <w:bCs/>
                <w:sz w:val="20"/>
                <w:szCs w:val="20"/>
                <w:lang w:eastAsia="es-PY"/>
              </w:rPr>
              <w:t>2</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i/>
                <w:szCs w:val="20"/>
                <w:lang w:eastAsia="es-ES"/>
              </w:rPr>
            </w:pPr>
            <w:r w:rsidRPr="000B218B">
              <w:rPr>
                <w:rFonts w:ascii="Arial" w:eastAsia="Times New Roman" w:hAnsi="Arial" w:cs="Arial"/>
                <w:i/>
                <w:szCs w:val="20"/>
                <w:lang w:eastAsia="es-ES"/>
              </w:rPr>
              <w:t>[</w:t>
            </w:r>
            <w:r w:rsidRPr="000B218B">
              <w:rPr>
                <w:rFonts w:ascii="Arial" w:eastAsia="Times New Roman" w:hAnsi="Arial" w:cs="Arial"/>
                <w:b/>
                <w:i/>
                <w:szCs w:val="20"/>
                <w:lang w:eastAsia="es-ES"/>
              </w:rPr>
              <w:t>MATERIALES</w:t>
            </w:r>
            <w:r w:rsidRPr="000B218B">
              <w:rPr>
                <w:rFonts w:ascii="Arial" w:eastAsia="Times New Roman" w:hAnsi="Arial" w:cs="Arial"/>
                <w:i/>
                <w:szCs w:val="20"/>
                <w:lang w:eastAsia="es-ES"/>
              </w:rPr>
              <w:t>]</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B90AAE" w:rsidRPr="000B218B" w:rsidRDefault="00B90AAE" w:rsidP="00B90AAE">
            <w:pPr>
              <w:spacing w:after="0" w:line="240" w:lineRule="auto"/>
              <w:jc w:val="right"/>
              <w:rPr>
                <w:rFonts w:ascii="Arial" w:eastAsia="Times New Roman" w:hAnsi="Arial" w:cs="Arial"/>
                <w:b/>
                <w:bCs/>
                <w:sz w:val="20"/>
                <w:szCs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0,00%</w:t>
            </w:r>
          </w:p>
        </w:tc>
      </w:tr>
      <w:tr w:rsidR="00B90AAE" w:rsidRPr="000B218B" w:rsidTr="00B90AAE">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i/>
                <w:sz w:val="20"/>
                <w:szCs w:val="20"/>
                <w:lang w:eastAsia="es-ES"/>
              </w:rPr>
            </w:pPr>
            <w:r w:rsidRPr="000B218B">
              <w:rPr>
                <w:rFonts w:ascii="Arial" w:eastAsia="Times New Roman" w:hAnsi="Arial" w:cs="Arial"/>
                <w:i/>
                <w:sz w:val="20"/>
                <w:szCs w:val="20"/>
                <w:lang w:eastAsia="es-ES"/>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B90AAE" w:rsidRPr="000B218B" w:rsidRDefault="00B90AAE" w:rsidP="00B90AAE">
            <w:pPr>
              <w:spacing w:after="0" w:line="240" w:lineRule="auto"/>
              <w:rPr>
                <w:rFonts w:ascii="Arial" w:eastAsia="Times New Roman" w:hAnsi="Arial" w:cs="Arial"/>
                <w:b/>
                <w:bCs/>
                <w:sz w:val="20"/>
                <w:szCs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r>
      <w:tr w:rsidR="00B90AAE" w:rsidRPr="000B218B" w:rsidTr="00B90AAE">
        <w:trPr>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i/>
                <w:sz w:val="20"/>
                <w:szCs w:val="20"/>
                <w:lang w:eastAsia="es-ES"/>
              </w:rPr>
            </w:pPr>
            <w:r w:rsidRPr="000B218B">
              <w:rPr>
                <w:rFonts w:ascii="Arial" w:eastAsia="Times New Roman" w:hAnsi="Arial" w:cs="Arial"/>
                <w:i/>
                <w:sz w:val="20"/>
                <w:szCs w:val="20"/>
                <w:lang w:eastAsia="es-ES"/>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B90AAE" w:rsidRPr="000B218B" w:rsidRDefault="00B90AAE" w:rsidP="00B90AAE">
            <w:pPr>
              <w:spacing w:after="0" w:line="240" w:lineRule="auto"/>
              <w:rPr>
                <w:rFonts w:ascii="Arial" w:eastAsia="Times New Roman" w:hAnsi="Arial" w:cs="Arial"/>
                <w:b/>
                <w:bCs/>
                <w:sz w:val="20"/>
                <w:szCs w:val="20"/>
                <w:lang w:eastAsia="es-PY"/>
              </w:rPr>
            </w:pPr>
          </w:p>
        </w:tc>
        <w:tc>
          <w:tcPr>
            <w:tcW w:w="1704" w:type="dxa"/>
            <w:tcBorders>
              <w:top w:val="nil"/>
              <w:left w:val="single" w:sz="4" w:space="0" w:color="000000"/>
              <w:right w:val="single" w:sz="4" w:space="0" w:color="000000"/>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p>
        </w:tc>
        <w:tc>
          <w:tcPr>
            <w:tcW w:w="2506" w:type="dxa"/>
            <w:tcBorders>
              <w:top w:val="nil"/>
              <w:left w:val="single" w:sz="4" w:space="0" w:color="000000"/>
              <w:right w:val="single" w:sz="12" w:space="0" w:color="auto"/>
            </w:tcBorders>
            <w:shd w:val="clear" w:color="auto" w:fill="auto"/>
            <w:vAlign w:val="bottom"/>
          </w:tcPr>
          <w:p w:rsidR="00B90AAE" w:rsidRPr="000B218B" w:rsidRDefault="00B90AAE" w:rsidP="00B90AAE">
            <w:pPr>
              <w:spacing w:after="0" w:line="240" w:lineRule="auto"/>
              <w:jc w:val="center"/>
              <w:rPr>
                <w:rFonts w:ascii="Arial" w:eastAsia="Times New Roman" w:hAnsi="Arial" w:cs="Arial"/>
                <w:sz w:val="20"/>
                <w:szCs w:val="20"/>
                <w:lang w:eastAsia="es-PY"/>
              </w:rPr>
            </w:pPr>
          </w:p>
        </w:tc>
      </w:tr>
      <w:tr w:rsidR="00B90AAE" w:rsidRPr="000B218B" w:rsidTr="00B90AAE">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b/>
                <w:bCs/>
                <w:sz w:val="20"/>
                <w:szCs w:val="20"/>
                <w:lang w:eastAsia="es-PY"/>
              </w:rPr>
            </w:pPr>
            <w:r w:rsidRPr="000B218B">
              <w:rPr>
                <w:rFonts w:ascii="Arial" w:eastAsia="Times New Roman" w:hAnsi="Arial" w:cs="Arial"/>
                <w:b/>
                <w:bCs/>
                <w:sz w:val="20"/>
                <w:szCs w:val="20"/>
                <w:lang w:eastAsia="es-PY"/>
              </w:rPr>
              <w:t>3</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b/>
                <w:i/>
                <w:szCs w:val="20"/>
                <w:lang w:eastAsia="es-ES"/>
              </w:rPr>
            </w:pPr>
            <w:r w:rsidRPr="000B218B">
              <w:rPr>
                <w:rFonts w:ascii="Arial" w:eastAsia="Times New Roman" w:hAnsi="Arial" w:cs="Arial"/>
                <w:b/>
                <w:i/>
                <w:szCs w:val="20"/>
                <w:lang w:eastAsia="es-ES"/>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B90AAE" w:rsidRPr="000B218B" w:rsidRDefault="00B90AAE" w:rsidP="00B90AAE">
            <w:pPr>
              <w:spacing w:after="0" w:line="240" w:lineRule="auto"/>
              <w:jc w:val="right"/>
              <w:rPr>
                <w:rFonts w:ascii="Arial" w:eastAsia="Times New Roman" w:hAnsi="Arial" w:cs="Arial"/>
                <w:b/>
                <w:bCs/>
                <w:sz w:val="20"/>
                <w:szCs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0,00%</w:t>
            </w:r>
          </w:p>
        </w:tc>
      </w:tr>
      <w:tr w:rsidR="00B90AAE" w:rsidRPr="000B218B" w:rsidTr="00B90AAE">
        <w:trPr>
          <w:gridAfter w:val="1"/>
          <w:wAfter w:w="2506" w:type="dxa"/>
          <w:trHeight w:val="394"/>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i/>
                <w:sz w:val="24"/>
                <w:szCs w:val="20"/>
                <w:lang w:eastAsia="es-ES"/>
              </w:rPr>
            </w:pPr>
            <w:r w:rsidRPr="000B218B">
              <w:rPr>
                <w:rFonts w:ascii="Arial" w:eastAsia="Times New Roman" w:hAnsi="Arial" w:cs="Arial"/>
                <w:i/>
                <w:sz w:val="20"/>
                <w:szCs w:val="20"/>
                <w:lang w:eastAsia="es-ES"/>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B90AAE" w:rsidRPr="000B218B" w:rsidRDefault="00B90AAE" w:rsidP="00B90AAE">
            <w:pPr>
              <w:spacing w:after="0" w:line="240" w:lineRule="auto"/>
              <w:rPr>
                <w:rFonts w:ascii="Arial" w:eastAsia="Times New Roman" w:hAnsi="Arial" w:cs="Arial"/>
                <w:b/>
                <w:bCs/>
                <w:sz w:val="20"/>
                <w:szCs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r>
      <w:tr w:rsidR="00B90AAE" w:rsidRPr="000B218B" w:rsidTr="00B90AAE">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b/>
                <w:bCs/>
                <w:sz w:val="20"/>
                <w:szCs w:val="20"/>
                <w:lang w:eastAsia="es-PY"/>
              </w:rPr>
            </w:pPr>
            <w:r w:rsidRPr="000B218B">
              <w:rPr>
                <w:rFonts w:ascii="Arial" w:eastAsia="Times New Roman" w:hAnsi="Arial" w:cs="Arial"/>
                <w:b/>
                <w:bCs/>
                <w:sz w:val="20"/>
                <w:szCs w:val="20"/>
                <w:lang w:eastAsia="es-PY"/>
              </w:rPr>
              <w:t>4</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b/>
                <w:i/>
                <w:szCs w:val="20"/>
                <w:lang w:eastAsia="es-ES"/>
              </w:rPr>
            </w:pPr>
            <w:r w:rsidRPr="000B218B">
              <w:rPr>
                <w:rFonts w:ascii="Arial" w:eastAsia="Times New Roman" w:hAnsi="Arial" w:cs="Arial"/>
                <w:b/>
                <w:i/>
                <w:szCs w:val="20"/>
                <w:lang w:eastAsia="es-ES"/>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B90AAE" w:rsidRPr="000B218B" w:rsidRDefault="00B90AAE" w:rsidP="00B90AAE">
            <w:pPr>
              <w:spacing w:after="0" w:line="240" w:lineRule="auto"/>
              <w:jc w:val="right"/>
              <w:rPr>
                <w:rFonts w:ascii="Arial" w:eastAsia="Times New Roman" w:hAnsi="Arial" w:cs="Arial"/>
                <w:b/>
                <w:bCs/>
                <w:sz w:val="20"/>
                <w:szCs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0,00%</w:t>
            </w:r>
          </w:p>
        </w:tc>
      </w:tr>
      <w:tr w:rsidR="00B90AAE" w:rsidRPr="000B218B" w:rsidTr="00B90AAE">
        <w:trPr>
          <w:gridAfter w:val="1"/>
          <w:wAfter w:w="2506" w:type="dxa"/>
          <w:trHeight w:val="315"/>
        </w:trPr>
        <w:tc>
          <w:tcPr>
            <w:tcW w:w="495" w:type="dxa"/>
            <w:tcBorders>
              <w:top w:val="nil"/>
              <w:left w:val="single" w:sz="12" w:space="0" w:color="auto"/>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b/>
                <w:bCs/>
                <w:sz w:val="20"/>
                <w:szCs w:val="20"/>
                <w:lang w:eastAsia="es-PY"/>
              </w:rPr>
            </w:pPr>
            <w:r w:rsidRPr="000B218B">
              <w:rPr>
                <w:rFonts w:ascii="Arial" w:eastAsia="Times New Roman" w:hAnsi="Arial" w:cs="Arial"/>
                <w:b/>
                <w:bCs/>
                <w:sz w:val="20"/>
                <w:szCs w:val="20"/>
                <w:lang w:eastAsia="es-PY"/>
              </w:rPr>
              <w:t> </w:t>
            </w:r>
          </w:p>
        </w:tc>
        <w:tc>
          <w:tcPr>
            <w:tcW w:w="2692" w:type="dxa"/>
            <w:tcBorders>
              <w:top w:val="single" w:sz="4" w:space="0" w:color="auto"/>
              <w:left w:val="nil"/>
              <w:bottom w:val="single" w:sz="4" w:space="0" w:color="auto"/>
              <w:right w:val="single" w:sz="4" w:space="0" w:color="000000"/>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b/>
                <w:bCs/>
                <w:sz w:val="20"/>
                <w:szCs w:val="20"/>
                <w:lang w:eastAsia="es-PY"/>
              </w:rPr>
            </w:pPr>
            <w:r w:rsidRPr="000B218B">
              <w:rPr>
                <w:rFonts w:ascii="Arial" w:eastAsia="Times New Roman" w:hAnsi="Arial" w:cs="Arial"/>
                <w:b/>
                <w:bCs/>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c>
          <w:tcPr>
            <w:tcW w:w="1577" w:type="dxa"/>
            <w:tcBorders>
              <w:top w:val="nil"/>
              <w:left w:val="nil"/>
              <w:bottom w:val="single" w:sz="4" w:space="0" w:color="auto"/>
              <w:right w:val="single" w:sz="4" w:space="0" w:color="000000"/>
            </w:tcBorders>
            <w:shd w:val="clear" w:color="auto" w:fill="auto"/>
            <w:noWrap/>
            <w:vAlign w:val="bottom"/>
          </w:tcPr>
          <w:p w:rsidR="00B90AAE" w:rsidRPr="000B218B" w:rsidRDefault="00B90AAE" w:rsidP="00B90AAE">
            <w:pPr>
              <w:spacing w:after="0" w:line="240" w:lineRule="auto"/>
              <w:rPr>
                <w:rFonts w:ascii="Arial" w:eastAsia="Times New Roman" w:hAnsi="Arial" w:cs="Arial"/>
                <w:sz w:val="20"/>
                <w:szCs w:val="20"/>
                <w:lang w:eastAsia="es-PY"/>
              </w:rPr>
            </w:pPr>
          </w:p>
        </w:tc>
        <w:tc>
          <w:tcPr>
            <w:tcW w:w="1704" w:type="dxa"/>
            <w:tcBorders>
              <w:top w:val="single" w:sz="4" w:space="0" w:color="auto"/>
              <w:left w:val="single" w:sz="4" w:space="0" w:color="000000"/>
              <w:bottom w:val="single" w:sz="4"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 </w:t>
            </w:r>
          </w:p>
        </w:tc>
      </w:tr>
      <w:tr w:rsidR="00B90AAE" w:rsidRPr="000B218B" w:rsidTr="00B90AAE">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b/>
                <w:bCs/>
                <w:sz w:val="20"/>
                <w:szCs w:val="20"/>
                <w:lang w:eastAsia="es-PY"/>
              </w:rPr>
            </w:pPr>
            <w:r w:rsidRPr="000B218B">
              <w:rPr>
                <w:rFonts w:ascii="Arial" w:eastAsia="Times New Roman" w:hAnsi="Arial" w:cs="Arial"/>
                <w:b/>
                <w:bCs/>
                <w:sz w:val="20"/>
                <w:szCs w:val="20"/>
                <w:lang w:eastAsia="es-PY"/>
              </w:rPr>
              <w:t xml:space="preserve">TOTAL </w:t>
            </w:r>
          </w:p>
        </w:tc>
        <w:tc>
          <w:tcPr>
            <w:tcW w:w="1577" w:type="dxa"/>
            <w:tcBorders>
              <w:top w:val="nil"/>
              <w:left w:val="nil"/>
              <w:bottom w:val="single" w:sz="12" w:space="0" w:color="auto"/>
              <w:right w:val="single" w:sz="4" w:space="0" w:color="000000"/>
            </w:tcBorders>
            <w:shd w:val="clear" w:color="auto" w:fill="auto"/>
            <w:noWrap/>
            <w:vAlign w:val="bottom"/>
          </w:tcPr>
          <w:p w:rsidR="00B90AAE" w:rsidRPr="000B218B" w:rsidRDefault="00B90AAE" w:rsidP="00B90AAE">
            <w:pPr>
              <w:spacing w:after="0" w:line="240" w:lineRule="auto"/>
              <w:jc w:val="right"/>
              <w:rPr>
                <w:rFonts w:ascii="Arial" w:eastAsia="Times New Roman" w:hAnsi="Arial" w:cs="Arial"/>
                <w:b/>
                <w:bCs/>
                <w:sz w:val="20"/>
                <w:szCs w:val="20"/>
                <w:lang w:eastAsia="es-PY"/>
              </w:rPr>
            </w:pPr>
          </w:p>
        </w:tc>
        <w:tc>
          <w:tcPr>
            <w:tcW w:w="1704" w:type="dxa"/>
            <w:tcBorders>
              <w:top w:val="single" w:sz="4" w:space="0" w:color="auto"/>
              <w:left w:val="single" w:sz="4" w:space="0" w:color="000000"/>
              <w:bottom w:val="single" w:sz="12" w:space="0" w:color="auto"/>
              <w:right w:val="single" w:sz="12" w:space="0" w:color="auto"/>
            </w:tcBorders>
            <w:shd w:val="clear" w:color="auto" w:fill="auto"/>
            <w:noWrap/>
            <w:vAlign w:val="bottom"/>
            <w:hideMark/>
          </w:tcPr>
          <w:p w:rsidR="00B90AAE" w:rsidRPr="000B218B" w:rsidRDefault="00B90AAE" w:rsidP="00B90AAE">
            <w:pPr>
              <w:spacing w:after="0" w:line="240" w:lineRule="auto"/>
              <w:jc w:val="center"/>
              <w:rPr>
                <w:rFonts w:ascii="Arial" w:eastAsia="Times New Roman" w:hAnsi="Arial" w:cs="Arial"/>
                <w:sz w:val="20"/>
                <w:szCs w:val="20"/>
                <w:lang w:eastAsia="es-PY"/>
              </w:rPr>
            </w:pPr>
            <w:r w:rsidRPr="000B218B">
              <w:rPr>
                <w:rFonts w:ascii="Arial" w:eastAsia="Times New Roman" w:hAnsi="Arial" w:cs="Arial"/>
                <w:sz w:val="20"/>
                <w:szCs w:val="20"/>
                <w:lang w:eastAsia="es-PY"/>
              </w:rPr>
              <w:t>100%</w:t>
            </w:r>
          </w:p>
        </w:tc>
      </w:tr>
    </w:tbl>
    <w:p w:rsidR="00B90AAE" w:rsidRPr="000B218B" w:rsidRDefault="00B90AAE" w:rsidP="00B90AAE">
      <w:pPr>
        <w:autoSpaceDE w:val="0"/>
        <w:autoSpaceDN w:val="0"/>
        <w:adjustRightInd w:val="0"/>
        <w:spacing w:after="0" w:line="240" w:lineRule="auto"/>
        <w:jc w:val="both"/>
        <w:rPr>
          <w:rFonts w:ascii="Arial" w:eastAsia="Calibri" w:hAnsi="Arial" w:cs="Arial"/>
          <w:color w:val="000000"/>
          <w:sz w:val="24"/>
          <w:szCs w:val="24"/>
        </w:rPr>
      </w:pPr>
    </w:p>
    <w:p w:rsidR="00B90AAE" w:rsidRPr="000B218B" w:rsidRDefault="00B90AAE" w:rsidP="00B90AAE">
      <w:pPr>
        <w:spacing w:after="0" w:line="240" w:lineRule="auto"/>
        <w:jc w:val="both"/>
        <w:rPr>
          <w:rFonts w:ascii="Arial" w:eastAsia="Calibri" w:hAnsi="Arial" w:cs="Arial"/>
          <w:color w:val="000000"/>
          <w:sz w:val="20"/>
          <w:szCs w:val="20"/>
        </w:rPr>
      </w:pPr>
      <w:r w:rsidRPr="000B218B">
        <w:rPr>
          <w:rFonts w:ascii="Arial" w:eastAsia="Calibri" w:hAnsi="Arial" w:cs="Arial"/>
          <w:b/>
          <w:color w:val="000000"/>
          <w:sz w:val="20"/>
          <w:szCs w:val="20"/>
        </w:rPr>
        <w:t>Nota</w:t>
      </w:r>
      <w:r w:rsidRPr="000B218B">
        <w:rPr>
          <w:rFonts w:ascii="Arial" w:eastAsia="Calibri" w:hAnsi="Arial" w:cs="Arial"/>
          <w:color w:val="000000"/>
          <w:sz w:val="20"/>
          <w:szCs w:val="20"/>
        </w:rPr>
        <w:t>: Los porcentajes se toman sobre el 100% del valor del anticipo a ser recibido por el contratista.</w:t>
      </w:r>
    </w:p>
    <w:p w:rsidR="00B90AAE" w:rsidRPr="000B218B" w:rsidRDefault="00B90AAE" w:rsidP="00B90AAE">
      <w:pPr>
        <w:widowControl w:val="0"/>
        <w:adjustRightInd w:val="0"/>
        <w:spacing w:after="0" w:line="240" w:lineRule="auto"/>
        <w:jc w:val="both"/>
        <w:textAlignment w:val="baseline"/>
        <w:rPr>
          <w:rFonts w:ascii="Arial" w:eastAsia="Calibri" w:hAnsi="Arial" w:cs="Arial"/>
          <w:color w:val="000000"/>
          <w:sz w:val="20"/>
          <w:szCs w:val="20"/>
        </w:rPr>
      </w:pPr>
      <w:r w:rsidRPr="000B218B">
        <w:rPr>
          <w:rFonts w:ascii="Arial" w:eastAsia="Calibri" w:hAnsi="Arial" w:cs="Arial"/>
          <w:color w:val="000000"/>
          <w:sz w:val="20"/>
          <w:szCs w:val="20"/>
        </w:rPr>
        <w:t>El proponente colocará los gastos que considere más pertinente a financiar con el anticipo.</w:t>
      </w:r>
    </w:p>
    <w:p w:rsidR="00B90AAE" w:rsidRPr="000B218B" w:rsidRDefault="00B90AAE" w:rsidP="00B90AAE">
      <w:pPr>
        <w:widowControl w:val="0"/>
        <w:adjustRightInd w:val="0"/>
        <w:spacing w:after="0" w:line="360" w:lineRule="atLeast"/>
        <w:jc w:val="both"/>
        <w:textAlignment w:val="baseline"/>
        <w:rPr>
          <w:rFonts w:ascii="Arial" w:eastAsia="Times New Roman" w:hAnsi="Arial" w:cs="Arial"/>
          <w:i/>
          <w:sz w:val="24"/>
          <w:szCs w:val="20"/>
          <w:lang w:eastAsia="es-ES"/>
        </w:rPr>
      </w:pPr>
      <w:r w:rsidRPr="000B218B">
        <w:rPr>
          <w:rFonts w:ascii="Arial" w:eastAsia="Calibri" w:hAnsi="Arial" w:cs="Arial"/>
          <w:color w:val="000000"/>
          <w:szCs w:val="20"/>
        </w:rPr>
        <w:t xml:space="preserve">El manejo del anticipo se encuentra garantizado por la </w:t>
      </w:r>
      <w:r w:rsidRPr="000B218B">
        <w:rPr>
          <w:rFonts w:ascii="Arial" w:eastAsia="Times New Roman" w:hAnsi="Arial" w:cs="Arial"/>
          <w:i/>
          <w:sz w:val="24"/>
          <w:szCs w:val="20"/>
          <w:lang w:eastAsia="es-ES"/>
        </w:rPr>
        <w:t xml:space="preserve">[Garantía Bancaria / Póliza de Seguro] </w:t>
      </w:r>
      <w:r w:rsidRPr="000B218B">
        <w:rPr>
          <w:rFonts w:ascii="Arial" w:eastAsia="Calibri" w:hAnsi="Arial" w:cs="Arial"/>
          <w:color w:val="000000"/>
          <w:szCs w:val="20"/>
        </w:rPr>
        <w:t xml:space="preserve">N° </w:t>
      </w:r>
      <w:r w:rsidRPr="000B218B">
        <w:rPr>
          <w:rFonts w:ascii="Arial" w:eastAsia="Times New Roman" w:hAnsi="Arial" w:cs="Arial"/>
          <w:i/>
          <w:sz w:val="24"/>
          <w:szCs w:val="20"/>
          <w:lang w:eastAsia="es-ES"/>
        </w:rPr>
        <w:t>[número]</w:t>
      </w:r>
      <w:r w:rsidRPr="000B218B">
        <w:rPr>
          <w:rFonts w:ascii="Arial" w:eastAsia="Calibri" w:hAnsi="Arial" w:cs="Arial"/>
          <w:color w:val="000000"/>
          <w:szCs w:val="20"/>
        </w:rPr>
        <w:t xml:space="preserve">, vigente desde el </w:t>
      </w:r>
      <w:r w:rsidRPr="000B218B">
        <w:rPr>
          <w:rFonts w:ascii="Arial" w:eastAsia="Times New Roman" w:hAnsi="Arial" w:cs="Arial"/>
          <w:i/>
          <w:sz w:val="24"/>
          <w:szCs w:val="20"/>
          <w:lang w:eastAsia="es-ES"/>
        </w:rPr>
        <w:t>[__/__/__]</w:t>
      </w:r>
      <w:r w:rsidRPr="000B218B">
        <w:rPr>
          <w:rFonts w:ascii="Arial" w:eastAsia="Calibri" w:hAnsi="Arial" w:cs="Arial"/>
          <w:color w:val="000000"/>
          <w:szCs w:val="20"/>
        </w:rPr>
        <w:t xml:space="preserve"> hasta el </w:t>
      </w:r>
      <w:r w:rsidRPr="000B218B">
        <w:rPr>
          <w:rFonts w:ascii="Arial" w:eastAsia="Times New Roman" w:hAnsi="Arial" w:cs="Arial"/>
          <w:i/>
          <w:sz w:val="24"/>
          <w:szCs w:val="20"/>
          <w:lang w:eastAsia="es-ES"/>
        </w:rPr>
        <w:t>[__/__/__]</w:t>
      </w:r>
      <w:r w:rsidRPr="000B218B">
        <w:rPr>
          <w:rFonts w:ascii="Arial" w:eastAsia="Calibri" w:hAnsi="Arial" w:cs="Arial"/>
          <w:color w:val="000000"/>
          <w:szCs w:val="20"/>
        </w:rPr>
        <w:t xml:space="preserve"> emitida por </w:t>
      </w:r>
      <w:r w:rsidRPr="000B218B">
        <w:rPr>
          <w:rFonts w:ascii="Arial" w:eastAsia="Times New Roman" w:hAnsi="Arial" w:cs="Arial"/>
          <w:i/>
          <w:sz w:val="24"/>
          <w:szCs w:val="20"/>
          <w:lang w:eastAsia="es-ES"/>
        </w:rPr>
        <w:t>[Entidad Bancaria o Compañía de Seguros]</w:t>
      </w:r>
    </w:p>
    <w:tbl>
      <w:tblPr>
        <w:tblStyle w:val="Tablaconcuadrcula"/>
        <w:tblW w:w="0" w:type="auto"/>
        <w:tblLook w:val="04A0" w:firstRow="1" w:lastRow="0" w:firstColumn="1" w:lastColumn="0" w:noHBand="0" w:noVBand="1"/>
      </w:tblPr>
      <w:tblGrid>
        <w:gridCol w:w="3473"/>
        <w:gridCol w:w="2639"/>
        <w:gridCol w:w="2639"/>
      </w:tblGrid>
      <w:tr w:rsidR="00B90AAE" w:rsidRPr="000B218B" w:rsidTr="00817AB5">
        <w:trPr>
          <w:trHeight w:val="317"/>
        </w:trPr>
        <w:tc>
          <w:tcPr>
            <w:tcW w:w="0" w:type="auto"/>
          </w:tcPr>
          <w:p w:rsidR="00B90AAE" w:rsidRPr="000B218B" w:rsidRDefault="00B90AAE" w:rsidP="00B90AAE">
            <w:pPr>
              <w:widowControl w:val="0"/>
              <w:adjustRightInd w:val="0"/>
              <w:jc w:val="both"/>
              <w:textAlignment w:val="baseline"/>
              <w:rPr>
                <w:rFonts w:ascii="Arial" w:eastAsia="Calibri" w:hAnsi="Arial" w:cs="Arial"/>
                <w:color w:val="000000"/>
                <w:szCs w:val="20"/>
              </w:rPr>
            </w:pPr>
            <w:r w:rsidRPr="000B218B">
              <w:rPr>
                <w:rFonts w:ascii="Arial" w:eastAsia="Calibri" w:hAnsi="Arial" w:cs="Arial"/>
                <w:color w:val="000000"/>
                <w:szCs w:val="20"/>
              </w:rPr>
              <w:t>Elaboró</w:t>
            </w:r>
          </w:p>
        </w:tc>
        <w:tc>
          <w:tcPr>
            <w:tcW w:w="0" w:type="auto"/>
          </w:tcPr>
          <w:p w:rsidR="00B90AAE" w:rsidRPr="000B218B" w:rsidRDefault="00B90AAE" w:rsidP="00B90AAE">
            <w:pPr>
              <w:widowControl w:val="0"/>
              <w:adjustRightInd w:val="0"/>
              <w:jc w:val="both"/>
              <w:textAlignment w:val="baseline"/>
              <w:rPr>
                <w:rFonts w:ascii="Arial" w:eastAsia="Calibri" w:hAnsi="Arial" w:cs="Arial"/>
                <w:color w:val="000000"/>
                <w:szCs w:val="20"/>
              </w:rPr>
            </w:pPr>
            <w:r w:rsidRPr="000B218B">
              <w:rPr>
                <w:rFonts w:ascii="Arial" w:eastAsia="Calibri" w:hAnsi="Arial" w:cs="Arial"/>
                <w:color w:val="000000"/>
                <w:szCs w:val="20"/>
              </w:rPr>
              <w:t>Revisó</w:t>
            </w:r>
          </w:p>
        </w:tc>
        <w:tc>
          <w:tcPr>
            <w:tcW w:w="0" w:type="auto"/>
          </w:tcPr>
          <w:p w:rsidR="00B90AAE" w:rsidRPr="000B218B" w:rsidRDefault="00B90AAE" w:rsidP="00B90AAE">
            <w:pPr>
              <w:widowControl w:val="0"/>
              <w:adjustRightInd w:val="0"/>
              <w:jc w:val="both"/>
              <w:textAlignment w:val="baseline"/>
              <w:rPr>
                <w:rFonts w:ascii="Arial" w:eastAsia="Calibri" w:hAnsi="Arial" w:cs="Arial"/>
                <w:color w:val="000000"/>
                <w:szCs w:val="20"/>
              </w:rPr>
            </w:pPr>
            <w:r w:rsidRPr="000B218B">
              <w:rPr>
                <w:rFonts w:ascii="Arial" w:eastAsia="Calibri" w:hAnsi="Arial" w:cs="Arial"/>
                <w:color w:val="000000"/>
                <w:szCs w:val="20"/>
              </w:rPr>
              <w:t>Aprobó</w:t>
            </w:r>
          </w:p>
        </w:tc>
      </w:tr>
      <w:tr w:rsidR="00B90AAE" w:rsidRPr="000B218B" w:rsidTr="00817AB5">
        <w:trPr>
          <w:trHeight w:val="1435"/>
        </w:trPr>
        <w:tc>
          <w:tcPr>
            <w:tcW w:w="0" w:type="auto"/>
            <w:vAlign w:val="center"/>
          </w:tcPr>
          <w:p w:rsidR="00B90AAE" w:rsidRPr="000B218B" w:rsidRDefault="00B90AAE" w:rsidP="00B90AAE">
            <w:pPr>
              <w:widowControl w:val="0"/>
              <w:adjustRightInd w:val="0"/>
              <w:textAlignment w:val="baseline"/>
              <w:rPr>
                <w:rFonts w:ascii="Arial" w:eastAsia="Times New Roman" w:hAnsi="Arial" w:cs="Arial"/>
                <w:b/>
                <w:i/>
                <w:sz w:val="20"/>
                <w:szCs w:val="20"/>
                <w:lang w:eastAsia="es-ES"/>
              </w:rPr>
            </w:pPr>
          </w:p>
          <w:p w:rsidR="00B90AAE" w:rsidRPr="000B218B" w:rsidRDefault="00B90AAE" w:rsidP="00B90AAE">
            <w:pPr>
              <w:widowControl w:val="0"/>
              <w:adjustRightInd w:val="0"/>
              <w:textAlignment w:val="baseline"/>
              <w:rPr>
                <w:rFonts w:ascii="Arial" w:eastAsia="Times New Roman" w:hAnsi="Arial" w:cs="Arial"/>
                <w:b/>
                <w:i/>
                <w:sz w:val="20"/>
                <w:szCs w:val="20"/>
                <w:lang w:eastAsia="es-ES"/>
              </w:rPr>
            </w:pPr>
          </w:p>
          <w:p w:rsidR="00B90AAE" w:rsidRPr="000B218B" w:rsidRDefault="00B90AAE" w:rsidP="00B90AAE">
            <w:pPr>
              <w:widowControl w:val="0"/>
              <w:adjustRightInd w:val="0"/>
              <w:textAlignment w:val="baseline"/>
              <w:rPr>
                <w:rFonts w:ascii="Arial" w:eastAsia="Times New Roman" w:hAnsi="Arial" w:cs="Arial"/>
                <w:b/>
                <w:i/>
                <w:sz w:val="20"/>
                <w:szCs w:val="20"/>
                <w:lang w:eastAsia="es-ES"/>
              </w:rPr>
            </w:pPr>
          </w:p>
          <w:p w:rsidR="00B90AAE" w:rsidRPr="000B218B" w:rsidRDefault="00B90AAE" w:rsidP="00B90AAE">
            <w:pPr>
              <w:widowControl w:val="0"/>
              <w:pBdr>
                <w:top w:val="single" w:sz="4" w:space="1" w:color="auto"/>
              </w:pBdr>
              <w:adjustRightInd w:val="0"/>
              <w:textAlignment w:val="baseline"/>
              <w:rPr>
                <w:rFonts w:ascii="Arial" w:eastAsia="Times New Roman" w:hAnsi="Arial" w:cs="Arial"/>
                <w:b/>
                <w:i/>
                <w:sz w:val="20"/>
                <w:szCs w:val="20"/>
                <w:lang w:eastAsia="es-ES"/>
              </w:rPr>
            </w:pPr>
            <w:r w:rsidRPr="000B218B">
              <w:rPr>
                <w:rFonts w:ascii="Arial" w:eastAsia="Times New Roman" w:hAnsi="Arial" w:cs="Arial"/>
                <w:b/>
                <w:i/>
                <w:sz w:val="20"/>
                <w:szCs w:val="20"/>
                <w:lang w:eastAsia="es-ES"/>
              </w:rPr>
              <w:t>Firma y Aclaración</w:t>
            </w:r>
          </w:p>
          <w:p w:rsidR="00B90AAE" w:rsidRPr="000B218B" w:rsidRDefault="00B90AAE" w:rsidP="00B90AAE">
            <w:pPr>
              <w:widowControl w:val="0"/>
              <w:adjustRightInd w:val="0"/>
              <w:textAlignment w:val="baseline"/>
              <w:rPr>
                <w:rFonts w:ascii="Arial" w:eastAsia="Times New Roman" w:hAnsi="Arial" w:cs="Arial"/>
                <w:b/>
                <w:i/>
                <w:sz w:val="20"/>
                <w:szCs w:val="20"/>
                <w:lang w:eastAsia="es-ES"/>
              </w:rPr>
            </w:pPr>
            <w:r w:rsidRPr="000B218B">
              <w:rPr>
                <w:rFonts w:ascii="Arial" w:eastAsia="Times New Roman" w:hAnsi="Arial" w:cs="Arial"/>
                <w:b/>
                <w:i/>
                <w:sz w:val="20"/>
                <w:szCs w:val="20"/>
                <w:lang w:eastAsia="es-ES"/>
              </w:rPr>
              <w:t>Contratista o Representante Legal</w:t>
            </w:r>
          </w:p>
        </w:tc>
        <w:tc>
          <w:tcPr>
            <w:tcW w:w="0" w:type="auto"/>
            <w:vAlign w:val="center"/>
          </w:tcPr>
          <w:p w:rsidR="00B90AAE" w:rsidRPr="000B218B" w:rsidRDefault="00B90AAE" w:rsidP="00B90AAE">
            <w:pPr>
              <w:widowControl w:val="0"/>
              <w:adjustRightInd w:val="0"/>
              <w:textAlignment w:val="baseline"/>
              <w:rPr>
                <w:rFonts w:ascii="Arial" w:eastAsia="Times New Roman" w:hAnsi="Arial" w:cs="Arial"/>
                <w:i/>
                <w:sz w:val="24"/>
                <w:szCs w:val="20"/>
                <w:lang w:eastAsia="es-ES"/>
              </w:rPr>
            </w:pPr>
          </w:p>
          <w:p w:rsidR="00B90AAE" w:rsidRPr="000B218B" w:rsidRDefault="00B90AAE" w:rsidP="00B90AAE">
            <w:pPr>
              <w:widowControl w:val="0"/>
              <w:adjustRightInd w:val="0"/>
              <w:textAlignment w:val="baseline"/>
              <w:rPr>
                <w:rFonts w:ascii="Arial" w:eastAsia="Times New Roman" w:hAnsi="Arial" w:cs="Arial"/>
                <w:i/>
                <w:sz w:val="24"/>
                <w:szCs w:val="20"/>
                <w:lang w:eastAsia="es-ES"/>
              </w:rPr>
            </w:pPr>
          </w:p>
          <w:p w:rsidR="00B90AAE" w:rsidRPr="000B218B" w:rsidRDefault="00B90AAE" w:rsidP="00B90AAE">
            <w:pPr>
              <w:widowControl w:val="0"/>
              <w:adjustRightInd w:val="0"/>
              <w:textAlignment w:val="baseline"/>
              <w:rPr>
                <w:rFonts w:ascii="Arial" w:eastAsia="Times New Roman" w:hAnsi="Arial" w:cs="Arial"/>
                <w:i/>
                <w:sz w:val="24"/>
                <w:szCs w:val="20"/>
                <w:lang w:eastAsia="es-ES"/>
              </w:rPr>
            </w:pPr>
          </w:p>
          <w:p w:rsidR="00B90AAE" w:rsidRPr="000B218B" w:rsidRDefault="00B90AAE" w:rsidP="00B90AAE">
            <w:pPr>
              <w:widowControl w:val="0"/>
              <w:pBdr>
                <w:top w:val="single" w:sz="4" w:space="1" w:color="auto"/>
              </w:pBdr>
              <w:adjustRightInd w:val="0"/>
              <w:textAlignment w:val="baseline"/>
              <w:rPr>
                <w:rFonts w:ascii="Arial" w:eastAsia="Times New Roman" w:hAnsi="Arial" w:cs="Arial"/>
                <w:b/>
                <w:i/>
                <w:sz w:val="20"/>
                <w:szCs w:val="20"/>
                <w:lang w:eastAsia="es-ES"/>
              </w:rPr>
            </w:pPr>
            <w:r w:rsidRPr="000B218B">
              <w:rPr>
                <w:rFonts w:ascii="Arial" w:eastAsia="Times New Roman" w:hAnsi="Arial" w:cs="Arial"/>
                <w:b/>
                <w:i/>
                <w:sz w:val="20"/>
                <w:szCs w:val="20"/>
                <w:lang w:eastAsia="es-ES"/>
              </w:rPr>
              <w:t>Firma y cargo</w:t>
            </w:r>
          </w:p>
          <w:p w:rsidR="00B90AAE" w:rsidRPr="000B218B" w:rsidRDefault="00B90AAE" w:rsidP="00B90AAE">
            <w:pPr>
              <w:widowControl w:val="0"/>
              <w:adjustRightInd w:val="0"/>
              <w:textAlignment w:val="baseline"/>
              <w:rPr>
                <w:rFonts w:ascii="Arial" w:eastAsia="Times New Roman" w:hAnsi="Arial" w:cs="Arial"/>
                <w:i/>
                <w:sz w:val="24"/>
                <w:szCs w:val="20"/>
                <w:lang w:eastAsia="es-ES"/>
              </w:rPr>
            </w:pPr>
            <w:r w:rsidRPr="000B218B">
              <w:rPr>
                <w:rFonts w:ascii="Arial" w:eastAsia="Times New Roman" w:hAnsi="Arial" w:cs="Arial"/>
                <w:b/>
                <w:i/>
                <w:sz w:val="20"/>
                <w:szCs w:val="20"/>
                <w:lang w:eastAsia="es-ES"/>
              </w:rPr>
              <w:t>Responsable Contratante</w:t>
            </w:r>
          </w:p>
        </w:tc>
        <w:tc>
          <w:tcPr>
            <w:tcW w:w="0" w:type="auto"/>
            <w:vAlign w:val="center"/>
          </w:tcPr>
          <w:p w:rsidR="00B90AAE" w:rsidRPr="000B218B" w:rsidRDefault="00B90AAE" w:rsidP="00B90AAE">
            <w:pPr>
              <w:widowControl w:val="0"/>
              <w:adjustRightInd w:val="0"/>
              <w:textAlignment w:val="baseline"/>
              <w:rPr>
                <w:rFonts w:ascii="Arial" w:eastAsia="Times New Roman" w:hAnsi="Arial" w:cs="Arial"/>
                <w:b/>
                <w:i/>
                <w:sz w:val="20"/>
                <w:szCs w:val="20"/>
                <w:lang w:eastAsia="es-ES"/>
              </w:rPr>
            </w:pPr>
          </w:p>
          <w:p w:rsidR="00B90AAE" w:rsidRPr="000B218B" w:rsidRDefault="00B90AAE" w:rsidP="00B90AAE">
            <w:pPr>
              <w:widowControl w:val="0"/>
              <w:adjustRightInd w:val="0"/>
              <w:textAlignment w:val="baseline"/>
              <w:rPr>
                <w:rFonts w:ascii="Arial" w:eastAsia="Times New Roman" w:hAnsi="Arial" w:cs="Arial"/>
                <w:b/>
                <w:i/>
                <w:sz w:val="20"/>
                <w:szCs w:val="20"/>
                <w:lang w:eastAsia="es-ES"/>
              </w:rPr>
            </w:pPr>
          </w:p>
          <w:p w:rsidR="00B90AAE" w:rsidRPr="000B218B" w:rsidRDefault="00B90AAE" w:rsidP="00B90AAE">
            <w:pPr>
              <w:widowControl w:val="0"/>
              <w:adjustRightInd w:val="0"/>
              <w:textAlignment w:val="baseline"/>
              <w:rPr>
                <w:rFonts w:ascii="Arial" w:eastAsia="Times New Roman" w:hAnsi="Arial" w:cs="Arial"/>
                <w:b/>
                <w:i/>
                <w:sz w:val="20"/>
                <w:szCs w:val="20"/>
                <w:lang w:eastAsia="es-ES"/>
              </w:rPr>
            </w:pPr>
          </w:p>
          <w:p w:rsidR="00B90AAE" w:rsidRPr="000B218B" w:rsidRDefault="00B90AAE" w:rsidP="00B90AAE">
            <w:pPr>
              <w:widowControl w:val="0"/>
              <w:adjustRightInd w:val="0"/>
              <w:textAlignment w:val="baseline"/>
              <w:rPr>
                <w:rFonts w:ascii="Arial" w:eastAsia="Times New Roman" w:hAnsi="Arial" w:cs="Arial"/>
                <w:b/>
                <w:i/>
                <w:sz w:val="20"/>
                <w:szCs w:val="20"/>
                <w:lang w:eastAsia="es-ES"/>
              </w:rPr>
            </w:pPr>
          </w:p>
          <w:p w:rsidR="00B90AAE" w:rsidRPr="000B218B" w:rsidRDefault="00B90AAE" w:rsidP="00B90AAE">
            <w:pPr>
              <w:widowControl w:val="0"/>
              <w:pBdr>
                <w:top w:val="single" w:sz="4" w:space="1" w:color="auto"/>
              </w:pBdr>
              <w:adjustRightInd w:val="0"/>
              <w:textAlignment w:val="baseline"/>
              <w:rPr>
                <w:rFonts w:ascii="Arial" w:eastAsia="Times New Roman" w:hAnsi="Arial" w:cs="Arial"/>
                <w:b/>
                <w:i/>
                <w:sz w:val="20"/>
                <w:szCs w:val="20"/>
                <w:lang w:eastAsia="es-ES"/>
              </w:rPr>
            </w:pPr>
            <w:r w:rsidRPr="000B218B">
              <w:rPr>
                <w:rFonts w:ascii="Arial" w:eastAsia="Times New Roman" w:hAnsi="Arial" w:cs="Arial"/>
                <w:b/>
                <w:i/>
                <w:sz w:val="20"/>
                <w:szCs w:val="20"/>
                <w:lang w:eastAsia="es-ES"/>
              </w:rPr>
              <w:t>Firma y cargo</w:t>
            </w:r>
          </w:p>
          <w:p w:rsidR="006F0D42" w:rsidRPr="00817AB5" w:rsidRDefault="00B90AAE" w:rsidP="00B90AAE">
            <w:pPr>
              <w:widowControl w:val="0"/>
              <w:adjustRightInd w:val="0"/>
              <w:textAlignment w:val="baseline"/>
              <w:rPr>
                <w:rFonts w:ascii="Arial" w:eastAsia="Times New Roman" w:hAnsi="Arial" w:cs="Arial"/>
                <w:b/>
                <w:i/>
                <w:sz w:val="20"/>
                <w:szCs w:val="20"/>
                <w:lang w:eastAsia="es-ES"/>
              </w:rPr>
            </w:pPr>
            <w:r w:rsidRPr="000B218B">
              <w:rPr>
                <w:rFonts w:ascii="Arial" w:eastAsia="Times New Roman" w:hAnsi="Arial" w:cs="Arial"/>
                <w:b/>
                <w:i/>
                <w:sz w:val="20"/>
                <w:szCs w:val="20"/>
                <w:lang w:eastAsia="es-ES"/>
              </w:rPr>
              <w:t>Responsable Contratante</w:t>
            </w:r>
          </w:p>
        </w:tc>
      </w:tr>
    </w:tbl>
    <w:p w:rsidR="00B90AAE" w:rsidRPr="000B218B" w:rsidRDefault="006F0D42" w:rsidP="00817AB5">
      <w:pPr>
        <w:keepNext/>
        <w:keepLines/>
        <w:widowControl w:val="0"/>
        <w:shd w:val="clear" w:color="auto" w:fill="000000"/>
        <w:tabs>
          <w:tab w:val="left" w:pos="645"/>
          <w:tab w:val="center" w:pos="4819"/>
        </w:tabs>
        <w:adjustRightInd w:val="0"/>
        <w:spacing w:before="480" w:after="0" w:line="360" w:lineRule="atLeast"/>
        <w:textAlignment w:val="baseline"/>
        <w:outlineLvl w:val="0"/>
        <w:rPr>
          <w:rFonts w:ascii="Arial" w:eastAsia="Times New Roman" w:hAnsi="Arial" w:cs="Arial"/>
          <w:b/>
          <w:bCs/>
          <w:sz w:val="28"/>
          <w:szCs w:val="28"/>
          <w:lang w:val="es-MX" w:eastAsia="es-ES"/>
        </w:rPr>
      </w:pPr>
      <w:bookmarkStart w:id="119" w:name="_Toc286313336"/>
      <w:r>
        <w:rPr>
          <w:rFonts w:ascii="Arial" w:eastAsia="Times New Roman" w:hAnsi="Arial" w:cs="Arial"/>
          <w:b/>
          <w:bCs/>
          <w:sz w:val="28"/>
          <w:szCs w:val="28"/>
          <w:lang w:val="es-MX" w:eastAsia="es-ES"/>
        </w:rPr>
        <w:tab/>
      </w:r>
      <w:r>
        <w:rPr>
          <w:rFonts w:ascii="Arial" w:eastAsia="Times New Roman" w:hAnsi="Arial" w:cs="Arial"/>
          <w:b/>
          <w:bCs/>
          <w:sz w:val="28"/>
          <w:szCs w:val="28"/>
          <w:lang w:val="es-MX" w:eastAsia="es-ES"/>
        </w:rPr>
        <w:tab/>
      </w:r>
      <w:r w:rsidR="00B90AAE" w:rsidRPr="000B218B">
        <w:rPr>
          <w:rFonts w:ascii="Arial" w:eastAsia="Times New Roman" w:hAnsi="Arial" w:cs="Arial"/>
          <w:b/>
          <w:bCs/>
          <w:sz w:val="28"/>
          <w:szCs w:val="28"/>
          <w:lang w:val="es-MX" w:eastAsia="es-ES"/>
        </w:rPr>
        <w:t xml:space="preserve">FORMULARIO Nº </w:t>
      </w:r>
      <w:bookmarkEnd w:id="119"/>
      <w:r w:rsidR="00B90AAE" w:rsidRPr="000B218B">
        <w:rPr>
          <w:rFonts w:ascii="Arial" w:eastAsia="Times New Roman" w:hAnsi="Arial" w:cs="Arial"/>
          <w:b/>
          <w:bCs/>
          <w:sz w:val="28"/>
          <w:szCs w:val="28"/>
          <w:lang w:val="es-MX" w:eastAsia="es-ES"/>
        </w:rPr>
        <w:t>18</w:t>
      </w:r>
      <w:r w:rsidR="00B90AAE" w:rsidRPr="00817AB5">
        <w:rPr>
          <w:rFonts w:ascii="Arial" w:eastAsia="Times New Roman" w:hAnsi="Arial" w:cs="Arial"/>
          <w:b/>
          <w:bCs/>
          <w:sz w:val="28"/>
          <w:szCs w:val="28"/>
          <w:lang w:val="es-MX" w:eastAsia="es-ES"/>
        </w:rPr>
        <w:fldChar w:fldCharType="begin"/>
      </w:r>
      <w:r w:rsidR="00B90AAE" w:rsidRPr="000B218B">
        <w:rPr>
          <w:rFonts w:ascii="Arial" w:eastAsia="Times New Roman" w:hAnsi="Arial" w:cs="Arial"/>
          <w:b/>
          <w:bCs/>
          <w:sz w:val="28"/>
          <w:szCs w:val="28"/>
          <w:lang w:eastAsia="es-ES"/>
        </w:rPr>
        <w:instrText xml:space="preserve"> XE "</w:instrText>
      </w:r>
      <w:r w:rsidR="00B90AAE" w:rsidRPr="000B218B">
        <w:rPr>
          <w:rFonts w:ascii="Arial" w:eastAsia="Times New Roman" w:hAnsi="Arial" w:cs="Arial"/>
          <w:b/>
          <w:bCs/>
          <w:sz w:val="28"/>
          <w:szCs w:val="28"/>
          <w:lang w:val="es-MX" w:eastAsia="es-ES"/>
        </w:rPr>
        <w:instrText>FORMULARIO Nº 13</w:instrText>
      </w:r>
      <w:r w:rsidR="00B90AAE" w:rsidRPr="000B218B">
        <w:rPr>
          <w:rFonts w:ascii="Arial" w:eastAsia="Times New Roman" w:hAnsi="Arial" w:cs="Arial"/>
          <w:b/>
          <w:bCs/>
          <w:sz w:val="28"/>
          <w:szCs w:val="28"/>
          <w:lang w:eastAsia="es-ES"/>
        </w:rPr>
        <w:instrText xml:space="preserve">" </w:instrText>
      </w:r>
      <w:r w:rsidR="00B90AAE" w:rsidRPr="00817AB5">
        <w:rPr>
          <w:rFonts w:ascii="Arial" w:eastAsia="Times New Roman" w:hAnsi="Arial" w:cs="Arial"/>
          <w:b/>
          <w:bCs/>
          <w:sz w:val="28"/>
          <w:szCs w:val="28"/>
          <w:lang w:val="es-MX" w:eastAsia="es-ES"/>
        </w:rPr>
        <w:fldChar w:fldCharType="end"/>
      </w:r>
    </w:p>
    <w:p w:rsidR="00B90AAE" w:rsidRPr="000B218B" w:rsidRDefault="00B90AAE" w:rsidP="00B90AAE">
      <w:pPr>
        <w:keepNext/>
        <w:keepLines/>
        <w:widowControl w:val="0"/>
        <w:adjustRightInd w:val="0"/>
        <w:spacing w:before="200" w:after="0" w:line="360" w:lineRule="atLeast"/>
        <w:jc w:val="center"/>
        <w:textAlignment w:val="baseline"/>
        <w:outlineLvl w:val="1"/>
        <w:rPr>
          <w:rFonts w:ascii="Arial" w:eastAsia="Times New Roman" w:hAnsi="Arial" w:cs="Arial"/>
          <w:b/>
          <w:bCs/>
          <w:sz w:val="28"/>
          <w:szCs w:val="26"/>
          <w:lang w:eastAsia="es-ES"/>
        </w:rPr>
      </w:pPr>
      <w:bookmarkStart w:id="120" w:name="_Toc286313337"/>
      <w:r w:rsidRPr="000B218B">
        <w:rPr>
          <w:rFonts w:ascii="Arial" w:eastAsia="Times New Roman" w:hAnsi="Arial" w:cs="Arial"/>
          <w:b/>
          <w:bCs/>
          <w:sz w:val="28"/>
          <w:szCs w:val="26"/>
          <w:lang w:eastAsia="es-ES"/>
        </w:rPr>
        <w:t>Garantía de Cumplimiento de Contrato</w:t>
      </w:r>
      <w:bookmarkEnd w:id="120"/>
      <w:r w:rsidRPr="00817AB5">
        <w:rPr>
          <w:rFonts w:ascii="Arial" w:eastAsia="Times New Roman" w:hAnsi="Arial" w:cs="Arial"/>
          <w:b/>
          <w:bCs/>
          <w:sz w:val="28"/>
          <w:szCs w:val="26"/>
          <w:lang w:eastAsia="es-ES"/>
        </w:rPr>
        <w:fldChar w:fldCharType="begin"/>
      </w:r>
      <w:r w:rsidRPr="000B218B">
        <w:rPr>
          <w:rFonts w:ascii="Arial" w:eastAsia="Times New Roman" w:hAnsi="Arial" w:cs="Arial"/>
          <w:b/>
          <w:bCs/>
          <w:sz w:val="26"/>
          <w:szCs w:val="26"/>
          <w:lang w:eastAsia="es-ES"/>
        </w:rPr>
        <w:instrText xml:space="preserve"> XE "</w:instrText>
      </w:r>
      <w:r w:rsidRPr="000B218B">
        <w:rPr>
          <w:rFonts w:ascii="Arial" w:eastAsia="Times New Roman" w:hAnsi="Arial" w:cs="Arial"/>
          <w:b/>
          <w:bCs/>
          <w:sz w:val="28"/>
          <w:szCs w:val="26"/>
          <w:lang w:eastAsia="es-ES"/>
        </w:rPr>
        <w:instrText>Garantía de Cumplimiento de Contrato</w:instrText>
      </w:r>
      <w:r w:rsidRPr="000B218B">
        <w:rPr>
          <w:rFonts w:ascii="Arial" w:eastAsia="Times New Roman" w:hAnsi="Arial" w:cs="Arial"/>
          <w:b/>
          <w:bCs/>
          <w:sz w:val="26"/>
          <w:szCs w:val="26"/>
          <w:lang w:eastAsia="es-ES"/>
        </w:rPr>
        <w:instrText xml:space="preserve">" </w:instrText>
      </w:r>
      <w:r w:rsidRPr="00817AB5">
        <w:rPr>
          <w:rFonts w:ascii="Arial" w:eastAsia="Times New Roman" w:hAnsi="Arial" w:cs="Arial"/>
          <w:b/>
          <w:bCs/>
          <w:sz w:val="28"/>
          <w:szCs w:val="26"/>
          <w:lang w:eastAsia="es-ES"/>
        </w:rPr>
        <w:fldChar w:fldCharType="end"/>
      </w:r>
    </w:p>
    <w:p w:rsidR="00B90AAE" w:rsidRPr="000B218B" w:rsidRDefault="00B90AAE" w:rsidP="00B90AAE">
      <w:pPr>
        <w:widowControl w:val="0"/>
        <w:adjustRightInd w:val="0"/>
        <w:spacing w:after="0" w:line="360" w:lineRule="atLeast"/>
        <w:jc w:val="center"/>
        <w:textAlignment w:val="baseline"/>
        <w:rPr>
          <w:rFonts w:ascii="Arial" w:eastAsia="Times New Roman" w:hAnsi="Arial" w:cs="Arial"/>
          <w:b/>
          <w:i/>
          <w:sz w:val="28"/>
          <w:szCs w:val="20"/>
          <w:lang w:eastAsia="es-ES"/>
        </w:rPr>
      </w:pPr>
      <w:r w:rsidRPr="000B218B">
        <w:rPr>
          <w:rFonts w:ascii="Arial" w:eastAsia="Times New Roman" w:hAnsi="Arial" w:cs="Arial"/>
          <w:i/>
          <w:sz w:val="28"/>
          <w:szCs w:val="20"/>
          <w:lang w:eastAsia="es-ES"/>
        </w:rPr>
        <w:t xml:space="preserve">[Formulario para ser utilizado en </w:t>
      </w:r>
      <w:r w:rsidRPr="000B218B">
        <w:rPr>
          <w:rFonts w:ascii="Arial" w:eastAsia="Times New Roman" w:hAnsi="Arial" w:cs="Arial"/>
          <w:b/>
          <w:i/>
          <w:sz w:val="28"/>
          <w:szCs w:val="20"/>
          <w:lang w:eastAsia="es-ES"/>
        </w:rPr>
        <w:t>Garantía Bancaria]</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adjustRightInd w:val="0"/>
        <w:spacing w:after="0" w:line="240" w:lineRule="auto"/>
        <w:ind w:left="5040" w:firstLine="720"/>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Fecha: _____________________</w:t>
      </w:r>
    </w:p>
    <w:p w:rsidR="00B90AAE" w:rsidRPr="006F0D42" w:rsidRDefault="006F0D42" w:rsidP="00817AB5">
      <w:pPr>
        <w:widowControl w:val="0"/>
        <w:adjustRightInd w:val="0"/>
        <w:spacing w:after="0" w:line="240" w:lineRule="auto"/>
        <w:ind w:left="5040"/>
        <w:jc w:val="both"/>
        <w:textAlignment w:val="baseline"/>
        <w:rPr>
          <w:rFonts w:ascii="Arial" w:eastAsia="Times New Roman" w:hAnsi="Arial" w:cs="Arial"/>
          <w:sz w:val="24"/>
          <w:szCs w:val="20"/>
          <w:lang w:eastAsia="es-ES"/>
        </w:rPr>
      </w:pPr>
      <w:r>
        <w:rPr>
          <w:rFonts w:ascii="Arial" w:eastAsia="Times New Roman" w:hAnsi="Arial" w:cs="Arial"/>
          <w:sz w:val="24"/>
          <w:szCs w:val="20"/>
          <w:lang w:eastAsia="es-ES"/>
        </w:rPr>
        <w:t>ID</w:t>
      </w:r>
      <w:r w:rsidR="00AB5090">
        <w:rPr>
          <w:rFonts w:ascii="Arial" w:eastAsia="Times New Roman" w:hAnsi="Arial" w:cs="Arial"/>
          <w:sz w:val="24"/>
          <w:szCs w:val="20"/>
          <w:lang w:eastAsia="es-ES"/>
        </w:rPr>
        <w:t xml:space="preserve"> SBE</w:t>
      </w:r>
      <w:r>
        <w:rPr>
          <w:rFonts w:ascii="Arial" w:eastAsia="Times New Roman" w:hAnsi="Arial" w:cs="Arial"/>
          <w:sz w:val="24"/>
          <w:szCs w:val="20"/>
          <w:lang w:eastAsia="es-ES"/>
        </w:rPr>
        <w:t xml:space="preserve"> </w:t>
      </w:r>
      <w:r w:rsidR="00B90AAE" w:rsidRPr="000B218B">
        <w:rPr>
          <w:rFonts w:ascii="Arial" w:eastAsia="Times New Roman" w:hAnsi="Arial" w:cs="Arial"/>
          <w:sz w:val="24"/>
          <w:szCs w:val="20"/>
          <w:lang w:eastAsia="es-ES"/>
        </w:rPr>
        <w:t xml:space="preserve">No.: </w:t>
      </w:r>
      <w:r w:rsidR="001E265F">
        <w:rPr>
          <w:rFonts w:ascii="Arial" w:eastAsia="Times New Roman" w:hAnsi="Arial" w:cs="Arial"/>
          <w:sz w:val="24"/>
          <w:szCs w:val="20"/>
          <w:lang w:eastAsia="es-ES"/>
        </w:rPr>
        <w:t>315.021</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sz w:val="24"/>
          <w:szCs w:val="20"/>
          <w:lang w:eastAsia="es-ES"/>
        </w:rPr>
      </w:pPr>
    </w:p>
    <w:p w:rsidR="00B90AAE" w:rsidRPr="00817AB5" w:rsidRDefault="00B90AAE" w:rsidP="00B90AAE">
      <w:pPr>
        <w:widowControl w:val="0"/>
        <w:tabs>
          <w:tab w:val="right" w:pos="9720"/>
        </w:tabs>
        <w:adjustRightInd w:val="0"/>
        <w:spacing w:after="0" w:line="240" w:lineRule="auto"/>
        <w:jc w:val="both"/>
        <w:textAlignment w:val="baseline"/>
        <w:rPr>
          <w:rFonts w:ascii="Arial" w:eastAsia="Times New Roman" w:hAnsi="Arial" w:cs="Arial"/>
          <w:sz w:val="23"/>
          <w:szCs w:val="20"/>
          <w:lang w:eastAsia="es-ES"/>
        </w:rPr>
      </w:pPr>
      <w:r w:rsidRPr="000B218B">
        <w:rPr>
          <w:rFonts w:ascii="Arial" w:eastAsia="Times New Roman" w:hAnsi="Arial" w:cs="Arial"/>
          <w:sz w:val="24"/>
          <w:szCs w:val="20"/>
          <w:lang w:eastAsia="es-ES"/>
        </w:rPr>
        <w:t xml:space="preserve">A: </w:t>
      </w:r>
      <w:r w:rsidRPr="000B218B">
        <w:rPr>
          <w:rFonts w:ascii="Arial" w:eastAsia="Times New Roman" w:hAnsi="Arial" w:cs="Arial"/>
          <w:sz w:val="20"/>
          <w:szCs w:val="20"/>
          <w:lang w:eastAsia="es-ES"/>
        </w:rPr>
        <w:tab/>
        <w:t>______________________________________</w:t>
      </w:r>
      <w:r w:rsidRPr="00817AB5">
        <w:rPr>
          <w:rFonts w:ascii="Arial" w:eastAsia="Times New Roman" w:hAnsi="Arial" w:cs="Arial"/>
          <w:sz w:val="23"/>
          <w:szCs w:val="20"/>
          <w:lang w:eastAsia="es-ES"/>
        </w:rPr>
        <w:t xml:space="preserve"> (Entidad, Organismo o Municipalidad Convocante)</w:t>
      </w:r>
    </w:p>
    <w:p w:rsidR="00B90AAE" w:rsidRPr="000B218B" w:rsidRDefault="00B90AAE" w:rsidP="00B90AAE">
      <w:pPr>
        <w:widowControl w:val="0"/>
        <w:adjustRightInd w:val="0"/>
        <w:spacing w:after="0" w:line="240" w:lineRule="auto"/>
        <w:jc w:val="both"/>
        <w:textAlignment w:val="baseline"/>
        <w:rPr>
          <w:rFonts w:ascii="Arial" w:eastAsia="Times New Roman" w:hAnsi="Arial" w:cs="Arial"/>
          <w:i/>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POR CUANTO _____________________________________________ (en lo sucesivo denominado “el Contratista”) se ha obligado, en virtud del Contrato Nº ________________ de fecha _________________________________ de ____________________ de _______ a suministrar  ______________________________________________ (en lo sucesivo denominado “el Contrato”).</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Y POR CUANTO los suscritos  _________________________________________________ de ______________________, con domicilio legal en _____________________________________ _________________________________________, (en lo sucesivo denominados “el Garante”</w:t>
      </w:r>
      <w:r w:rsidRPr="000B218B">
        <w:rPr>
          <w:rFonts w:ascii="Arial" w:eastAsia="Times New Roman" w:hAnsi="Arial" w:cs="Arial"/>
          <w:i/>
          <w:sz w:val="24"/>
          <w:szCs w:val="20"/>
          <w:lang w:eastAsia="es-ES"/>
        </w:rPr>
        <w:t>)</w:t>
      </w:r>
      <w:r w:rsidRPr="000B218B">
        <w:rPr>
          <w:rFonts w:ascii="Arial" w:eastAsia="Times New Roman" w:hAnsi="Arial" w:cs="Arial"/>
          <w:sz w:val="24"/>
          <w:szCs w:val="20"/>
          <w:lang w:eastAsia="es-ES"/>
        </w:rPr>
        <w:t>, hemos convenido en proporcionar al Contratista una garantía en beneficio del Contratante.</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 xml:space="preserve">DECLARAMOS mediante la presente nuestra calidad de Garantes a nombre del Contratista y a favor del Contratante,  por un monto máximo de _______________________________________ __________________________________________________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outlineLvl w:val="0"/>
        <w:rPr>
          <w:rFonts w:ascii="Arial" w:eastAsia="Times New Roman" w:hAnsi="Arial" w:cs="Arial"/>
          <w:sz w:val="24"/>
          <w:szCs w:val="20"/>
          <w:lang w:eastAsia="es-ES"/>
        </w:rPr>
      </w:pPr>
      <w:bookmarkStart w:id="121" w:name="_Toc286249552"/>
      <w:bookmarkStart w:id="122" w:name="_Toc286312120"/>
      <w:bookmarkStart w:id="123" w:name="_Toc286313254"/>
      <w:bookmarkStart w:id="124" w:name="_Toc286313338"/>
      <w:r w:rsidRPr="000B218B">
        <w:rPr>
          <w:rFonts w:ascii="Arial" w:eastAsia="Times New Roman" w:hAnsi="Arial" w:cs="Arial"/>
          <w:sz w:val="24"/>
          <w:szCs w:val="20"/>
          <w:lang w:eastAsia="es-ES"/>
        </w:rPr>
        <w:t>Esta garantía es válida hasta el ______________________del mes de ______________ de_____.</w:t>
      </w:r>
      <w:bookmarkEnd w:id="121"/>
      <w:bookmarkEnd w:id="122"/>
      <w:bookmarkEnd w:id="123"/>
      <w:bookmarkEnd w:id="124"/>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outlineLvl w:val="0"/>
        <w:rPr>
          <w:rFonts w:ascii="Arial" w:eastAsia="Times New Roman" w:hAnsi="Arial" w:cs="Arial"/>
          <w:sz w:val="24"/>
          <w:szCs w:val="20"/>
          <w:lang w:eastAsia="es-ES"/>
        </w:rPr>
      </w:pP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left="720"/>
        <w:jc w:val="both"/>
        <w:textAlignment w:val="baseline"/>
        <w:rPr>
          <w:rFonts w:ascii="Arial" w:eastAsia="Times New Roman" w:hAnsi="Arial" w:cs="Arial"/>
          <w:i/>
          <w:sz w:val="24"/>
          <w:szCs w:val="20"/>
          <w:lang w:eastAsia="es-ES"/>
        </w:rPr>
      </w:pPr>
    </w:p>
    <w:p w:rsidR="00B90AAE" w:rsidRPr="000B218B" w:rsidRDefault="00B90AAE" w:rsidP="00B90AAE">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Nombre ______________________________   En calidad de   ____________________________</w:t>
      </w:r>
    </w:p>
    <w:p w:rsidR="00B90AAE" w:rsidRPr="000B218B" w:rsidRDefault="00B90AAE" w:rsidP="00B90AAE">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ab/>
      </w:r>
      <w:r w:rsidRPr="000B218B">
        <w:rPr>
          <w:rFonts w:ascii="Arial" w:eastAsia="Times New Roman" w:hAnsi="Arial" w:cs="Arial"/>
          <w:sz w:val="24"/>
          <w:szCs w:val="20"/>
          <w:lang w:eastAsia="es-ES"/>
        </w:rPr>
        <w:tab/>
      </w:r>
    </w:p>
    <w:p w:rsidR="00B90AAE" w:rsidRPr="000B218B" w:rsidRDefault="00B90AAE" w:rsidP="00B90AAE">
      <w:pPr>
        <w:widowControl w:val="0"/>
        <w:tabs>
          <w:tab w:val="left" w:pos="1188"/>
          <w:tab w:val="left" w:pos="4200"/>
          <w:tab w:val="left" w:pos="9468"/>
        </w:tabs>
        <w:adjustRightInd w:val="0"/>
        <w:spacing w:after="0" w:line="240" w:lineRule="auto"/>
        <w:jc w:val="both"/>
        <w:textAlignment w:val="baseline"/>
        <w:rPr>
          <w:rFonts w:ascii="Arial" w:eastAsia="Times New Roman" w:hAnsi="Arial" w:cs="Arial"/>
          <w:sz w:val="24"/>
          <w:szCs w:val="20"/>
          <w:lang w:eastAsia="es-ES"/>
        </w:rPr>
      </w:pPr>
      <w:r w:rsidRPr="000B218B">
        <w:rPr>
          <w:rFonts w:ascii="Arial" w:eastAsia="Times New Roman" w:hAnsi="Arial" w:cs="Arial"/>
          <w:sz w:val="24"/>
          <w:szCs w:val="20"/>
          <w:lang w:eastAsia="es-ES"/>
        </w:rPr>
        <w:t>Firma __________________________________</w:t>
      </w:r>
    </w:p>
    <w:p w:rsidR="00B90AAE" w:rsidRPr="000B218B" w:rsidRDefault="00B90AAE" w:rsidP="00B90A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Arial" w:eastAsia="Times New Roman" w:hAnsi="Arial" w:cs="Arial"/>
          <w:sz w:val="24"/>
          <w:szCs w:val="20"/>
          <w:lang w:eastAsia="es-ES"/>
        </w:rPr>
      </w:pPr>
    </w:p>
    <w:p w:rsidR="00B90AAE" w:rsidRPr="000B218B" w:rsidRDefault="00B90AAE" w:rsidP="00B90AAE">
      <w:pPr>
        <w:widowControl w:val="0"/>
        <w:tabs>
          <w:tab w:val="left" w:pos="5238"/>
          <w:tab w:val="left" w:pos="5474"/>
          <w:tab w:val="left" w:pos="9468"/>
        </w:tabs>
        <w:adjustRightInd w:val="0"/>
        <w:spacing w:after="0" w:line="240" w:lineRule="auto"/>
        <w:jc w:val="both"/>
        <w:textAlignment w:val="baseline"/>
        <w:outlineLvl w:val="0"/>
        <w:rPr>
          <w:rFonts w:ascii="Arial" w:eastAsia="Times New Roman" w:hAnsi="Arial" w:cs="Arial"/>
          <w:sz w:val="24"/>
          <w:szCs w:val="20"/>
          <w:lang w:eastAsia="es-ES"/>
        </w:rPr>
      </w:pPr>
      <w:bookmarkStart w:id="125" w:name="_Toc286249553"/>
      <w:bookmarkStart w:id="126" w:name="_Toc286312121"/>
      <w:bookmarkStart w:id="127" w:name="_Toc286313255"/>
      <w:bookmarkStart w:id="128" w:name="_Toc286313339"/>
      <w:r w:rsidRPr="000B218B">
        <w:rPr>
          <w:rFonts w:ascii="Arial" w:eastAsia="Times New Roman" w:hAnsi="Arial" w:cs="Arial"/>
          <w:sz w:val="24"/>
          <w:szCs w:val="20"/>
          <w:lang w:eastAsia="es-ES"/>
        </w:rPr>
        <w:t>Debidamente autorizado para firmar la garantía por y en nombre de ________________________</w:t>
      </w:r>
      <w:bookmarkEnd w:id="125"/>
      <w:bookmarkEnd w:id="126"/>
      <w:bookmarkEnd w:id="127"/>
      <w:bookmarkEnd w:id="128"/>
      <w:r w:rsidR="000611BA">
        <w:rPr>
          <w:rFonts w:ascii="Arial" w:eastAsia="Times New Roman" w:hAnsi="Arial" w:cs="Arial"/>
          <w:sz w:val="24"/>
          <w:szCs w:val="20"/>
          <w:lang w:eastAsia="es-ES"/>
        </w:rPr>
        <w:t>________________________________________________</w:t>
      </w:r>
    </w:p>
    <w:p w:rsidR="002D6D53" w:rsidRDefault="00B90AAE" w:rsidP="00817AB5">
      <w:pPr>
        <w:widowControl w:val="0"/>
        <w:tabs>
          <w:tab w:val="left" w:pos="5238"/>
          <w:tab w:val="left" w:pos="5474"/>
          <w:tab w:val="left" w:pos="9468"/>
        </w:tabs>
        <w:adjustRightInd w:val="0"/>
        <w:spacing w:after="0" w:line="240" w:lineRule="auto"/>
        <w:jc w:val="both"/>
        <w:textAlignment w:val="baseline"/>
        <w:rPr>
          <w:rFonts w:ascii="Arial" w:eastAsia="Times New Roman" w:hAnsi="Arial" w:cs="Arial"/>
          <w:sz w:val="24"/>
          <w:szCs w:val="20"/>
          <w:lang w:eastAsia="es-ES"/>
        </w:rPr>
        <w:sectPr w:rsidR="002D6D53" w:rsidSect="00F465A2">
          <w:headerReference w:type="even" r:id="rId9"/>
          <w:headerReference w:type="default" r:id="rId10"/>
          <w:footerReference w:type="even" r:id="rId11"/>
          <w:footerReference w:type="default" r:id="rId12"/>
          <w:headerReference w:type="first" r:id="rId13"/>
          <w:footerReference w:type="first" r:id="rId14"/>
          <w:type w:val="continuous"/>
          <w:pgSz w:w="12242" w:h="18722" w:code="14"/>
          <w:pgMar w:top="1134" w:right="618" w:bottom="1418" w:left="1701" w:header="709" w:footer="709" w:gutter="0"/>
          <w:pgNumType w:start="104"/>
          <w:cols w:space="708"/>
          <w:docGrid w:linePitch="360"/>
        </w:sectPr>
      </w:pPr>
      <w:r w:rsidRPr="000B218B">
        <w:rPr>
          <w:rFonts w:ascii="Arial" w:eastAsia="Times New Roman" w:hAnsi="Arial" w:cs="Arial"/>
          <w:sz w:val="24"/>
          <w:szCs w:val="20"/>
          <w:lang w:eastAsia="es-ES"/>
        </w:rPr>
        <w:t>día ______________________________ del mes de __________________________ de _____</w:t>
      </w:r>
    </w:p>
    <w:p w:rsidR="002341EB" w:rsidRPr="003E02D3" w:rsidRDefault="002341EB" w:rsidP="002341EB">
      <w:pPr>
        <w:pStyle w:val="Ttulo1"/>
        <w:shd w:val="clear" w:color="auto" w:fill="000000"/>
        <w:jc w:val="center"/>
        <w:rPr>
          <w:szCs w:val="28"/>
        </w:rPr>
      </w:pPr>
      <w:r w:rsidRPr="003E02D3">
        <w:rPr>
          <w:rFonts w:ascii="Arial" w:hAnsi="Arial" w:cs="Arial"/>
          <w:color w:val="auto"/>
          <w:szCs w:val="28"/>
          <w:lang w:val="es-MX"/>
        </w:rPr>
        <w:t>FORMULARIO Nº 19</w:t>
      </w:r>
      <w:r w:rsidRPr="003E02D3">
        <w:rPr>
          <w:rFonts w:ascii="Arial" w:hAnsi="Arial" w:cs="Arial"/>
          <w:color w:val="auto"/>
          <w:szCs w:val="28"/>
          <w:lang w:val="es-MX"/>
        </w:rPr>
        <w:fldChar w:fldCharType="begin"/>
      </w:r>
      <w:r w:rsidRPr="003E02D3">
        <w:rPr>
          <w:rFonts w:ascii="Arial" w:hAnsi="Arial" w:cs="Arial"/>
          <w:color w:val="auto"/>
          <w:szCs w:val="28"/>
        </w:rPr>
        <w:instrText>xe "</w:instrText>
      </w:r>
      <w:r w:rsidRPr="003E02D3">
        <w:rPr>
          <w:rFonts w:ascii="Arial" w:hAnsi="Arial" w:cs="Arial"/>
          <w:color w:val="auto"/>
          <w:szCs w:val="28"/>
          <w:lang w:val="es-MX"/>
        </w:rPr>
        <w:instrText>FORMULARIO Nº 13</w:instrText>
      </w:r>
      <w:r w:rsidRPr="003E02D3">
        <w:rPr>
          <w:rFonts w:ascii="Arial" w:hAnsi="Arial" w:cs="Arial"/>
          <w:color w:val="auto"/>
          <w:szCs w:val="28"/>
        </w:rPr>
        <w:instrText>"</w:instrText>
      </w:r>
      <w:r w:rsidRPr="003E02D3">
        <w:rPr>
          <w:rFonts w:ascii="Arial" w:hAnsi="Arial" w:cs="Arial"/>
          <w:color w:val="auto"/>
          <w:szCs w:val="28"/>
          <w:lang w:val="es-MX"/>
        </w:rPr>
        <w:fldChar w:fldCharType="end"/>
      </w:r>
    </w:p>
    <w:p w:rsidR="002341EB" w:rsidRPr="0061181E" w:rsidRDefault="002341EB" w:rsidP="002341EB">
      <w:pPr>
        <w:pStyle w:val="Ttulo2"/>
        <w:rPr>
          <w:rFonts w:ascii="Arial" w:hAnsi="Arial" w:cs="Arial"/>
          <w:b/>
          <w:color w:val="auto"/>
          <w:sz w:val="24"/>
          <w:szCs w:val="24"/>
        </w:rPr>
      </w:pPr>
      <w:r w:rsidRPr="0061181E">
        <w:rPr>
          <w:rFonts w:ascii="Arial" w:hAnsi="Arial" w:cs="Arial"/>
          <w:b/>
          <w:color w:val="auto"/>
          <w:sz w:val="24"/>
          <w:szCs w:val="24"/>
        </w:rPr>
        <w:t>Modelo de Acta o Acuerdo de Intención de Constitución de Consorcio</w:t>
      </w:r>
    </w:p>
    <w:p w:rsidR="002341EB" w:rsidRPr="0014127E" w:rsidRDefault="002341EB" w:rsidP="002341EB">
      <w:pPr>
        <w:pStyle w:val="EstiloArial9pt"/>
        <w:spacing w:before="80" w:after="80" w:line="264" w:lineRule="auto"/>
        <w:rPr>
          <w:sz w:val="20"/>
        </w:rPr>
      </w:pPr>
      <w:r w:rsidRPr="0014127E">
        <w:rPr>
          <w:sz w:val="20"/>
        </w:rPr>
        <w:t xml:space="preserve">En la ciudad de -, República del Paraguay, a los días del mes de </w:t>
      </w:r>
      <w:r w:rsidRPr="0014127E">
        <w:rPr>
          <w:b/>
          <w:bCs/>
          <w:i/>
          <w:iCs/>
          <w:sz w:val="20"/>
        </w:rPr>
        <w:t xml:space="preserve">____________ </w:t>
      </w:r>
      <w:r w:rsidRPr="0014127E">
        <w:rPr>
          <w:sz w:val="20"/>
        </w:rPr>
        <w:t xml:space="preserve">del año dos mil _______ comparecen: </w:t>
      </w:r>
    </w:p>
    <w:p w:rsidR="002341EB" w:rsidRPr="0014127E" w:rsidRDefault="002341EB" w:rsidP="002341EB">
      <w:pPr>
        <w:pStyle w:val="EstiloArial9pt"/>
        <w:numPr>
          <w:ilvl w:val="0"/>
          <w:numId w:val="50"/>
        </w:numPr>
        <w:tabs>
          <w:tab w:val="clear" w:pos="1827"/>
          <w:tab w:val="num" w:pos="480"/>
        </w:tabs>
        <w:spacing w:before="80" w:after="80" w:line="264" w:lineRule="auto"/>
        <w:ind w:left="480" w:hanging="480"/>
        <w:rPr>
          <w:sz w:val="20"/>
        </w:rPr>
      </w:pPr>
      <w:r w:rsidRPr="0014127E">
        <w:rPr>
          <w:sz w:val="20"/>
        </w:rPr>
        <w:t xml:space="preserve">El(la) señor(a) (Nombre del Representante 1), (Nacionalidad), con Cédula (o documento) de Identidad N° ____, (en caso de haber más de un Representante, citar), domiciliado en __________, en nombre y representación de la firma (Empresa 1), en su carácter de Representante(s) Legal(es), quien(es) se encuentra(n) debidamente acreditado(s), conforme al (Documento que acredite la representación) que consta entre los documentos que acompañan el presente Acta. </w:t>
      </w:r>
    </w:p>
    <w:p w:rsidR="002341EB" w:rsidRPr="0014127E" w:rsidRDefault="002341EB" w:rsidP="002341EB">
      <w:pPr>
        <w:pStyle w:val="EstiloArial9pt"/>
        <w:numPr>
          <w:ilvl w:val="0"/>
          <w:numId w:val="50"/>
        </w:numPr>
        <w:tabs>
          <w:tab w:val="clear" w:pos="1827"/>
          <w:tab w:val="num" w:pos="480"/>
        </w:tabs>
        <w:spacing w:before="80" w:after="80" w:line="264" w:lineRule="auto"/>
        <w:ind w:left="480" w:hanging="480"/>
        <w:jc w:val="both"/>
        <w:rPr>
          <w:sz w:val="20"/>
        </w:rPr>
      </w:pPr>
      <w:r w:rsidRPr="0014127E">
        <w:rPr>
          <w:sz w:val="20"/>
        </w:rPr>
        <w:t xml:space="preserve">El(la) señor(a) (Nombre del Representante 2), (Nacionalidad), con Cédula (o documento) de Identidad N° ____, (en caso de haber más de un Representante, citar), domiciliado en _________________, en nombre y representación de la firma (Empresa 2), en su carácter de Representante(s) Legal(es), quien(es) se encuentra(n) debidamente acreditado(s), conforme al (Documento que acredite la representación) que consta entre los documentos que acompañan el presente Acta. </w:t>
      </w:r>
    </w:p>
    <w:p w:rsidR="002341EB" w:rsidRPr="0014127E" w:rsidRDefault="002341EB" w:rsidP="002341EB">
      <w:pPr>
        <w:pStyle w:val="EstiloArial9pt"/>
        <w:numPr>
          <w:ilvl w:val="0"/>
          <w:numId w:val="50"/>
        </w:numPr>
        <w:tabs>
          <w:tab w:val="clear" w:pos="1827"/>
          <w:tab w:val="num" w:pos="480"/>
        </w:tabs>
        <w:spacing w:before="80" w:after="80" w:line="264" w:lineRule="auto"/>
        <w:ind w:left="480" w:hanging="480"/>
        <w:rPr>
          <w:sz w:val="20"/>
        </w:rPr>
      </w:pPr>
      <w:r w:rsidRPr="0014127E">
        <w:rPr>
          <w:sz w:val="20"/>
        </w:rPr>
        <w:t xml:space="preserve">(En caso de haber más de dos empresas, citar) </w:t>
      </w:r>
      <w:r w:rsidRPr="0014127E">
        <w:rPr>
          <w:sz w:val="20"/>
        </w:rPr>
        <w:br/>
        <w:t>a fin de manifestar su INTENCIÓN DE CONSTITUIR CONSORCIO, que se regirá por las siguientes cláusulas:</w:t>
      </w:r>
    </w:p>
    <w:p w:rsidR="002341EB" w:rsidRPr="0014127E" w:rsidRDefault="002341EB" w:rsidP="002341EB">
      <w:pPr>
        <w:tabs>
          <w:tab w:val="right" w:pos="8820"/>
        </w:tabs>
        <w:spacing w:before="120" w:after="120" w:line="240" w:lineRule="auto"/>
        <w:rPr>
          <w:rFonts w:ascii="Arial" w:hAnsi="Arial" w:cs="Arial"/>
          <w:sz w:val="20"/>
        </w:rPr>
      </w:pPr>
      <w:r w:rsidRPr="0014127E">
        <w:rPr>
          <w:rFonts w:ascii="Arial" w:hAnsi="Arial" w:cs="Arial"/>
          <w:b/>
          <w:sz w:val="20"/>
        </w:rPr>
        <w:t xml:space="preserve">Cláusula Primera: </w:t>
      </w:r>
      <w:r w:rsidRPr="0014127E">
        <w:rPr>
          <w:rFonts w:ascii="Arial" w:hAnsi="Arial" w:cs="Arial"/>
          <w:sz w:val="20"/>
        </w:rPr>
        <w:t>El objeto de la firma del presente Acta o Acuerdo de Intención de Consorcio, es que las empresas citadas, se presenten en forma conjunta a fin de participar en el Llamado MOPC N° ____/, convocado por el Ministerio de Obras Públicas y Comunicaciones de la República del Paraguay (MOPC), para la realización de los trabajos en cuestión en caso de resultar adjudicadas.</w:t>
      </w:r>
    </w:p>
    <w:p w:rsidR="002341EB" w:rsidRPr="0014127E" w:rsidRDefault="002341EB" w:rsidP="002341EB">
      <w:pPr>
        <w:pStyle w:val="EstiloArial9pt"/>
        <w:tabs>
          <w:tab w:val="left" w:pos="1560"/>
        </w:tabs>
        <w:spacing w:before="80" w:after="80" w:line="264" w:lineRule="auto"/>
        <w:jc w:val="both"/>
        <w:rPr>
          <w:sz w:val="20"/>
        </w:rPr>
      </w:pPr>
      <w:r w:rsidRPr="0014127E">
        <w:rPr>
          <w:b/>
          <w:sz w:val="20"/>
        </w:rPr>
        <w:t xml:space="preserve">Cláusula Segunda: </w:t>
      </w:r>
      <w:r w:rsidRPr="0014127E">
        <w:rPr>
          <w:sz w:val="20"/>
        </w:rPr>
        <w:t xml:space="preserve">Las Firmas citadas más arriba, en el presente Acuerdo asumen el compromiso, de que si resultan adjudicadas CONSTITUIRÁN UN CONSORCIO, que será formalizado de conformidad con las disposiciones legales vigentes (Artículo 48° numeral 4, del Decreto N 21909/03 </w:t>
      </w:r>
      <w:r w:rsidRPr="0014127E">
        <w:rPr>
          <w:i/>
          <w:sz w:val="20"/>
        </w:rPr>
        <w:t>Por el cual se reglamenta la Ley N°2051/03 De Contrataciones Públicas</w:t>
      </w:r>
      <w:r w:rsidRPr="0014127E">
        <w:rPr>
          <w:sz w:val="20"/>
        </w:rPr>
        <w:t xml:space="preserve">), por Escrita Pública y con anterioridad a la firma del Contrato. </w:t>
      </w:r>
    </w:p>
    <w:p w:rsidR="002341EB" w:rsidRPr="0014127E" w:rsidRDefault="002341EB" w:rsidP="002341EB">
      <w:pPr>
        <w:pStyle w:val="EstiloArial9pt"/>
        <w:tabs>
          <w:tab w:val="left" w:pos="1560"/>
        </w:tabs>
        <w:spacing w:before="80" w:after="80" w:line="264" w:lineRule="auto"/>
        <w:jc w:val="both"/>
        <w:rPr>
          <w:sz w:val="20"/>
        </w:rPr>
      </w:pPr>
      <w:r w:rsidRPr="0014127E">
        <w:rPr>
          <w:b/>
          <w:sz w:val="20"/>
        </w:rPr>
        <w:t xml:space="preserve">Cláusula </w:t>
      </w:r>
      <w:r w:rsidRPr="0014127E">
        <w:rPr>
          <w:b/>
          <w:bCs/>
          <w:sz w:val="20"/>
        </w:rPr>
        <w:t xml:space="preserve">Tercera: </w:t>
      </w:r>
      <w:r w:rsidRPr="0014127E">
        <w:rPr>
          <w:sz w:val="20"/>
        </w:rPr>
        <w:t xml:space="preserve">Las Firmas acuerdan que el CONSORCIO se constituirá con el nombre de </w:t>
      </w:r>
      <w:r w:rsidRPr="0014127E">
        <w:rPr>
          <w:i/>
          <w:iCs/>
          <w:sz w:val="20"/>
        </w:rPr>
        <w:t>(</w:t>
      </w:r>
      <w:r w:rsidRPr="0014127E">
        <w:rPr>
          <w:iCs/>
          <w:sz w:val="20"/>
        </w:rPr>
        <w:t>Nombre del Consorcio</w:t>
      </w:r>
      <w:r w:rsidRPr="0014127E">
        <w:rPr>
          <w:i/>
          <w:iCs/>
          <w:sz w:val="20"/>
        </w:rPr>
        <w:t xml:space="preserve">), </w:t>
      </w:r>
      <w:r w:rsidRPr="0014127E">
        <w:rPr>
          <w:sz w:val="20"/>
        </w:rPr>
        <w:t xml:space="preserve">estableciendo como DOMICILIO UNICO para todos los efectos de este Llamado y del Contrato, en caso de resultar adjudicadas, en </w:t>
      </w:r>
      <w:r w:rsidRPr="0014127E">
        <w:rPr>
          <w:i/>
          <w:iCs/>
          <w:sz w:val="20"/>
        </w:rPr>
        <w:t>(</w:t>
      </w:r>
      <w:r w:rsidRPr="0014127E">
        <w:rPr>
          <w:iCs/>
          <w:sz w:val="20"/>
        </w:rPr>
        <w:t xml:space="preserve">Domicilio del Consorcio, Ciudad, País). </w:t>
      </w:r>
      <w:r w:rsidRPr="0014127E">
        <w:rPr>
          <w:sz w:val="20"/>
        </w:rPr>
        <w:t xml:space="preserve">Así mismo, acuerdan que su duración será la necesaria para el cumplimiento de todas las obligaciones del Contrato, y concluirá con la completa terminación de los servicios que le correspondiere efectuar y la aceptación definitiva por parte del Ministerio de Obras Publicas y Comunicaciones de la República del Paraguay. </w:t>
      </w:r>
    </w:p>
    <w:p w:rsidR="002341EB" w:rsidRPr="0014127E" w:rsidRDefault="002341EB" w:rsidP="002341EB">
      <w:pPr>
        <w:pStyle w:val="EstiloArial9pt"/>
        <w:tabs>
          <w:tab w:val="left" w:pos="1560"/>
        </w:tabs>
        <w:spacing w:before="80" w:after="80" w:line="264" w:lineRule="auto"/>
        <w:jc w:val="both"/>
        <w:rPr>
          <w:sz w:val="20"/>
        </w:rPr>
      </w:pPr>
      <w:r w:rsidRPr="0014127E">
        <w:rPr>
          <w:b/>
          <w:sz w:val="20"/>
        </w:rPr>
        <w:t>Cláusula Cuarta:</w:t>
      </w:r>
      <w:r w:rsidRPr="0014127E">
        <w:rPr>
          <w:sz w:val="20"/>
        </w:rPr>
        <w:t xml:space="preserve"> Queda establecido de común acuerdo, designar como GESTOR DEL CONSORCIO a la Firma </w:t>
      </w:r>
      <w:r w:rsidRPr="0014127E">
        <w:rPr>
          <w:i/>
          <w:iCs/>
          <w:sz w:val="20"/>
        </w:rPr>
        <w:t>(</w:t>
      </w:r>
      <w:r w:rsidRPr="0014127E">
        <w:rPr>
          <w:iCs/>
          <w:sz w:val="20"/>
        </w:rPr>
        <w:t xml:space="preserve">Nombre de la Empresa Líder), </w:t>
      </w:r>
      <w:r w:rsidRPr="0014127E">
        <w:rPr>
          <w:sz w:val="20"/>
        </w:rPr>
        <w:t xml:space="preserve">la que asumirá el liderazgo del mismo, y cuyo Representante Legal </w:t>
      </w:r>
      <w:r w:rsidRPr="0014127E">
        <w:rPr>
          <w:i/>
          <w:iCs/>
          <w:sz w:val="20"/>
        </w:rPr>
        <w:t>(</w:t>
      </w:r>
      <w:r w:rsidRPr="0014127E">
        <w:rPr>
          <w:iCs/>
          <w:sz w:val="20"/>
        </w:rPr>
        <w:t xml:space="preserve">Nombre del/los Representante/s Legal/es), </w:t>
      </w:r>
      <w:r w:rsidRPr="0014127E">
        <w:rPr>
          <w:sz w:val="20"/>
        </w:rPr>
        <w:t xml:space="preserve">será quien suscriba la oferta y todos los documentos relativos a la misma. </w:t>
      </w:r>
    </w:p>
    <w:p w:rsidR="002341EB" w:rsidRPr="0014127E" w:rsidRDefault="002341EB" w:rsidP="002341EB">
      <w:pPr>
        <w:pStyle w:val="EstiloArial9pt"/>
        <w:tabs>
          <w:tab w:val="left" w:pos="1560"/>
        </w:tabs>
        <w:spacing w:before="80" w:after="80" w:line="264" w:lineRule="auto"/>
        <w:jc w:val="both"/>
      </w:pPr>
      <w:r w:rsidRPr="0014127E">
        <w:rPr>
          <w:b/>
          <w:sz w:val="20"/>
        </w:rPr>
        <w:t>Cláusula Quinta:</w:t>
      </w:r>
      <w:r w:rsidRPr="0014127E">
        <w:rPr>
          <w:sz w:val="20"/>
        </w:rPr>
        <w:t xml:space="preserve"> Las Empresas integrantes del Consorcio, solidaria y mancomunadamente, se obligan a cumplir con todos los compromisos y obligaciones emergentes DE LA PRESENTACIÓN Y MANTENIMIENTO DE LA OFERTA y del contrato con el Ministerio de Obras Públicas y Comunicaciones, en el caso de ser adjudicadas. </w:t>
      </w:r>
      <w:r w:rsidRPr="0014127E">
        <w:rPr>
          <w:sz w:val="20"/>
        </w:rPr>
        <w:br/>
        <w:t xml:space="preserve">En prueba de conformidad y aceptación, firman las partes el presente Acuerdo, en ______ ejemplares, a </w:t>
      </w:r>
      <w:r w:rsidRPr="0014127E">
        <w:rPr>
          <w:bCs/>
          <w:sz w:val="20"/>
        </w:rPr>
        <w:t xml:space="preserve">un </w:t>
      </w:r>
      <w:r w:rsidRPr="0014127E">
        <w:rPr>
          <w:sz w:val="20"/>
        </w:rPr>
        <w:t xml:space="preserve">sólo efecto y en un mismo tenor, en el lugar y fecha arriba mencionados. </w:t>
      </w:r>
    </w:p>
    <w:p w:rsidR="002341EB" w:rsidRPr="0014127E" w:rsidRDefault="002341EB" w:rsidP="002341EB">
      <w:pPr>
        <w:pStyle w:val="NormalWeb"/>
        <w:pBdr>
          <w:top w:val="single" w:sz="4" w:space="1" w:color="auto"/>
        </w:pBdr>
        <w:spacing w:before="80" w:beforeAutospacing="0" w:after="80" w:afterAutospacing="0" w:line="264" w:lineRule="auto"/>
        <w:ind w:firstLine="708"/>
        <w:jc w:val="center"/>
        <w:rPr>
          <w:rFonts w:ascii="Arial" w:hAnsi="Arial" w:cs="Arial"/>
          <w:sz w:val="20"/>
          <w:szCs w:val="20"/>
          <w:lang w:val="es-ES_tradnl"/>
        </w:rPr>
      </w:pPr>
      <w:r w:rsidRPr="0014127E">
        <w:rPr>
          <w:rFonts w:ascii="Arial" w:hAnsi="Arial" w:cs="Arial"/>
          <w:sz w:val="20"/>
          <w:szCs w:val="20"/>
          <w:lang w:val="es-ES_tradnl"/>
        </w:rPr>
        <w:t>(Firmas y Aclaraciones de los Nombres y las Empresas correspondientes)</w:t>
      </w:r>
    </w:p>
    <w:p w:rsidR="002341EB" w:rsidRPr="0014127E" w:rsidRDefault="002341EB" w:rsidP="002341EB">
      <w:pPr>
        <w:pStyle w:val="NormalWeb"/>
        <w:spacing w:before="80" w:beforeAutospacing="0" w:after="80" w:afterAutospacing="0" w:line="264" w:lineRule="auto"/>
        <w:rPr>
          <w:rFonts w:ascii="Arial" w:hAnsi="Arial" w:cs="Arial"/>
          <w:sz w:val="20"/>
          <w:szCs w:val="20"/>
          <w:lang w:val="es-ES_tradnl"/>
        </w:rPr>
      </w:pPr>
      <w:r w:rsidRPr="0014127E">
        <w:rPr>
          <w:rFonts w:ascii="Arial" w:hAnsi="Arial" w:cs="Arial"/>
          <w:b/>
          <w:bCs/>
          <w:sz w:val="20"/>
          <w:szCs w:val="20"/>
          <w:lang w:val="es-ES_tradnl"/>
        </w:rPr>
        <w:t xml:space="preserve">OBSERVACIÓN: </w:t>
      </w:r>
    </w:p>
    <w:p w:rsidR="002341EB" w:rsidRPr="0014127E" w:rsidRDefault="002341EB" w:rsidP="002341EB">
      <w:pPr>
        <w:pStyle w:val="EstiloArial9pt"/>
        <w:numPr>
          <w:ilvl w:val="0"/>
          <w:numId w:val="49"/>
        </w:numPr>
        <w:spacing w:before="80" w:after="80" w:line="264" w:lineRule="auto"/>
        <w:jc w:val="both"/>
        <w:rPr>
          <w:sz w:val="20"/>
        </w:rPr>
      </w:pPr>
      <w:r w:rsidRPr="0014127E">
        <w:rPr>
          <w:sz w:val="20"/>
        </w:rPr>
        <w:t xml:space="preserve">En caso de que el Acuerdo sea formalizado por Instrumento Privado, las firmas de quienes suscriben el mismo, deberán estar certificadas por Escribano Público. Se requerirá además </w:t>
      </w:r>
      <w:r w:rsidRPr="0014127E">
        <w:rPr>
          <w:i/>
          <w:iCs/>
          <w:sz w:val="20"/>
        </w:rPr>
        <w:t xml:space="preserve">(carácter sustancial), </w:t>
      </w:r>
      <w:r w:rsidRPr="0014127E">
        <w:rPr>
          <w:sz w:val="20"/>
        </w:rPr>
        <w:t xml:space="preserve">acompañarlo con un </w:t>
      </w:r>
      <w:r w:rsidRPr="0014127E">
        <w:rPr>
          <w:b/>
          <w:bCs/>
          <w:sz w:val="20"/>
        </w:rPr>
        <w:t xml:space="preserve">Poder suficiente </w:t>
      </w:r>
      <w:r w:rsidRPr="0014127E">
        <w:rPr>
          <w:sz w:val="20"/>
        </w:rPr>
        <w:t xml:space="preserve">otorgado </w:t>
      </w:r>
      <w:r w:rsidRPr="0014127E">
        <w:rPr>
          <w:b/>
          <w:bCs/>
          <w:sz w:val="20"/>
        </w:rPr>
        <w:t xml:space="preserve">por </w:t>
      </w:r>
      <w:r w:rsidRPr="0014127E">
        <w:rPr>
          <w:sz w:val="20"/>
        </w:rPr>
        <w:t>Escritura Pública, al Representante Legal del Consorcio, por parte de las Empresas que integran el mismo; o</w:t>
      </w:r>
    </w:p>
    <w:p w:rsidR="002341EB" w:rsidRPr="0014127E" w:rsidRDefault="002341EB" w:rsidP="002341EB">
      <w:pPr>
        <w:pStyle w:val="EstiloArial9pt"/>
        <w:numPr>
          <w:ilvl w:val="0"/>
          <w:numId w:val="49"/>
        </w:numPr>
        <w:spacing w:before="80" w:after="80" w:line="264" w:lineRule="auto"/>
        <w:jc w:val="both"/>
        <w:rPr>
          <w:rFonts w:cs="Arial"/>
          <w:b/>
          <w:sz w:val="20"/>
        </w:rPr>
      </w:pPr>
      <w:r w:rsidRPr="0014127E">
        <w:rPr>
          <w:sz w:val="20"/>
        </w:rPr>
        <w:t xml:space="preserve">Si el Acuerdo es </w:t>
      </w:r>
      <w:r w:rsidRPr="0014127E">
        <w:rPr>
          <w:b/>
          <w:sz w:val="20"/>
        </w:rPr>
        <w:t xml:space="preserve">formalizado ante </w:t>
      </w:r>
      <w:r w:rsidRPr="0014127E">
        <w:rPr>
          <w:b/>
          <w:bCs/>
          <w:sz w:val="20"/>
        </w:rPr>
        <w:t xml:space="preserve">un </w:t>
      </w:r>
      <w:r w:rsidRPr="0014127E">
        <w:rPr>
          <w:b/>
          <w:sz w:val="20"/>
        </w:rPr>
        <w:t xml:space="preserve">Escribano </w:t>
      </w:r>
      <w:r w:rsidRPr="0014127E">
        <w:rPr>
          <w:b/>
          <w:bCs/>
          <w:sz w:val="20"/>
        </w:rPr>
        <w:t xml:space="preserve">por </w:t>
      </w:r>
      <w:r w:rsidRPr="0014127E">
        <w:rPr>
          <w:b/>
          <w:sz w:val="20"/>
        </w:rPr>
        <w:t xml:space="preserve">Escritura </w:t>
      </w:r>
      <w:r w:rsidRPr="0014127E">
        <w:rPr>
          <w:b/>
          <w:bCs/>
          <w:sz w:val="20"/>
        </w:rPr>
        <w:t xml:space="preserve">Pública, </w:t>
      </w:r>
      <w:r w:rsidRPr="0014127E">
        <w:rPr>
          <w:sz w:val="20"/>
        </w:rPr>
        <w:t xml:space="preserve">en el mismo se debe establecer específicamente, el Poder que se otorga al Representante Legal del Consorcio, por medio de una Cláusula especial. </w:t>
      </w:r>
    </w:p>
    <w:p w:rsidR="006B2CAF" w:rsidRPr="005D50C8" w:rsidRDefault="002341EB" w:rsidP="005D50C8">
      <w:pPr>
        <w:pStyle w:val="EstiloArial9pt"/>
        <w:spacing w:before="80" w:after="80" w:line="264" w:lineRule="auto"/>
        <w:jc w:val="both"/>
      </w:pPr>
      <w:r w:rsidRPr="0014127E">
        <w:rPr>
          <w:b/>
          <w:sz w:val="20"/>
        </w:rPr>
        <w:t xml:space="preserve">Habiendo </w:t>
      </w:r>
      <w:r w:rsidRPr="0014127E">
        <w:rPr>
          <w:b/>
          <w:bCs/>
          <w:sz w:val="20"/>
        </w:rPr>
        <w:t xml:space="preserve">comparecido todos los integrantes del Consorcio a este Acto, el </w:t>
      </w:r>
      <w:r w:rsidRPr="0014127E">
        <w:rPr>
          <w:b/>
          <w:bCs/>
          <w:sz w:val="20"/>
        </w:rPr>
        <w:br/>
      </w:r>
      <w:r w:rsidRPr="0014127E">
        <w:rPr>
          <w:b/>
          <w:sz w:val="20"/>
        </w:rPr>
        <w:t>mismo será suficiente.</w:t>
      </w:r>
      <w:r w:rsidRPr="0014127E" w:rsidDel="0075246C">
        <w:rPr>
          <w:b/>
          <w:sz w:val="20"/>
        </w:rPr>
        <w:t xml:space="preserve"> </w:t>
      </w:r>
      <w:r w:rsidRPr="006B71DB" w:rsidDel="00DB282F">
        <w:rPr>
          <w:rFonts w:cs="Arial"/>
          <w:b/>
          <w:sz w:val="18"/>
          <w:szCs w:val="18"/>
          <w:u w:val="single"/>
          <w:lang w:val="es-ES"/>
        </w:rPr>
        <w:t xml:space="preserve"> </w:t>
      </w:r>
      <w:bookmarkStart w:id="129" w:name="_GoBack"/>
      <w:bookmarkEnd w:id="129"/>
    </w:p>
    <w:sectPr w:rsidR="006B2CAF" w:rsidRPr="005D50C8" w:rsidSect="002341EB">
      <w:type w:val="continuous"/>
      <w:pgSz w:w="12242" w:h="18722" w:code="14"/>
      <w:pgMar w:top="1276" w:right="1701"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14F" w:rsidRDefault="00A5514F">
      <w:pPr>
        <w:spacing w:after="0" w:line="240" w:lineRule="auto"/>
      </w:pPr>
      <w:r>
        <w:separator/>
      </w:r>
    </w:p>
  </w:endnote>
  <w:endnote w:type="continuationSeparator" w:id="0">
    <w:p w:rsidR="00A5514F" w:rsidRDefault="00A55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F38" w:rsidRDefault="00EF1F38">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F38" w:rsidRDefault="00EF1F38">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F38" w:rsidRDefault="00EF1F3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14F" w:rsidRDefault="00A5514F">
      <w:pPr>
        <w:spacing w:after="0" w:line="240" w:lineRule="auto"/>
      </w:pPr>
      <w:r>
        <w:separator/>
      </w:r>
    </w:p>
  </w:footnote>
  <w:footnote w:type="continuationSeparator" w:id="0">
    <w:p w:rsidR="00A5514F" w:rsidRDefault="00A55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F38" w:rsidRDefault="00EF1F38">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182537"/>
      <w:docPartObj>
        <w:docPartGallery w:val="Page Numbers (Top of Page)"/>
        <w:docPartUnique/>
      </w:docPartObj>
    </w:sdtPr>
    <w:sdtEndPr/>
    <w:sdtContent>
      <w:p w:rsidR="00EF1F38" w:rsidRDefault="00EF1F38">
        <w:pPr>
          <w:pStyle w:val="Encabezado"/>
          <w:jc w:val="right"/>
        </w:pPr>
        <w:r>
          <w:fldChar w:fldCharType="begin"/>
        </w:r>
        <w:r>
          <w:instrText>PAGE   \* MERGEFORMAT</w:instrText>
        </w:r>
        <w:r>
          <w:fldChar w:fldCharType="separate"/>
        </w:r>
        <w:r w:rsidR="005D50C8" w:rsidRPr="005D50C8">
          <w:rPr>
            <w:noProof/>
            <w:lang w:val="es-ES"/>
          </w:rPr>
          <w:t>135</w:t>
        </w:r>
        <w:r>
          <w:fldChar w:fldCharType="end"/>
        </w:r>
      </w:p>
    </w:sdtContent>
  </w:sdt>
  <w:p w:rsidR="007C2EFD" w:rsidRPr="00F465A2" w:rsidRDefault="00EF1F38" w:rsidP="00F465A2">
    <w:pPr>
      <w:pStyle w:val="Encabezado"/>
      <w:pBdr>
        <w:bottom w:val="single" w:sz="4" w:space="1" w:color="auto"/>
      </w:pBdr>
      <w:rPr>
        <w:sz w:val="20"/>
      </w:rPr>
    </w:pPr>
    <w:r>
      <w:rPr>
        <w:sz w:val="20"/>
      </w:rPr>
      <w:t>FORMULARIOS- BORRADOR</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F38" w:rsidRDefault="00EF1F3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ED4F136"/>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8B52E9F"/>
    <w:multiLevelType w:val="hybridMultilevel"/>
    <w:tmpl w:val="CF42B7AC"/>
    <w:lvl w:ilvl="0" w:tplc="51C0A260">
      <w:start w:val="1"/>
      <w:numFmt w:val="lowerLetter"/>
      <w:lvlText w:val="(%1)"/>
      <w:lvlJc w:val="left"/>
      <w:pPr>
        <w:tabs>
          <w:tab w:val="num" w:pos="819"/>
        </w:tabs>
        <w:ind w:left="819" w:hanging="360"/>
      </w:pPr>
      <w:rPr>
        <w:rFonts w:cs="Times New Roman" w:hint="default"/>
        <w:b w:val="0"/>
      </w:rPr>
    </w:lvl>
    <w:lvl w:ilvl="1" w:tplc="3C0A0011" w:tentative="1">
      <w:start w:val="1"/>
      <w:numFmt w:val="lowerLetter"/>
      <w:lvlText w:val="%2."/>
      <w:lvlJc w:val="left"/>
      <w:pPr>
        <w:tabs>
          <w:tab w:val="num" w:pos="1440"/>
        </w:tabs>
        <w:ind w:left="1440" w:hanging="360"/>
      </w:pPr>
      <w:rPr>
        <w:rFonts w:cs="Times New Roman"/>
      </w:rPr>
    </w:lvl>
    <w:lvl w:ilvl="2" w:tplc="87540584" w:tentative="1">
      <w:start w:val="1"/>
      <w:numFmt w:val="lowerRoman"/>
      <w:lvlText w:val="%3."/>
      <w:lvlJc w:val="right"/>
      <w:pPr>
        <w:tabs>
          <w:tab w:val="num" w:pos="2160"/>
        </w:tabs>
        <w:ind w:left="2160" w:hanging="180"/>
      </w:pPr>
      <w:rPr>
        <w:rFonts w:cs="Times New Roman"/>
      </w:rPr>
    </w:lvl>
    <w:lvl w:ilvl="3" w:tplc="F53A5CB0" w:tentative="1">
      <w:start w:val="1"/>
      <w:numFmt w:val="decimal"/>
      <w:lvlText w:val="%4."/>
      <w:lvlJc w:val="left"/>
      <w:pPr>
        <w:tabs>
          <w:tab w:val="num" w:pos="2880"/>
        </w:tabs>
        <w:ind w:left="2880" w:hanging="360"/>
      </w:pPr>
      <w:rPr>
        <w:rFonts w:cs="Times New Roman"/>
      </w:rPr>
    </w:lvl>
    <w:lvl w:ilvl="4" w:tplc="D100AA82" w:tentative="1">
      <w:start w:val="1"/>
      <w:numFmt w:val="lowerLetter"/>
      <w:lvlText w:val="%5."/>
      <w:lvlJc w:val="left"/>
      <w:pPr>
        <w:tabs>
          <w:tab w:val="num" w:pos="3600"/>
        </w:tabs>
        <w:ind w:left="3600" w:hanging="360"/>
      </w:pPr>
      <w:rPr>
        <w:rFonts w:cs="Times New Roman"/>
      </w:rPr>
    </w:lvl>
    <w:lvl w:ilvl="5" w:tplc="3C0A001B" w:tentative="1">
      <w:start w:val="1"/>
      <w:numFmt w:val="lowerRoman"/>
      <w:lvlText w:val="%6."/>
      <w:lvlJc w:val="right"/>
      <w:pPr>
        <w:tabs>
          <w:tab w:val="num" w:pos="4320"/>
        </w:tabs>
        <w:ind w:left="4320" w:hanging="180"/>
      </w:pPr>
      <w:rPr>
        <w:rFonts w:cs="Times New Roman"/>
      </w:rPr>
    </w:lvl>
    <w:lvl w:ilvl="6" w:tplc="3C0A000F" w:tentative="1">
      <w:start w:val="1"/>
      <w:numFmt w:val="decimal"/>
      <w:lvlText w:val="%7."/>
      <w:lvlJc w:val="left"/>
      <w:pPr>
        <w:tabs>
          <w:tab w:val="num" w:pos="5040"/>
        </w:tabs>
        <w:ind w:left="5040" w:hanging="360"/>
      </w:pPr>
      <w:rPr>
        <w:rFonts w:cs="Times New Roman"/>
      </w:rPr>
    </w:lvl>
    <w:lvl w:ilvl="7" w:tplc="3C0A0019" w:tentative="1">
      <w:start w:val="1"/>
      <w:numFmt w:val="lowerLetter"/>
      <w:lvlText w:val="%8."/>
      <w:lvlJc w:val="left"/>
      <w:pPr>
        <w:tabs>
          <w:tab w:val="num" w:pos="5760"/>
        </w:tabs>
        <w:ind w:left="5760" w:hanging="360"/>
      </w:pPr>
      <w:rPr>
        <w:rFonts w:cs="Times New Roman"/>
      </w:rPr>
    </w:lvl>
    <w:lvl w:ilvl="8" w:tplc="3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15C013C5"/>
    <w:multiLevelType w:val="hybridMultilevel"/>
    <w:tmpl w:val="3460A900"/>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1" w15:restartNumberingAfterBreak="0">
    <w:nsid w:val="1A6A1841"/>
    <w:multiLevelType w:val="hybridMultilevel"/>
    <w:tmpl w:val="B9C44C7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5690228A">
      <w:start w:val="1"/>
      <w:numFmt w:val="bullet"/>
      <w:lvlText w:val="-"/>
      <w:lvlJc w:val="left"/>
      <w:pPr>
        <w:ind w:left="4774" w:hanging="360"/>
      </w:pPr>
      <w:rPr>
        <w:rFonts w:ascii="Arial" w:eastAsia="Times New Roman" w:hAnsi="Arial" w:hint="default"/>
      </w:rPr>
    </w:lvl>
    <w:lvl w:ilvl="5" w:tplc="3C0A000B">
      <w:start w:val="1"/>
      <w:numFmt w:val="bullet"/>
      <w:lvlText w:val=""/>
      <w:lvlJc w:val="left"/>
      <w:pPr>
        <w:ind w:left="5674" w:hanging="360"/>
      </w:pPr>
      <w:rPr>
        <w:rFonts w:ascii="Wingdings" w:hAnsi="Wingdings" w:cs="Wingdings" w:hint="default"/>
      </w:rPr>
    </w:lvl>
    <w:lvl w:ilvl="6" w:tplc="3C0A000F">
      <w:start w:val="1"/>
      <w:numFmt w:val="decimal"/>
      <w:lvlText w:val="%7."/>
      <w:lvlJc w:val="left"/>
      <w:pPr>
        <w:ind w:left="6214"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12"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3"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8"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15:restartNumberingAfterBreak="0">
    <w:nsid w:val="2F5620D3"/>
    <w:multiLevelType w:val="hybridMultilevel"/>
    <w:tmpl w:val="A96AE65A"/>
    <w:lvl w:ilvl="0" w:tplc="3740E3FA">
      <w:start w:val="1"/>
      <w:numFmt w:val="lowerLetter"/>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22"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6"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8"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D7702D4"/>
    <w:multiLevelType w:val="hybridMultilevel"/>
    <w:tmpl w:val="72B4FF88"/>
    <w:lvl w:ilvl="0" w:tplc="8B28F2D2">
      <w:start w:val="1"/>
      <w:numFmt w:val="upperLetter"/>
      <w:lvlText w:val="%1-"/>
      <w:lvlJc w:val="left"/>
      <w:pPr>
        <w:ind w:left="720" w:hanging="360"/>
      </w:pPr>
      <w:rPr>
        <w:rFonts w:hint="default"/>
        <w:b/>
        <w:bCs/>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4E707429"/>
    <w:multiLevelType w:val="hybridMultilevel"/>
    <w:tmpl w:val="190A1B64"/>
    <w:lvl w:ilvl="0" w:tplc="FFFFFFFF">
      <w:start w:val="1"/>
      <w:numFmt w:val="lowerLetter"/>
      <w:lvlText w:val="%1."/>
      <w:lvlJc w:val="left"/>
      <w:pPr>
        <w:tabs>
          <w:tab w:val="num" w:pos="1827"/>
        </w:tabs>
        <w:ind w:left="1827" w:hanging="567"/>
      </w:pPr>
      <w:rPr>
        <w:rFonts w:ascii="Arial" w:hAnsi="Arial" w:cs="Times New Roman" w:hint="default"/>
        <w:caps w:val="0"/>
        <w:strike w:val="0"/>
        <w:dstrike w:val="0"/>
        <w:vanish w:val="0"/>
        <w:sz w:val="18"/>
        <w:szCs w:val="18"/>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4"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15:restartNumberingAfterBreak="0">
    <w:nsid w:val="554B624A"/>
    <w:multiLevelType w:val="hybridMultilevel"/>
    <w:tmpl w:val="EFDC50B2"/>
    <w:lvl w:ilvl="0" w:tplc="FFFFFFFF">
      <w:start w:val="1"/>
      <w:numFmt w:val="lowerLetter"/>
      <w:lvlText w:val="%1."/>
      <w:lvlJc w:val="left"/>
      <w:pPr>
        <w:tabs>
          <w:tab w:val="num" w:pos="1827"/>
        </w:tabs>
        <w:ind w:left="1827" w:hanging="567"/>
      </w:pPr>
      <w:rPr>
        <w:rFonts w:ascii="Arial" w:hAnsi="Arial" w:cs="Times New Roman" w:hint="default"/>
        <w:caps w:val="0"/>
        <w:strike w:val="0"/>
        <w:dstrike w:val="0"/>
        <w:vanish w:val="0"/>
        <w:sz w:val="18"/>
        <w:szCs w:val="18"/>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55B4034"/>
    <w:multiLevelType w:val="hybridMultilevel"/>
    <w:tmpl w:val="F8603C22"/>
    <w:lvl w:ilvl="0" w:tplc="E6EA54D6">
      <w:start w:val="3"/>
      <w:numFmt w:val="lowerLetter"/>
      <w:lvlText w:val="%1-"/>
      <w:lvlJc w:val="left"/>
      <w:pPr>
        <w:ind w:left="720" w:hanging="360"/>
      </w:pPr>
      <w:rPr>
        <w:rFonts w:hint="default"/>
        <w:b/>
        <w:color w:val="000000"/>
        <w:sz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9"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41"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42"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44"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D5E03AA"/>
    <w:multiLevelType w:val="multilevel"/>
    <w:tmpl w:val="E0FCC1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647"/>
        </w:tabs>
        <w:ind w:left="1647" w:hanging="567"/>
      </w:pPr>
      <w:rPr>
        <w:rFonts w:ascii="Arial" w:hAnsi="Arial" w:cs="Times New Roman" w:hint="default"/>
        <w:caps w:val="0"/>
        <w:strike w:val="0"/>
        <w:dstrike w:val="0"/>
        <w:vanish w:val="0"/>
        <w:sz w:val="18"/>
        <w:szCs w:val="18"/>
        <w:vertAlign w:val="baseline"/>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9"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7"/>
  </w:num>
  <w:num w:numId="2">
    <w:abstractNumId w:val="17"/>
  </w:num>
  <w:num w:numId="3">
    <w:abstractNumId w:val="28"/>
  </w:num>
  <w:num w:numId="4">
    <w:abstractNumId w:val="5"/>
  </w:num>
  <w:num w:numId="5">
    <w:abstractNumId w:val="32"/>
  </w:num>
  <w:num w:numId="6">
    <w:abstractNumId w:val="23"/>
  </w:num>
  <w:num w:numId="7">
    <w:abstractNumId w:val="43"/>
  </w:num>
  <w:num w:numId="8">
    <w:abstractNumId w:val="42"/>
  </w:num>
  <w:num w:numId="9">
    <w:abstractNumId w:val="25"/>
  </w:num>
  <w:num w:numId="10">
    <w:abstractNumId w:val="38"/>
  </w:num>
  <w:num w:numId="11">
    <w:abstractNumId w:val="4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40"/>
  </w:num>
  <w:num w:numId="15">
    <w:abstractNumId w:val="1"/>
  </w:num>
  <w:num w:numId="16">
    <w:abstractNumId w:val="15"/>
  </w:num>
  <w:num w:numId="17">
    <w:abstractNumId w:val="10"/>
  </w:num>
  <w:num w:numId="18">
    <w:abstractNumId w:val="44"/>
  </w:num>
  <w:num w:numId="19">
    <w:abstractNumId w:val="26"/>
  </w:num>
  <w:num w:numId="20">
    <w:abstractNumId w:val="29"/>
  </w:num>
  <w:num w:numId="21">
    <w:abstractNumId w:val="14"/>
  </w:num>
  <w:num w:numId="22">
    <w:abstractNumId w:val="24"/>
  </w:num>
  <w:num w:numId="23">
    <w:abstractNumId w:val="34"/>
  </w:num>
  <w:num w:numId="24">
    <w:abstractNumId w:val="41"/>
  </w:num>
  <w:num w:numId="25">
    <w:abstractNumId w:val="19"/>
  </w:num>
  <w:num w:numId="26">
    <w:abstractNumId w:val="6"/>
  </w:num>
  <w:num w:numId="27">
    <w:abstractNumId w:val="39"/>
  </w:num>
  <w:num w:numId="28">
    <w:abstractNumId w:val="13"/>
  </w:num>
  <w:num w:numId="29">
    <w:abstractNumId w:val="12"/>
  </w:num>
  <w:num w:numId="30">
    <w:abstractNumId w:val="22"/>
  </w:num>
  <w:num w:numId="31">
    <w:abstractNumId w:val="21"/>
  </w:num>
  <w:num w:numId="32">
    <w:abstractNumId w:val="48"/>
  </w:num>
  <w:num w:numId="33">
    <w:abstractNumId w:val="8"/>
  </w:num>
  <w:num w:numId="34">
    <w:abstractNumId w:val="18"/>
  </w:num>
  <w:num w:numId="35">
    <w:abstractNumId w:val="37"/>
  </w:num>
  <w:num w:numId="36">
    <w:abstractNumId w:val="3"/>
  </w:num>
  <w:num w:numId="37">
    <w:abstractNumId w:val="49"/>
  </w:num>
  <w:num w:numId="38">
    <w:abstractNumId w:val="16"/>
  </w:num>
  <w:num w:numId="39">
    <w:abstractNumId w:val="4"/>
  </w:num>
  <w:num w:numId="40">
    <w:abstractNumId w:val="45"/>
  </w:num>
  <w:num w:numId="41">
    <w:abstractNumId w:val="11"/>
  </w:num>
  <w:num w:numId="42">
    <w:abstractNumId w:val="30"/>
  </w:num>
  <w:num w:numId="43">
    <w:abstractNumId w:val="20"/>
  </w:num>
  <w:num w:numId="44">
    <w:abstractNumId w:val="0"/>
  </w:num>
  <w:num w:numId="45">
    <w:abstractNumId w:val="9"/>
  </w:num>
  <w:num w:numId="46">
    <w:abstractNumId w:val="36"/>
  </w:num>
  <w:num w:numId="47">
    <w:abstractNumId w:val="47"/>
  </w:num>
  <w:num w:numId="48">
    <w:abstractNumId w:val="31"/>
  </w:num>
  <w:num w:numId="49">
    <w:abstractNumId w:val="2"/>
  </w:num>
  <w:num w:numId="50">
    <w:abstractNumId w:val="3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rge Agustin Fernandez Pereira">
    <w15:presenceInfo w15:providerId="None" w15:userId="Jorge Agustin Fernandez Perei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PY"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0"/>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24"/>
    <w:rsid w:val="0000379E"/>
    <w:rsid w:val="00041CEC"/>
    <w:rsid w:val="00046E1D"/>
    <w:rsid w:val="000611BA"/>
    <w:rsid w:val="00064EA0"/>
    <w:rsid w:val="00065FFF"/>
    <w:rsid w:val="000B218B"/>
    <w:rsid w:val="0010100E"/>
    <w:rsid w:val="00171090"/>
    <w:rsid w:val="001A7B01"/>
    <w:rsid w:val="001B2946"/>
    <w:rsid w:val="001E265F"/>
    <w:rsid w:val="001E5E2E"/>
    <w:rsid w:val="001E6292"/>
    <w:rsid w:val="001F5C24"/>
    <w:rsid w:val="00220103"/>
    <w:rsid w:val="002341EB"/>
    <w:rsid w:val="00245276"/>
    <w:rsid w:val="00257767"/>
    <w:rsid w:val="00257DA4"/>
    <w:rsid w:val="002820DE"/>
    <w:rsid w:val="002919D5"/>
    <w:rsid w:val="00297157"/>
    <w:rsid w:val="002A4AE1"/>
    <w:rsid w:val="002B16B1"/>
    <w:rsid w:val="002D6D53"/>
    <w:rsid w:val="002E76E3"/>
    <w:rsid w:val="00301936"/>
    <w:rsid w:val="003045AA"/>
    <w:rsid w:val="003544EA"/>
    <w:rsid w:val="00363CA6"/>
    <w:rsid w:val="003A2C92"/>
    <w:rsid w:val="003B055E"/>
    <w:rsid w:val="003B3F51"/>
    <w:rsid w:val="003C6F23"/>
    <w:rsid w:val="003C7E63"/>
    <w:rsid w:val="004233AE"/>
    <w:rsid w:val="00446FD1"/>
    <w:rsid w:val="00484434"/>
    <w:rsid w:val="004930EE"/>
    <w:rsid w:val="004B3337"/>
    <w:rsid w:val="004B5B5D"/>
    <w:rsid w:val="004D2781"/>
    <w:rsid w:val="005014D8"/>
    <w:rsid w:val="005246C8"/>
    <w:rsid w:val="00545FEC"/>
    <w:rsid w:val="00547E62"/>
    <w:rsid w:val="005976C0"/>
    <w:rsid w:val="005B1D21"/>
    <w:rsid w:val="005D1EF1"/>
    <w:rsid w:val="005D2BBB"/>
    <w:rsid w:val="005D50C8"/>
    <w:rsid w:val="00602E87"/>
    <w:rsid w:val="00627EF3"/>
    <w:rsid w:val="00680101"/>
    <w:rsid w:val="006A1840"/>
    <w:rsid w:val="006B2CAF"/>
    <w:rsid w:val="006F0D42"/>
    <w:rsid w:val="006F11E0"/>
    <w:rsid w:val="006F683F"/>
    <w:rsid w:val="00725550"/>
    <w:rsid w:val="007324BB"/>
    <w:rsid w:val="007C1207"/>
    <w:rsid w:val="007C2EFD"/>
    <w:rsid w:val="007C51F5"/>
    <w:rsid w:val="007C76FF"/>
    <w:rsid w:val="007D6F22"/>
    <w:rsid w:val="007E5362"/>
    <w:rsid w:val="008113DF"/>
    <w:rsid w:val="00813179"/>
    <w:rsid w:val="00817AB5"/>
    <w:rsid w:val="008338CA"/>
    <w:rsid w:val="00837AEE"/>
    <w:rsid w:val="008662CF"/>
    <w:rsid w:val="0087181E"/>
    <w:rsid w:val="008A6A77"/>
    <w:rsid w:val="008B7445"/>
    <w:rsid w:val="008E7144"/>
    <w:rsid w:val="008F266F"/>
    <w:rsid w:val="00907354"/>
    <w:rsid w:val="00911E3D"/>
    <w:rsid w:val="00915597"/>
    <w:rsid w:val="009339BF"/>
    <w:rsid w:val="00952EF4"/>
    <w:rsid w:val="009B5068"/>
    <w:rsid w:val="009E5B5D"/>
    <w:rsid w:val="00A019E8"/>
    <w:rsid w:val="00A04B9E"/>
    <w:rsid w:val="00A5514F"/>
    <w:rsid w:val="00A61AE4"/>
    <w:rsid w:val="00A92A72"/>
    <w:rsid w:val="00AA3CEA"/>
    <w:rsid w:val="00AB5090"/>
    <w:rsid w:val="00AC1697"/>
    <w:rsid w:val="00AC1FC9"/>
    <w:rsid w:val="00AD1ADA"/>
    <w:rsid w:val="00AE0775"/>
    <w:rsid w:val="00B06F26"/>
    <w:rsid w:val="00B425D4"/>
    <w:rsid w:val="00B47C72"/>
    <w:rsid w:val="00B51671"/>
    <w:rsid w:val="00B757C5"/>
    <w:rsid w:val="00B90505"/>
    <w:rsid w:val="00B90AAE"/>
    <w:rsid w:val="00BD122D"/>
    <w:rsid w:val="00BE4167"/>
    <w:rsid w:val="00BF04EA"/>
    <w:rsid w:val="00BF18B1"/>
    <w:rsid w:val="00BF7492"/>
    <w:rsid w:val="00C40639"/>
    <w:rsid w:val="00C750AF"/>
    <w:rsid w:val="00CA40AC"/>
    <w:rsid w:val="00CC36CA"/>
    <w:rsid w:val="00CF5D3C"/>
    <w:rsid w:val="00D06563"/>
    <w:rsid w:val="00D37AB7"/>
    <w:rsid w:val="00D40A4F"/>
    <w:rsid w:val="00D509C1"/>
    <w:rsid w:val="00D56A71"/>
    <w:rsid w:val="00D76A01"/>
    <w:rsid w:val="00D77A25"/>
    <w:rsid w:val="00D874A4"/>
    <w:rsid w:val="00D95070"/>
    <w:rsid w:val="00DA5577"/>
    <w:rsid w:val="00E639D7"/>
    <w:rsid w:val="00EC2128"/>
    <w:rsid w:val="00EF1F38"/>
    <w:rsid w:val="00EF6D02"/>
    <w:rsid w:val="00F21492"/>
    <w:rsid w:val="00F465A2"/>
    <w:rsid w:val="00F63631"/>
    <w:rsid w:val="00F8366E"/>
    <w:rsid w:val="00FB1978"/>
    <w:rsid w:val="00FC1677"/>
    <w:rsid w:val="00FC5E3D"/>
    <w:rsid w:val="00FC6A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77E01A"/>
  <w15:docId w15:val="{04A0A0A1-A3F8-4B09-B55C-F7DF7D3AC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1"/>
    <w:uiPriority w:val="9"/>
    <w:qFormat/>
    <w:rsid w:val="00B90A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1"/>
    <w:uiPriority w:val="9"/>
    <w:semiHidden/>
    <w:unhideWhenUsed/>
    <w:qFormat/>
    <w:rsid w:val="00B90AA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90AAE"/>
    <w:pPr>
      <w:keepNext/>
      <w:keepLines/>
      <w:spacing w:before="40" w:after="0"/>
      <w:outlineLvl w:val="2"/>
    </w:pPr>
    <w:rPr>
      <w:rFonts w:ascii="Cambria" w:eastAsia="Times New Roman" w:hAnsi="Cambria" w:cs="Times New Roman"/>
      <w:b/>
      <w:bCs/>
      <w:color w:val="4F81BD"/>
      <w:sz w:val="24"/>
      <w:szCs w:val="20"/>
      <w:lang w:eastAsia="es-ES"/>
    </w:rPr>
  </w:style>
  <w:style w:type="paragraph" w:styleId="Ttulo4">
    <w:name w:val="heading 4"/>
    <w:basedOn w:val="Normal"/>
    <w:next w:val="Normal"/>
    <w:link w:val="Ttulo4Car1"/>
    <w:uiPriority w:val="9"/>
    <w:semiHidden/>
    <w:unhideWhenUsed/>
    <w:qFormat/>
    <w:rsid w:val="00B90AA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1"/>
    <w:uiPriority w:val="9"/>
    <w:semiHidden/>
    <w:unhideWhenUsed/>
    <w:qFormat/>
    <w:rsid w:val="00B90AAE"/>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semiHidden/>
    <w:unhideWhenUsed/>
    <w:qFormat/>
    <w:rsid w:val="00B90AAE"/>
    <w:pPr>
      <w:keepNext/>
      <w:keepLines/>
      <w:spacing w:before="40" w:after="0"/>
      <w:outlineLvl w:val="5"/>
    </w:pPr>
    <w:rPr>
      <w:rFonts w:ascii="Cambria" w:eastAsia="Times New Roman" w:hAnsi="Cambria" w:cs="Times New Roman"/>
      <w:i/>
      <w:iCs/>
      <w:color w:val="243F60"/>
      <w:sz w:val="24"/>
      <w:szCs w:val="20"/>
      <w:lang w:eastAsia="es-ES"/>
    </w:rPr>
  </w:style>
  <w:style w:type="paragraph" w:styleId="Ttulo7">
    <w:name w:val="heading 7"/>
    <w:basedOn w:val="Normal"/>
    <w:next w:val="Normal"/>
    <w:link w:val="Ttulo7Car"/>
    <w:uiPriority w:val="9"/>
    <w:semiHidden/>
    <w:unhideWhenUsed/>
    <w:qFormat/>
    <w:rsid w:val="00B90AAE"/>
    <w:pPr>
      <w:keepNext/>
      <w:keepLines/>
      <w:spacing w:before="40" w:after="0"/>
      <w:outlineLvl w:val="6"/>
    </w:pPr>
    <w:rPr>
      <w:rFonts w:ascii="Cambria" w:eastAsia="Times New Roman" w:hAnsi="Cambria" w:cs="Times New Roman"/>
      <w:i/>
      <w:iCs/>
      <w:color w:val="404040"/>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uiPriority w:val="9"/>
    <w:qFormat/>
    <w:rsid w:val="00B90AAE"/>
    <w:pPr>
      <w:keepNext/>
      <w:keepLines/>
      <w:widowControl w:val="0"/>
      <w:adjustRightInd w:val="0"/>
      <w:spacing w:before="480" w:after="0" w:line="360" w:lineRule="atLeast"/>
      <w:jc w:val="both"/>
      <w:textAlignment w:val="baseline"/>
      <w:outlineLvl w:val="0"/>
    </w:pPr>
    <w:rPr>
      <w:rFonts w:ascii="Cambria" w:eastAsia="Times New Roman" w:hAnsi="Cambria" w:cs="Times New Roman"/>
      <w:b/>
      <w:bCs/>
      <w:color w:val="365F91"/>
      <w:sz w:val="28"/>
      <w:szCs w:val="28"/>
      <w:lang w:eastAsia="es-ES"/>
    </w:rPr>
  </w:style>
  <w:style w:type="paragraph" w:customStyle="1" w:styleId="Ttulo21">
    <w:name w:val="Título 21"/>
    <w:basedOn w:val="Normal"/>
    <w:next w:val="Normal"/>
    <w:link w:val="Ttulo2Car"/>
    <w:uiPriority w:val="9"/>
    <w:unhideWhenUsed/>
    <w:qFormat/>
    <w:rsid w:val="00B90AAE"/>
    <w:pPr>
      <w:keepNext/>
      <w:keepLines/>
      <w:widowControl w:val="0"/>
      <w:adjustRightInd w:val="0"/>
      <w:spacing w:before="200" w:after="0" w:line="360" w:lineRule="atLeast"/>
      <w:jc w:val="both"/>
      <w:textAlignment w:val="baseline"/>
      <w:outlineLvl w:val="1"/>
    </w:pPr>
    <w:rPr>
      <w:rFonts w:ascii="Cambria" w:eastAsia="Times New Roman" w:hAnsi="Cambria" w:cs="Times New Roman"/>
      <w:b/>
      <w:bCs/>
      <w:color w:val="4F81BD"/>
      <w:sz w:val="26"/>
      <w:szCs w:val="26"/>
      <w:lang w:eastAsia="es-ES"/>
    </w:rPr>
  </w:style>
  <w:style w:type="paragraph" w:customStyle="1" w:styleId="Ttulo31">
    <w:name w:val="Título 31"/>
    <w:basedOn w:val="Normal"/>
    <w:next w:val="Normal"/>
    <w:uiPriority w:val="9"/>
    <w:unhideWhenUsed/>
    <w:qFormat/>
    <w:rsid w:val="00B90AAE"/>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0"/>
      <w:lang w:eastAsia="es-ES"/>
    </w:rPr>
  </w:style>
  <w:style w:type="paragraph" w:customStyle="1" w:styleId="Ttulo41">
    <w:name w:val="Título 41"/>
    <w:basedOn w:val="Normal"/>
    <w:next w:val="Normal"/>
    <w:link w:val="Ttulo4Car"/>
    <w:uiPriority w:val="9"/>
    <w:unhideWhenUsed/>
    <w:qFormat/>
    <w:rsid w:val="00B90AAE"/>
    <w:pPr>
      <w:keepNext/>
      <w:keepLines/>
      <w:widowControl w:val="0"/>
      <w:adjustRightInd w:val="0"/>
      <w:spacing w:before="200" w:after="0" w:line="360" w:lineRule="atLeast"/>
      <w:jc w:val="both"/>
      <w:textAlignment w:val="baseline"/>
      <w:outlineLvl w:val="3"/>
    </w:pPr>
    <w:rPr>
      <w:rFonts w:ascii="Cambria" w:eastAsia="Times New Roman" w:hAnsi="Cambria" w:cs="Times New Roman"/>
      <w:b/>
      <w:bCs/>
      <w:i/>
      <w:iCs/>
      <w:color w:val="4F81BD"/>
      <w:sz w:val="24"/>
      <w:szCs w:val="20"/>
      <w:lang w:eastAsia="es-ES"/>
    </w:rPr>
  </w:style>
  <w:style w:type="paragraph" w:customStyle="1" w:styleId="Ttulo51">
    <w:name w:val="Título 51"/>
    <w:basedOn w:val="Normal"/>
    <w:next w:val="Normal"/>
    <w:link w:val="Ttulo5Car"/>
    <w:uiPriority w:val="9"/>
    <w:semiHidden/>
    <w:unhideWhenUsed/>
    <w:qFormat/>
    <w:rsid w:val="00B90AAE"/>
    <w:pPr>
      <w:keepNext/>
      <w:keepLines/>
      <w:widowControl w:val="0"/>
      <w:adjustRightInd w:val="0"/>
      <w:spacing w:before="200" w:after="0" w:line="360" w:lineRule="atLeast"/>
      <w:jc w:val="both"/>
      <w:textAlignment w:val="baseline"/>
      <w:outlineLvl w:val="4"/>
    </w:pPr>
    <w:rPr>
      <w:rFonts w:ascii="Cambria" w:eastAsia="Times New Roman" w:hAnsi="Cambria" w:cs="Times New Roman"/>
      <w:color w:val="243F60"/>
      <w:sz w:val="24"/>
      <w:szCs w:val="20"/>
      <w:lang w:eastAsia="es-ES"/>
    </w:rPr>
  </w:style>
  <w:style w:type="paragraph" w:customStyle="1" w:styleId="Ttulo61">
    <w:name w:val="Título 61"/>
    <w:basedOn w:val="Normal"/>
    <w:next w:val="Normal"/>
    <w:uiPriority w:val="9"/>
    <w:semiHidden/>
    <w:unhideWhenUsed/>
    <w:qFormat/>
    <w:rsid w:val="00B90AAE"/>
    <w:pPr>
      <w:keepNext/>
      <w:keepLines/>
      <w:widowControl w:val="0"/>
      <w:adjustRightInd w:val="0"/>
      <w:spacing w:before="200" w:after="0" w:line="360" w:lineRule="atLeast"/>
      <w:jc w:val="both"/>
      <w:textAlignment w:val="baseline"/>
      <w:outlineLvl w:val="5"/>
    </w:pPr>
    <w:rPr>
      <w:rFonts w:ascii="Cambria" w:eastAsia="Times New Roman" w:hAnsi="Cambria" w:cs="Times New Roman"/>
      <w:i/>
      <w:iCs/>
      <w:color w:val="243F60"/>
      <w:sz w:val="24"/>
      <w:szCs w:val="20"/>
      <w:lang w:eastAsia="es-ES"/>
    </w:rPr>
  </w:style>
  <w:style w:type="paragraph" w:customStyle="1" w:styleId="Ttulo71">
    <w:name w:val="Título 71"/>
    <w:basedOn w:val="Normal"/>
    <w:next w:val="Normal"/>
    <w:uiPriority w:val="9"/>
    <w:semiHidden/>
    <w:unhideWhenUsed/>
    <w:qFormat/>
    <w:rsid w:val="00B90AAE"/>
    <w:pPr>
      <w:keepNext/>
      <w:keepLines/>
      <w:widowControl w:val="0"/>
      <w:adjustRightInd w:val="0"/>
      <w:spacing w:before="200" w:after="0" w:line="360" w:lineRule="atLeast"/>
      <w:jc w:val="both"/>
      <w:textAlignment w:val="baseline"/>
      <w:outlineLvl w:val="6"/>
    </w:pPr>
    <w:rPr>
      <w:rFonts w:ascii="Cambria" w:eastAsia="Times New Roman" w:hAnsi="Cambria" w:cs="Times New Roman"/>
      <w:i/>
      <w:iCs/>
      <w:color w:val="404040"/>
      <w:sz w:val="24"/>
      <w:szCs w:val="24"/>
      <w:lang w:val="es-ES_tradnl"/>
    </w:rPr>
  </w:style>
  <w:style w:type="numbering" w:customStyle="1" w:styleId="Sinlista1">
    <w:name w:val="Sin lista1"/>
    <w:next w:val="Sinlista"/>
    <w:uiPriority w:val="99"/>
    <w:semiHidden/>
    <w:unhideWhenUsed/>
    <w:rsid w:val="00B90AAE"/>
  </w:style>
  <w:style w:type="paragraph" w:styleId="Encabezado">
    <w:name w:val="header"/>
    <w:basedOn w:val="Normal"/>
    <w:link w:val="EncabezadoCar"/>
    <w:uiPriority w:val="99"/>
    <w:unhideWhenUsed/>
    <w:rsid w:val="00B90AAE"/>
    <w:pPr>
      <w:widowControl w:val="0"/>
      <w:tabs>
        <w:tab w:val="center" w:pos="4419"/>
        <w:tab w:val="right" w:pos="8838"/>
      </w:tabs>
      <w:adjustRightInd w:val="0"/>
      <w:spacing w:after="0" w:line="240" w:lineRule="auto"/>
      <w:jc w:val="both"/>
      <w:textAlignment w:val="baseline"/>
    </w:pPr>
    <w:rPr>
      <w:rFonts w:ascii="Times New Roman" w:eastAsia="Times New Roman" w:hAnsi="Times New Roman" w:cs="Times New Roman"/>
      <w:sz w:val="24"/>
      <w:szCs w:val="20"/>
      <w:lang w:eastAsia="es-ES"/>
    </w:rPr>
  </w:style>
  <w:style w:type="character" w:customStyle="1" w:styleId="EncabezadoCar">
    <w:name w:val="Encabezado Car"/>
    <w:basedOn w:val="Fuentedeprrafopredeter"/>
    <w:link w:val="Encabezado"/>
    <w:uiPriority w:val="99"/>
    <w:rsid w:val="00B90AAE"/>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B90AAE"/>
    <w:pPr>
      <w:widowControl w:val="0"/>
      <w:tabs>
        <w:tab w:val="center" w:pos="4419"/>
        <w:tab w:val="right" w:pos="8838"/>
      </w:tabs>
      <w:adjustRightInd w:val="0"/>
      <w:spacing w:after="0" w:line="240" w:lineRule="auto"/>
      <w:jc w:val="both"/>
      <w:textAlignment w:val="baseline"/>
    </w:pPr>
    <w:rPr>
      <w:rFonts w:ascii="Times New Roman" w:eastAsia="Times New Roman" w:hAnsi="Times New Roman" w:cs="Times New Roman"/>
      <w:sz w:val="24"/>
      <w:szCs w:val="20"/>
      <w:lang w:eastAsia="es-ES"/>
    </w:rPr>
  </w:style>
  <w:style w:type="character" w:customStyle="1" w:styleId="PiedepginaCar">
    <w:name w:val="Pie de página Car"/>
    <w:basedOn w:val="Fuentedeprrafopredeter"/>
    <w:link w:val="Piedepgina"/>
    <w:rsid w:val="00B90AAE"/>
    <w:rPr>
      <w:rFonts w:ascii="Times New Roman" w:eastAsia="Times New Roman" w:hAnsi="Times New Roman" w:cs="Times New Roman"/>
      <w:sz w:val="24"/>
      <w:szCs w:val="20"/>
      <w:lang w:eastAsia="es-ES"/>
    </w:rPr>
  </w:style>
  <w:style w:type="paragraph" w:customStyle="1" w:styleId="TOCNumber1">
    <w:name w:val="TOC Number1"/>
    <w:basedOn w:val="Ttulo4"/>
    <w:rsid w:val="00B90AAE"/>
    <w:pPr>
      <w:keepNext w:val="0"/>
      <w:keepLines w:val="0"/>
      <w:widowControl w:val="0"/>
      <w:adjustRightInd w:val="0"/>
      <w:spacing w:before="120" w:line="360" w:lineRule="atLeast"/>
      <w:textAlignment w:val="baseline"/>
      <w:outlineLvl w:val="9"/>
    </w:pPr>
    <w:rPr>
      <w:rFonts w:ascii="Times New Roman" w:eastAsia="Times New Roman" w:hAnsi="Times New Roman" w:cs="Times New Roman"/>
      <w:i w:val="0"/>
      <w:iCs w:val="0"/>
      <w:color w:val="auto"/>
      <w:sz w:val="24"/>
      <w:szCs w:val="20"/>
      <w:lang w:val="es-ES_tradnl" w:eastAsia="es-ES"/>
    </w:rPr>
  </w:style>
  <w:style w:type="paragraph" w:customStyle="1" w:styleId="Style1">
    <w:name w:val="Style1"/>
    <w:basedOn w:val="Ttulo2"/>
    <w:next w:val="Normal"/>
    <w:rsid w:val="00B90AAE"/>
    <w:pPr>
      <w:keepLines w:val="0"/>
      <w:pageBreakBefore/>
      <w:widowControl w:val="0"/>
      <w:adjustRightInd w:val="0"/>
      <w:spacing w:before="120" w:after="120" w:line="360" w:lineRule="atLeast"/>
      <w:jc w:val="both"/>
      <w:textAlignment w:val="baseline"/>
    </w:pPr>
    <w:rPr>
      <w:rFonts w:ascii="Times New Roman" w:eastAsia="Times New Roman" w:hAnsi="Times New Roman" w:cs="Times New Roman"/>
      <w:color w:val="auto"/>
      <w:sz w:val="24"/>
      <w:szCs w:val="20"/>
      <w:lang w:val="es-ES_tradnl" w:eastAsia="es-ES"/>
    </w:rPr>
  </w:style>
  <w:style w:type="paragraph" w:customStyle="1" w:styleId="2AutoList1">
    <w:name w:val="2AutoList1"/>
    <w:basedOn w:val="Normal"/>
    <w:rsid w:val="00B90AAE"/>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eastAsia="es-ES"/>
    </w:rPr>
  </w:style>
  <w:style w:type="paragraph" w:styleId="Subttulo">
    <w:name w:val="Subtitle"/>
    <w:basedOn w:val="Normal"/>
    <w:link w:val="SubttuloCar"/>
    <w:uiPriority w:val="11"/>
    <w:qFormat/>
    <w:rsid w:val="00B90AAE"/>
    <w:pPr>
      <w:widowControl w:val="0"/>
      <w:adjustRightInd w:val="0"/>
      <w:spacing w:after="0" w:line="360" w:lineRule="atLeast"/>
      <w:jc w:val="center"/>
      <w:textAlignment w:val="baseline"/>
    </w:pPr>
    <w:rPr>
      <w:rFonts w:ascii="Times New Roman" w:eastAsia="Times New Roman" w:hAnsi="Times New Roman" w:cs="Times New Roman"/>
      <w:b/>
      <w:sz w:val="48"/>
      <w:szCs w:val="20"/>
      <w:lang w:val="es-ES_tradnl" w:eastAsia="es-ES"/>
    </w:rPr>
  </w:style>
  <w:style w:type="character" w:customStyle="1" w:styleId="SubttuloCar">
    <w:name w:val="Subtítulo Car"/>
    <w:basedOn w:val="Fuentedeprrafopredeter"/>
    <w:link w:val="Subttulo"/>
    <w:uiPriority w:val="11"/>
    <w:rsid w:val="00B90AAE"/>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uiPriority w:val="99"/>
    <w:rsid w:val="00B90AAE"/>
    <w:pPr>
      <w:widowControl w:val="0"/>
      <w:tabs>
        <w:tab w:val="num" w:pos="360"/>
        <w:tab w:val="num" w:pos="720"/>
      </w:tabs>
      <w:adjustRightInd w:val="0"/>
      <w:spacing w:after="200" w:line="360" w:lineRule="atLeast"/>
      <w:ind w:left="360" w:hanging="360"/>
      <w:jc w:val="both"/>
      <w:textAlignment w:val="baseline"/>
    </w:pPr>
    <w:rPr>
      <w:rFonts w:ascii="Times New Roman" w:eastAsia="Times New Roman" w:hAnsi="Times New Roman" w:cs="Times New Roman"/>
      <w:b/>
      <w:sz w:val="24"/>
      <w:szCs w:val="20"/>
      <w:lang w:val="en-US"/>
    </w:rPr>
  </w:style>
  <w:style w:type="character" w:customStyle="1" w:styleId="Ttulo4Car">
    <w:name w:val="Título 4 Car"/>
    <w:basedOn w:val="Fuentedeprrafopredeter"/>
    <w:link w:val="Ttulo41"/>
    <w:uiPriority w:val="9"/>
    <w:rsid w:val="00B90AAE"/>
    <w:rPr>
      <w:rFonts w:ascii="Cambria" w:eastAsia="Times New Roman" w:hAnsi="Cambria" w:cs="Times New Roman"/>
      <w:b/>
      <w:bCs/>
      <w:i/>
      <w:iCs/>
      <w:color w:val="4F81BD"/>
      <w:sz w:val="24"/>
      <w:szCs w:val="20"/>
      <w:lang w:eastAsia="es-ES"/>
    </w:rPr>
  </w:style>
  <w:style w:type="character" w:customStyle="1" w:styleId="Ttulo2Car">
    <w:name w:val="Título 2 Car"/>
    <w:basedOn w:val="Fuentedeprrafopredeter"/>
    <w:link w:val="Ttulo21"/>
    <w:uiPriority w:val="9"/>
    <w:rsid w:val="00B90AAE"/>
    <w:rPr>
      <w:rFonts w:ascii="Cambria" w:eastAsia="Times New Roman" w:hAnsi="Cambria" w:cs="Times New Roman"/>
      <w:b/>
      <w:bCs/>
      <w:color w:val="4F81BD"/>
      <w:sz w:val="26"/>
      <w:szCs w:val="26"/>
      <w:lang w:eastAsia="es-ES"/>
    </w:rPr>
  </w:style>
  <w:style w:type="paragraph" w:customStyle="1" w:styleId="Subtitle2">
    <w:name w:val="Subtitle 2"/>
    <w:basedOn w:val="Normal"/>
    <w:rsid w:val="00B90AAE"/>
    <w:pPr>
      <w:widowControl w:val="0"/>
      <w:tabs>
        <w:tab w:val="center" w:pos="4860"/>
        <w:tab w:val="right" w:pos="9792"/>
      </w:tabs>
      <w:adjustRightInd w:val="0"/>
      <w:spacing w:after="120" w:line="360" w:lineRule="atLeast"/>
      <w:jc w:val="center"/>
      <w:textAlignment w:val="baseline"/>
      <w:outlineLvl w:val="1"/>
    </w:pPr>
    <w:rPr>
      <w:rFonts w:ascii="Times New Roman Bold" w:eastAsia="Times New Roman" w:hAnsi="Times New Roman Bold" w:cs="Times New Roman"/>
      <w:b/>
      <w:sz w:val="32"/>
      <w:szCs w:val="20"/>
      <w:lang w:val="es-ES_tradnl" w:eastAsia="es-ES"/>
    </w:rPr>
  </w:style>
  <w:style w:type="paragraph" w:styleId="Textoindependiente3">
    <w:name w:val="Body Text 3"/>
    <w:basedOn w:val="Normal"/>
    <w:link w:val="Textoindependiente3Car"/>
    <w:uiPriority w:val="99"/>
    <w:rsid w:val="00B90AAE"/>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uiPriority w:val="99"/>
    <w:rsid w:val="00B90AAE"/>
    <w:rPr>
      <w:rFonts w:ascii="Times New Roman" w:eastAsia="Times New Roman" w:hAnsi="Times New Roman" w:cs="Times New Roman"/>
      <w:i/>
      <w:iCs/>
      <w:sz w:val="24"/>
      <w:szCs w:val="24"/>
      <w:lang w:val="es-ES_tradnl"/>
    </w:rPr>
  </w:style>
  <w:style w:type="paragraph" w:styleId="Prrafodelista">
    <w:name w:val="List Paragraph"/>
    <w:basedOn w:val="Normal"/>
    <w:uiPriority w:val="99"/>
    <w:qFormat/>
    <w:rsid w:val="00B90AAE"/>
    <w:pPr>
      <w:spacing w:after="0" w:line="240" w:lineRule="auto"/>
      <w:ind w:left="708"/>
    </w:pPr>
    <w:rPr>
      <w:rFonts w:ascii="Palatino Linotype" w:eastAsia="Times New Roman" w:hAnsi="Palatino Linotype" w:cs="Times New Roman"/>
      <w:sz w:val="20"/>
      <w:szCs w:val="20"/>
      <w:lang w:val="es-ES_tradnl"/>
    </w:rPr>
  </w:style>
  <w:style w:type="paragraph" w:customStyle="1" w:styleId="Outline">
    <w:name w:val="Outline"/>
    <w:basedOn w:val="Normal"/>
    <w:uiPriority w:val="99"/>
    <w:rsid w:val="00B90AAE"/>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character" w:customStyle="1" w:styleId="Ttulo6Car">
    <w:name w:val="Título 6 Car"/>
    <w:basedOn w:val="Fuentedeprrafopredeter"/>
    <w:link w:val="Ttulo6"/>
    <w:rsid w:val="00B90AAE"/>
    <w:rPr>
      <w:rFonts w:ascii="Cambria" w:eastAsia="Times New Roman" w:hAnsi="Cambria" w:cs="Times New Roman"/>
      <w:i/>
      <w:iCs/>
      <w:color w:val="243F60"/>
      <w:sz w:val="24"/>
      <w:szCs w:val="20"/>
      <w:lang w:eastAsia="es-ES"/>
    </w:rPr>
  </w:style>
  <w:style w:type="paragraph" w:customStyle="1" w:styleId="head21">
    <w:name w:val="head 2.1"/>
    <w:basedOn w:val="Normal"/>
    <w:rsid w:val="00B90AAE"/>
    <w:pPr>
      <w:widowControl w:val="0"/>
      <w:tabs>
        <w:tab w:val="left" w:pos="540"/>
      </w:tabs>
      <w:adjustRightInd w:val="0"/>
      <w:spacing w:after="240" w:line="360" w:lineRule="atLeast"/>
      <w:ind w:left="360" w:hanging="360"/>
      <w:jc w:val="center"/>
      <w:textAlignment w:val="baseline"/>
    </w:pPr>
    <w:rPr>
      <w:rFonts w:ascii="Times New Roman Bold" w:eastAsia="Times New Roman" w:hAnsi="Times New Roman Bold" w:cs="Times New Roman"/>
      <w:b/>
      <w:sz w:val="28"/>
      <w:szCs w:val="20"/>
      <w:lang w:val="en-US" w:eastAsia="es-ES"/>
    </w:rPr>
  </w:style>
  <w:style w:type="paragraph" w:styleId="Textoindependiente">
    <w:name w:val="Body Text"/>
    <w:basedOn w:val="Normal"/>
    <w:link w:val="TextoindependienteCar"/>
    <w:uiPriority w:val="99"/>
    <w:unhideWhenUsed/>
    <w:rsid w:val="00B90AAE"/>
    <w:pPr>
      <w:widowControl w:val="0"/>
      <w:adjustRightInd w:val="0"/>
      <w:spacing w:after="120" w:line="360" w:lineRule="atLeast"/>
      <w:jc w:val="both"/>
      <w:textAlignment w:val="baseline"/>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uiPriority w:val="99"/>
    <w:rsid w:val="00B90AAE"/>
    <w:rPr>
      <w:rFonts w:ascii="Times New Roman" w:eastAsia="Times New Roman" w:hAnsi="Times New Roman" w:cs="Times New Roman"/>
      <w:sz w:val="24"/>
      <w:szCs w:val="24"/>
      <w:lang w:val="es-ES_tradnl"/>
    </w:rPr>
  </w:style>
  <w:style w:type="character" w:customStyle="1" w:styleId="Ttulo1Car">
    <w:name w:val="Título 1 Car"/>
    <w:basedOn w:val="Fuentedeprrafopredeter"/>
    <w:link w:val="Ttulo11"/>
    <w:uiPriority w:val="9"/>
    <w:rsid w:val="00B90AAE"/>
    <w:rPr>
      <w:rFonts w:ascii="Cambria" w:eastAsia="Times New Roman" w:hAnsi="Cambria" w:cs="Times New Roman"/>
      <w:b/>
      <w:bCs/>
      <w:color w:val="365F91"/>
      <w:sz w:val="28"/>
      <w:szCs w:val="28"/>
      <w:lang w:eastAsia="es-ES"/>
    </w:rPr>
  </w:style>
  <w:style w:type="paragraph" w:styleId="Sangra3detindependiente">
    <w:name w:val="Body Text Indent 3"/>
    <w:basedOn w:val="Normal"/>
    <w:link w:val="Sangra3detindependienteCar"/>
    <w:uiPriority w:val="99"/>
    <w:unhideWhenUsed/>
    <w:rsid w:val="00B90AAE"/>
    <w:pPr>
      <w:widowControl w:val="0"/>
      <w:adjustRightInd w:val="0"/>
      <w:spacing w:after="120" w:line="360" w:lineRule="atLeast"/>
      <w:ind w:left="283"/>
      <w:jc w:val="both"/>
      <w:textAlignment w:val="baseline"/>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uiPriority w:val="99"/>
    <w:rsid w:val="00B90AAE"/>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B90AAE"/>
    <w:pPr>
      <w:widowControl w:val="0"/>
      <w:adjustRightInd w:val="0"/>
      <w:spacing w:after="120" w:line="480" w:lineRule="auto"/>
      <w:jc w:val="both"/>
      <w:textAlignment w:val="baseline"/>
    </w:pPr>
    <w:rPr>
      <w:rFonts w:ascii="Times New Roman" w:eastAsia="Times New Roman" w:hAnsi="Times New Roman" w:cs="Times New Roman"/>
      <w:sz w:val="24"/>
      <w:szCs w:val="20"/>
      <w:lang w:eastAsia="es-ES"/>
    </w:rPr>
  </w:style>
  <w:style w:type="character" w:customStyle="1" w:styleId="Textoindependiente2Car">
    <w:name w:val="Texto independiente 2 Car"/>
    <w:basedOn w:val="Fuentedeprrafopredeter"/>
    <w:link w:val="Textoindependiente2"/>
    <w:rsid w:val="00B90AAE"/>
    <w:rPr>
      <w:rFonts w:ascii="Times New Roman" w:eastAsia="Times New Roman" w:hAnsi="Times New Roman" w:cs="Times New Roman"/>
      <w:sz w:val="24"/>
      <w:szCs w:val="20"/>
      <w:lang w:eastAsia="es-ES"/>
    </w:rPr>
  </w:style>
  <w:style w:type="paragraph" w:customStyle="1" w:styleId="Section3-head1">
    <w:name w:val="Section3-head1"/>
    <w:basedOn w:val="Normal"/>
    <w:rsid w:val="00B90AAE"/>
    <w:pPr>
      <w:spacing w:before="120" w:after="0" w:line="240" w:lineRule="auto"/>
    </w:pPr>
    <w:rPr>
      <w:rFonts w:ascii="Arial Black" w:eastAsia="Times New Roman" w:hAnsi="Arial Black" w:cs="Arial"/>
      <w:szCs w:val="28"/>
      <w:lang w:val="es-ES_tradnl"/>
    </w:rPr>
  </w:style>
  <w:style w:type="character" w:styleId="nfasis">
    <w:name w:val="Emphasis"/>
    <w:basedOn w:val="Fuentedeprrafopredeter"/>
    <w:qFormat/>
    <w:rsid w:val="00B90AAE"/>
    <w:rPr>
      <w:i/>
      <w:iCs/>
    </w:rPr>
  </w:style>
  <w:style w:type="paragraph" w:styleId="Sinespaciado">
    <w:name w:val="No Spacing"/>
    <w:uiPriority w:val="1"/>
    <w:qFormat/>
    <w:rsid w:val="00B90AAE"/>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character" w:customStyle="1" w:styleId="Ttulo3Car">
    <w:name w:val="Título 3 Car"/>
    <w:basedOn w:val="Fuentedeprrafopredeter"/>
    <w:link w:val="Ttulo3"/>
    <w:uiPriority w:val="9"/>
    <w:rsid w:val="00B90AAE"/>
    <w:rPr>
      <w:rFonts w:ascii="Cambria" w:eastAsia="Times New Roman" w:hAnsi="Cambria" w:cs="Times New Roman"/>
      <w:b/>
      <w:bCs/>
      <w:color w:val="4F81BD"/>
      <w:sz w:val="24"/>
      <w:szCs w:val="20"/>
      <w:lang w:eastAsia="es-ES"/>
    </w:rPr>
  </w:style>
  <w:style w:type="paragraph" w:styleId="Textodeglobo">
    <w:name w:val="Balloon Text"/>
    <w:basedOn w:val="Normal"/>
    <w:link w:val="TextodegloboCar"/>
    <w:semiHidden/>
    <w:unhideWhenUsed/>
    <w:rsid w:val="00B90AAE"/>
    <w:pPr>
      <w:widowControl w:val="0"/>
      <w:adjustRightInd w:val="0"/>
      <w:spacing w:after="0" w:line="240" w:lineRule="auto"/>
      <w:jc w:val="both"/>
      <w:textAlignment w:val="baseline"/>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B90AAE"/>
    <w:rPr>
      <w:rFonts w:ascii="Tahoma" w:eastAsia="Times New Roman" w:hAnsi="Tahoma" w:cs="Tahoma"/>
      <w:sz w:val="16"/>
      <w:szCs w:val="16"/>
      <w:lang w:eastAsia="es-ES"/>
    </w:rPr>
  </w:style>
  <w:style w:type="paragraph" w:customStyle="1" w:styleId="SectionVIHeader">
    <w:name w:val="Section VI Header"/>
    <w:basedOn w:val="Normal"/>
    <w:rsid w:val="00B90AAE"/>
    <w:pPr>
      <w:spacing w:after="0" w:line="240" w:lineRule="auto"/>
      <w:jc w:val="center"/>
    </w:pPr>
    <w:rPr>
      <w:rFonts w:ascii="Times New Roman" w:eastAsia="Times New Roman" w:hAnsi="Times New Roman" w:cs="Times New Roman"/>
      <w:b/>
      <w:sz w:val="36"/>
      <w:szCs w:val="20"/>
      <w:lang w:val="en-US"/>
    </w:rPr>
  </w:style>
  <w:style w:type="paragraph" w:customStyle="1" w:styleId="Sub-ClauseText">
    <w:name w:val="Sub-Clause Text"/>
    <w:basedOn w:val="Normal"/>
    <w:uiPriority w:val="99"/>
    <w:rsid w:val="00B90AAE"/>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customStyle="1" w:styleId="SectionXHeader3">
    <w:name w:val="Section X Header 3"/>
    <w:basedOn w:val="Ttulo1"/>
    <w:autoRedefine/>
    <w:rsid w:val="00B90AAE"/>
    <w:pPr>
      <w:keepNext w:val="0"/>
      <w:keepLines w:val="0"/>
      <w:widowControl w:val="0"/>
      <w:adjustRightInd w:val="0"/>
      <w:spacing w:before="0" w:line="240" w:lineRule="auto"/>
      <w:ind w:left="34"/>
      <w:jc w:val="both"/>
      <w:textAlignment w:val="baseline"/>
      <w:outlineLvl w:val="9"/>
    </w:pPr>
    <w:rPr>
      <w:rFonts w:ascii="Arial" w:eastAsia="Times New Roman" w:hAnsi="Arial" w:cs="Arial"/>
      <w:i/>
      <w:color w:val="auto"/>
      <w:sz w:val="22"/>
      <w:szCs w:val="22"/>
      <w:u w:val="single"/>
      <w:lang w:val="es-ES_tradnl" w:eastAsia="es-ES"/>
    </w:rPr>
  </w:style>
  <w:style w:type="paragraph" w:styleId="Sangradetextonormal">
    <w:name w:val="Body Text Indent"/>
    <w:basedOn w:val="Normal"/>
    <w:link w:val="SangradetextonormalCar"/>
    <w:rsid w:val="00B90AAE"/>
    <w:pPr>
      <w:widowControl w:val="0"/>
      <w:adjustRightInd w:val="0"/>
      <w:spacing w:after="120" w:line="360" w:lineRule="atLeast"/>
      <w:ind w:left="283"/>
      <w:jc w:val="both"/>
      <w:textAlignment w:val="baseline"/>
    </w:pPr>
    <w:rPr>
      <w:rFonts w:ascii="Times New Roman" w:eastAsia="Times New Roman" w:hAnsi="Times New Roman" w:cs="Times New Roman"/>
      <w:sz w:val="24"/>
      <w:szCs w:val="20"/>
      <w:lang w:eastAsia="es-ES"/>
    </w:rPr>
  </w:style>
  <w:style w:type="character" w:customStyle="1" w:styleId="SangradetextonormalCar">
    <w:name w:val="Sangría de texto normal Car"/>
    <w:basedOn w:val="Fuentedeprrafopredeter"/>
    <w:link w:val="Sangradetextonormal"/>
    <w:rsid w:val="00B90AAE"/>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B90AAE"/>
    <w:pPr>
      <w:spacing w:after="0" w:line="240" w:lineRule="auto"/>
    </w:pPr>
    <w:rPr>
      <w:rFonts w:ascii="Palatino Linotype" w:eastAsia="Times New Roman" w:hAnsi="Palatino Linotype" w:cs="Times New Roman"/>
      <w:sz w:val="20"/>
      <w:szCs w:val="20"/>
      <w:lang w:val="es-ES_tradnl"/>
    </w:rPr>
  </w:style>
  <w:style w:type="character" w:customStyle="1" w:styleId="TextocomentarioCar">
    <w:name w:val="Texto comentario Car"/>
    <w:basedOn w:val="Fuentedeprrafopredeter"/>
    <w:link w:val="Textocomentario"/>
    <w:uiPriority w:val="99"/>
    <w:semiHidden/>
    <w:rsid w:val="00B90AAE"/>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B90AAE"/>
    <w:pPr>
      <w:spacing w:after="0" w:line="240" w:lineRule="auto"/>
      <w:jc w:val="center"/>
    </w:pPr>
    <w:rPr>
      <w:rFonts w:ascii="Times New Roman" w:eastAsia="Times New Roman" w:hAnsi="Times New Roman" w:cs="Times New Roman"/>
      <w:b/>
      <w:sz w:val="36"/>
      <w:szCs w:val="20"/>
      <w:lang w:val="es-ES_tradnl" w:eastAsia="es-ES"/>
    </w:rPr>
  </w:style>
  <w:style w:type="paragraph" w:styleId="TDC6">
    <w:name w:val="toc 6"/>
    <w:basedOn w:val="Normal"/>
    <w:next w:val="Normal"/>
    <w:autoRedefine/>
    <w:uiPriority w:val="39"/>
    <w:semiHidden/>
    <w:unhideWhenUsed/>
    <w:rsid w:val="00B90AAE"/>
    <w:pPr>
      <w:widowControl w:val="0"/>
      <w:adjustRightInd w:val="0"/>
      <w:spacing w:after="100" w:line="360" w:lineRule="atLeast"/>
      <w:ind w:left="1200"/>
      <w:jc w:val="both"/>
      <w:textAlignment w:val="baseline"/>
    </w:pPr>
    <w:rPr>
      <w:rFonts w:ascii="Times New Roman" w:eastAsia="Times New Roman" w:hAnsi="Times New Roman" w:cs="Times New Roman"/>
      <w:sz w:val="24"/>
      <w:szCs w:val="24"/>
      <w:lang w:val="es-ES_tradnl"/>
    </w:rPr>
  </w:style>
  <w:style w:type="character" w:styleId="Textoennegrita">
    <w:name w:val="Strong"/>
    <w:basedOn w:val="Fuentedeprrafopredeter"/>
    <w:uiPriority w:val="22"/>
    <w:qFormat/>
    <w:rsid w:val="00B90AAE"/>
    <w:rPr>
      <w:b/>
      <w:bCs/>
    </w:rPr>
  </w:style>
  <w:style w:type="paragraph" w:customStyle="1" w:styleId="titulo">
    <w:name w:val="titulo"/>
    <w:basedOn w:val="Ttulo5"/>
    <w:rsid w:val="00B90AAE"/>
    <w:pPr>
      <w:keepNext w:val="0"/>
      <w:keepLines w:val="0"/>
      <w:widowControl w:val="0"/>
      <w:adjustRightInd w:val="0"/>
      <w:spacing w:before="0" w:after="240" w:line="360" w:lineRule="atLeast"/>
      <w:jc w:val="center"/>
      <w:textAlignment w:val="baseline"/>
    </w:pPr>
    <w:rPr>
      <w:rFonts w:ascii="Times New Roman Bold" w:eastAsia="Times New Roman" w:hAnsi="Times New Roman Bold" w:cs="Times New Roman"/>
      <w:b/>
      <w:color w:val="auto"/>
      <w:sz w:val="24"/>
      <w:szCs w:val="20"/>
      <w:lang w:val="en-US" w:eastAsia="es-ES"/>
    </w:rPr>
  </w:style>
  <w:style w:type="character" w:customStyle="1" w:styleId="Ttulo5Car">
    <w:name w:val="Título 5 Car"/>
    <w:basedOn w:val="Fuentedeprrafopredeter"/>
    <w:link w:val="Ttulo51"/>
    <w:uiPriority w:val="9"/>
    <w:semiHidden/>
    <w:rsid w:val="00B90AAE"/>
    <w:rPr>
      <w:rFonts w:ascii="Cambria" w:eastAsia="Times New Roman" w:hAnsi="Cambria" w:cs="Times New Roman"/>
      <w:color w:val="243F60"/>
      <w:sz w:val="24"/>
      <w:szCs w:val="20"/>
      <w:lang w:eastAsia="es-ES"/>
    </w:rPr>
  </w:style>
  <w:style w:type="paragraph" w:customStyle="1" w:styleId="Head2">
    <w:name w:val="Head 2"/>
    <w:basedOn w:val="Normal"/>
    <w:autoRedefine/>
    <w:rsid w:val="00B90AAE"/>
    <w:pPr>
      <w:spacing w:before="120" w:after="120" w:line="240" w:lineRule="auto"/>
      <w:jc w:val="both"/>
    </w:pPr>
    <w:rPr>
      <w:rFonts w:ascii="Times New Roman" w:eastAsia="Times New Roman" w:hAnsi="Times New Roman" w:cs="Times New Roman"/>
      <w:b/>
      <w:sz w:val="24"/>
      <w:szCs w:val="20"/>
      <w:lang w:val="en-GB"/>
    </w:rPr>
  </w:style>
  <w:style w:type="paragraph" w:styleId="Listaconvietas">
    <w:name w:val="List Bullet"/>
    <w:basedOn w:val="Normal"/>
    <w:autoRedefine/>
    <w:rsid w:val="00B90AAE"/>
    <w:pPr>
      <w:widowControl w:val="0"/>
      <w:adjustRightInd w:val="0"/>
      <w:spacing w:after="0" w:line="240" w:lineRule="auto"/>
      <w:ind w:left="21"/>
      <w:jc w:val="both"/>
      <w:textAlignment w:val="baseline"/>
    </w:pPr>
    <w:rPr>
      <w:rFonts w:ascii="Calibri" w:eastAsia="Arial Unicode MS" w:hAnsi="Calibri" w:cs="Calibri"/>
      <w:szCs w:val="28"/>
      <w:lang w:eastAsia="es-ES"/>
    </w:rPr>
  </w:style>
  <w:style w:type="paragraph" w:styleId="Textodebloque">
    <w:name w:val="Block Text"/>
    <w:basedOn w:val="Normal"/>
    <w:rsid w:val="00B90AAE"/>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customStyle="1" w:styleId="Hipervnculo1">
    <w:name w:val="Hipervínculo1"/>
    <w:basedOn w:val="Fuentedeprrafopredeter"/>
    <w:uiPriority w:val="99"/>
    <w:unhideWhenUsed/>
    <w:rsid w:val="00B90AAE"/>
    <w:rPr>
      <w:color w:val="0000FF"/>
      <w:u w:val="single"/>
    </w:rPr>
  </w:style>
  <w:style w:type="paragraph" w:customStyle="1" w:styleId="TDC11">
    <w:name w:val="TDC 11"/>
    <w:basedOn w:val="Normal"/>
    <w:next w:val="Normal"/>
    <w:autoRedefine/>
    <w:uiPriority w:val="39"/>
    <w:unhideWhenUsed/>
    <w:qFormat/>
    <w:rsid w:val="00B90AAE"/>
    <w:pPr>
      <w:widowControl w:val="0"/>
      <w:shd w:val="clear" w:color="auto" w:fill="FFFFFF"/>
      <w:tabs>
        <w:tab w:val="right" w:leader="dot" w:pos="9629"/>
      </w:tabs>
      <w:adjustRightInd w:val="0"/>
      <w:spacing w:after="100" w:line="360" w:lineRule="atLeast"/>
      <w:jc w:val="both"/>
      <w:textAlignment w:val="baseline"/>
    </w:pPr>
    <w:rPr>
      <w:rFonts w:eastAsia="Times New Roman" w:cs="Calibri"/>
      <w:b/>
      <w:noProof/>
      <w:sz w:val="24"/>
      <w:szCs w:val="20"/>
      <w:lang w:val="es-MX" w:eastAsia="es-ES"/>
    </w:rPr>
  </w:style>
  <w:style w:type="paragraph" w:styleId="TDC2">
    <w:name w:val="toc 2"/>
    <w:basedOn w:val="Normal"/>
    <w:next w:val="Normal"/>
    <w:autoRedefine/>
    <w:uiPriority w:val="39"/>
    <w:unhideWhenUsed/>
    <w:qFormat/>
    <w:rsid w:val="00B90AAE"/>
    <w:pPr>
      <w:widowControl w:val="0"/>
      <w:tabs>
        <w:tab w:val="right" w:leader="dot" w:pos="9629"/>
      </w:tabs>
      <w:adjustRightInd w:val="0"/>
      <w:spacing w:after="100" w:line="360" w:lineRule="atLeast"/>
      <w:ind w:left="709"/>
      <w:jc w:val="both"/>
      <w:textAlignment w:val="baseline"/>
    </w:pPr>
    <w:rPr>
      <w:rFonts w:ascii="Arial" w:eastAsia="Times New Roman" w:hAnsi="Arial" w:cs="Arial"/>
      <w:noProof/>
      <w:sz w:val="24"/>
      <w:szCs w:val="20"/>
      <w:lang w:eastAsia="es-ES"/>
    </w:rPr>
  </w:style>
  <w:style w:type="paragraph" w:styleId="TDC3">
    <w:name w:val="toc 3"/>
    <w:basedOn w:val="Normal"/>
    <w:next w:val="Normal"/>
    <w:autoRedefine/>
    <w:uiPriority w:val="39"/>
    <w:unhideWhenUsed/>
    <w:qFormat/>
    <w:rsid w:val="00B90AAE"/>
    <w:pPr>
      <w:widowControl w:val="0"/>
      <w:adjustRightInd w:val="0"/>
      <w:spacing w:after="100" w:line="360" w:lineRule="atLeast"/>
      <w:ind w:left="480"/>
      <w:jc w:val="both"/>
      <w:textAlignment w:val="baseline"/>
    </w:pPr>
    <w:rPr>
      <w:rFonts w:ascii="Times New Roman" w:eastAsia="Times New Roman" w:hAnsi="Times New Roman" w:cs="Times New Roman"/>
      <w:sz w:val="24"/>
      <w:szCs w:val="20"/>
      <w:lang w:eastAsia="es-ES"/>
    </w:rPr>
  </w:style>
  <w:style w:type="character" w:customStyle="1" w:styleId="Ttulo1Car1">
    <w:name w:val="Título 1 Car1"/>
    <w:basedOn w:val="Fuentedeprrafopredeter"/>
    <w:link w:val="Ttulo1"/>
    <w:uiPriority w:val="9"/>
    <w:rsid w:val="00B90AAE"/>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B90AAE"/>
    <w:pPr>
      <w:spacing w:before="480" w:line="276" w:lineRule="auto"/>
      <w:outlineLvl w:val="9"/>
    </w:pPr>
    <w:rPr>
      <w:b/>
      <w:bCs/>
      <w:sz w:val="28"/>
      <w:szCs w:val="28"/>
      <w:lang w:val="es-ES"/>
    </w:rPr>
  </w:style>
  <w:style w:type="paragraph" w:styleId="Lista">
    <w:name w:val="List"/>
    <w:aliases w:val="1. List"/>
    <w:basedOn w:val="Normal"/>
    <w:rsid w:val="00B90AAE"/>
    <w:pPr>
      <w:widowControl w:val="0"/>
      <w:adjustRightInd w:val="0"/>
      <w:spacing w:before="120" w:after="120" w:line="360" w:lineRule="atLeast"/>
      <w:ind w:left="1440"/>
      <w:jc w:val="both"/>
      <w:textAlignment w:val="baseline"/>
    </w:pPr>
    <w:rPr>
      <w:rFonts w:ascii="Times New Roman" w:eastAsia="Times New Roman" w:hAnsi="Times New Roman" w:cs="Times New Roman"/>
      <w:sz w:val="24"/>
      <w:szCs w:val="20"/>
      <w:lang w:val="en-US" w:eastAsia="es-ES"/>
    </w:rPr>
  </w:style>
  <w:style w:type="character" w:customStyle="1" w:styleId="Ttulo7Car">
    <w:name w:val="Título 7 Car"/>
    <w:basedOn w:val="Fuentedeprrafopredeter"/>
    <w:link w:val="Ttulo7"/>
    <w:uiPriority w:val="9"/>
    <w:semiHidden/>
    <w:rsid w:val="00B90AAE"/>
    <w:rPr>
      <w:rFonts w:ascii="Cambria" w:eastAsia="Times New Roman" w:hAnsi="Cambria" w:cs="Times New Roman"/>
      <w:i/>
      <w:iCs/>
      <w:color w:val="404040"/>
      <w:sz w:val="24"/>
      <w:szCs w:val="24"/>
      <w:lang w:val="es-ES_tradnl"/>
    </w:rPr>
  </w:style>
  <w:style w:type="paragraph" w:customStyle="1" w:styleId="SectionVIHeader0">
    <w:name w:val="Section VI. Header"/>
    <w:basedOn w:val="Normal"/>
    <w:uiPriority w:val="99"/>
    <w:rsid w:val="00B90AAE"/>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table" w:styleId="Tablaconcuadrcula">
    <w:name w:val="Table Grid"/>
    <w:basedOn w:val="Tablanormal"/>
    <w:uiPriority w:val="59"/>
    <w:rsid w:val="00B90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B90AAE"/>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B90AAE"/>
    <w:rPr>
      <w:sz w:val="16"/>
      <w:szCs w:val="16"/>
    </w:rPr>
  </w:style>
  <w:style w:type="paragraph" w:styleId="Asuntodelcomentario">
    <w:name w:val="annotation subject"/>
    <w:basedOn w:val="Textocomentario"/>
    <w:next w:val="Textocomentario"/>
    <w:link w:val="AsuntodelcomentarioCar"/>
    <w:uiPriority w:val="99"/>
    <w:semiHidden/>
    <w:unhideWhenUsed/>
    <w:rsid w:val="00B90AAE"/>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B90AAE"/>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B90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B90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90AAE"/>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Default">
    <w:name w:val="Default"/>
    <w:rsid w:val="00B90AAE"/>
    <w:pPr>
      <w:autoSpaceDE w:val="0"/>
      <w:autoSpaceDN w:val="0"/>
      <w:adjustRightInd w:val="0"/>
      <w:spacing w:after="0" w:line="240" w:lineRule="auto"/>
    </w:pPr>
    <w:rPr>
      <w:rFonts w:ascii="Arial" w:hAnsi="Arial" w:cs="Arial"/>
      <w:color w:val="000000"/>
      <w:sz w:val="24"/>
      <w:szCs w:val="24"/>
    </w:rPr>
  </w:style>
  <w:style w:type="paragraph" w:styleId="Ttulo">
    <w:name w:val="Title"/>
    <w:basedOn w:val="Normal"/>
    <w:link w:val="TtuloCar"/>
    <w:uiPriority w:val="99"/>
    <w:qFormat/>
    <w:rsid w:val="00B90AAE"/>
    <w:pPr>
      <w:widowControl w:val="0"/>
      <w:adjustRightInd w:val="0"/>
      <w:spacing w:after="0" w:line="360" w:lineRule="atLeast"/>
      <w:jc w:val="center"/>
      <w:textAlignment w:val="baseline"/>
    </w:pPr>
    <w:rPr>
      <w:rFonts w:ascii="Times New Roman" w:eastAsia="Times New Roman" w:hAnsi="Times New Roman" w:cs="Times New Roman"/>
      <w:spacing w:val="42"/>
      <w:sz w:val="36"/>
      <w:szCs w:val="36"/>
      <w:lang w:val="es-ES_tradnl"/>
    </w:rPr>
  </w:style>
  <w:style w:type="character" w:customStyle="1" w:styleId="TtuloCar">
    <w:name w:val="Título Car"/>
    <w:basedOn w:val="Fuentedeprrafopredeter"/>
    <w:link w:val="Ttulo"/>
    <w:uiPriority w:val="99"/>
    <w:rsid w:val="00B90AAE"/>
    <w:rPr>
      <w:rFonts w:ascii="Times New Roman" w:eastAsia="Times New Roman" w:hAnsi="Times New Roman" w:cs="Times New Roman"/>
      <w:spacing w:val="42"/>
      <w:sz w:val="36"/>
      <w:szCs w:val="36"/>
      <w:lang w:val="es-ES_tradnl"/>
    </w:rPr>
  </w:style>
  <w:style w:type="paragraph" w:customStyle="1" w:styleId="SectionIVHeader">
    <w:name w:val="Section IV. Header"/>
    <w:basedOn w:val="Normal"/>
    <w:uiPriority w:val="99"/>
    <w:rsid w:val="00B90AAE"/>
    <w:pPr>
      <w:widowControl w:val="0"/>
      <w:adjustRightInd w:val="0"/>
      <w:spacing w:before="120" w:after="240" w:line="360" w:lineRule="atLeast"/>
      <w:jc w:val="center"/>
    </w:pPr>
    <w:rPr>
      <w:rFonts w:ascii="Times New Roman" w:eastAsia="Times New Roman" w:hAnsi="Times New Roman" w:cs="Times New Roman"/>
      <w:b/>
      <w:bCs/>
      <w:sz w:val="36"/>
      <w:szCs w:val="36"/>
      <w:lang w:val="en-US"/>
    </w:rPr>
  </w:style>
  <w:style w:type="character" w:customStyle="1" w:styleId="Ttulo4Car1">
    <w:name w:val="Título 4 Car1"/>
    <w:basedOn w:val="Fuentedeprrafopredeter"/>
    <w:link w:val="Ttulo4"/>
    <w:uiPriority w:val="9"/>
    <w:semiHidden/>
    <w:rsid w:val="00B90AAE"/>
    <w:rPr>
      <w:rFonts w:asciiTheme="majorHAnsi" w:eastAsiaTheme="majorEastAsia" w:hAnsiTheme="majorHAnsi" w:cstheme="majorBidi"/>
      <w:i/>
      <w:iCs/>
      <w:color w:val="2E74B5" w:themeColor="accent1" w:themeShade="BF"/>
    </w:rPr>
  </w:style>
  <w:style w:type="character" w:customStyle="1" w:styleId="Ttulo2Car1">
    <w:name w:val="Título 2 Car1"/>
    <w:basedOn w:val="Fuentedeprrafopredeter"/>
    <w:link w:val="Ttulo2"/>
    <w:uiPriority w:val="9"/>
    <w:semiHidden/>
    <w:rsid w:val="00B90AAE"/>
    <w:rPr>
      <w:rFonts w:asciiTheme="majorHAnsi" w:eastAsiaTheme="majorEastAsia" w:hAnsiTheme="majorHAnsi" w:cstheme="majorBidi"/>
      <w:color w:val="2E74B5" w:themeColor="accent1" w:themeShade="BF"/>
      <w:sz w:val="26"/>
      <w:szCs w:val="26"/>
    </w:rPr>
  </w:style>
  <w:style w:type="character" w:customStyle="1" w:styleId="Ttulo6Car1">
    <w:name w:val="Título 6 Car1"/>
    <w:basedOn w:val="Fuentedeprrafopredeter"/>
    <w:uiPriority w:val="9"/>
    <w:semiHidden/>
    <w:rsid w:val="00B90AAE"/>
    <w:rPr>
      <w:rFonts w:asciiTheme="majorHAnsi" w:eastAsiaTheme="majorEastAsia" w:hAnsiTheme="majorHAnsi" w:cstheme="majorBidi"/>
      <w:color w:val="1F4D78" w:themeColor="accent1" w:themeShade="7F"/>
    </w:rPr>
  </w:style>
  <w:style w:type="character" w:customStyle="1" w:styleId="Ttulo3Car1">
    <w:name w:val="Título 3 Car1"/>
    <w:basedOn w:val="Fuentedeprrafopredeter"/>
    <w:uiPriority w:val="9"/>
    <w:semiHidden/>
    <w:rsid w:val="00B90AAE"/>
    <w:rPr>
      <w:rFonts w:asciiTheme="majorHAnsi" w:eastAsiaTheme="majorEastAsia" w:hAnsiTheme="majorHAnsi" w:cstheme="majorBidi"/>
      <w:color w:val="1F4D78" w:themeColor="accent1" w:themeShade="7F"/>
      <w:sz w:val="24"/>
      <w:szCs w:val="24"/>
    </w:rPr>
  </w:style>
  <w:style w:type="character" w:customStyle="1" w:styleId="Ttulo5Car1">
    <w:name w:val="Título 5 Car1"/>
    <w:basedOn w:val="Fuentedeprrafopredeter"/>
    <w:link w:val="Ttulo5"/>
    <w:uiPriority w:val="9"/>
    <w:semiHidden/>
    <w:rsid w:val="00B90AAE"/>
    <w:rPr>
      <w:rFonts w:asciiTheme="majorHAnsi" w:eastAsiaTheme="majorEastAsia" w:hAnsiTheme="majorHAnsi" w:cstheme="majorBidi"/>
      <w:color w:val="2E74B5" w:themeColor="accent1" w:themeShade="BF"/>
    </w:rPr>
  </w:style>
  <w:style w:type="character" w:styleId="Hipervnculo">
    <w:name w:val="Hyperlink"/>
    <w:basedOn w:val="Fuentedeprrafopredeter"/>
    <w:uiPriority w:val="99"/>
    <w:semiHidden/>
    <w:unhideWhenUsed/>
    <w:rsid w:val="00B90AAE"/>
    <w:rPr>
      <w:color w:val="0563C1" w:themeColor="hyperlink"/>
      <w:u w:val="single"/>
    </w:rPr>
  </w:style>
  <w:style w:type="character" w:customStyle="1" w:styleId="Ttulo7Car1">
    <w:name w:val="Título 7 Car1"/>
    <w:basedOn w:val="Fuentedeprrafopredeter"/>
    <w:uiPriority w:val="9"/>
    <w:semiHidden/>
    <w:rsid w:val="00B90AAE"/>
    <w:rPr>
      <w:rFonts w:asciiTheme="majorHAnsi" w:eastAsiaTheme="majorEastAsia" w:hAnsiTheme="majorHAnsi" w:cstheme="majorBidi"/>
      <w:i/>
      <w:iCs/>
      <w:color w:val="1F4D78" w:themeColor="accent1" w:themeShade="7F"/>
    </w:rPr>
  </w:style>
  <w:style w:type="paragraph" w:customStyle="1" w:styleId="Section4-header">
    <w:name w:val="Section4-header"/>
    <w:basedOn w:val="Normal"/>
    <w:rsid w:val="002341EB"/>
    <w:pPr>
      <w:widowControl w:val="0"/>
      <w:tabs>
        <w:tab w:val="right" w:leader="dot" w:pos="8976"/>
      </w:tabs>
      <w:spacing w:after="0" w:line="240" w:lineRule="auto"/>
      <w:ind w:right="-364"/>
      <w:jc w:val="center"/>
    </w:pPr>
    <w:rPr>
      <w:rFonts w:ascii="Times New Roman" w:eastAsia="Times New Roman" w:hAnsi="Times New Roman" w:cs="Times New Roman"/>
      <w:b/>
      <w:bCs/>
      <w:sz w:val="32"/>
      <w:szCs w:val="24"/>
      <w:lang w:val="es-ES_tradnl"/>
    </w:rPr>
  </w:style>
  <w:style w:type="paragraph" w:customStyle="1" w:styleId="EstiloArial9pt">
    <w:name w:val="Estilo Arial 9 pt"/>
    <w:basedOn w:val="Normal"/>
    <w:link w:val="EstiloArial9ptCar"/>
    <w:rsid w:val="002341EB"/>
    <w:pPr>
      <w:spacing w:before="120" w:after="120" w:line="240" w:lineRule="auto"/>
    </w:pPr>
    <w:rPr>
      <w:rFonts w:ascii="Arial" w:eastAsia="Times New Roman" w:hAnsi="Arial" w:cs="Times New Roman"/>
      <w:sz w:val="24"/>
      <w:szCs w:val="20"/>
      <w:lang w:val="es-ES_tradnl" w:eastAsia="es-ES"/>
    </w:rPr>
  </w:style>
  <w:style w:type="character" w:customStyle="1" w:styleId="EstiloArial9ptCar">
    <w:name w:val="Estilo Arial 9 pt Car"/>
    <w:link w:val="EstiloArial9pt"/>
    <w:locked/>
    <w:rsid w:val="002341EB"/>
    <w:rPr>
      <w:rFonts w:ascii="Arial" w:eastAsia="Times New Roman" w:hAnsi="Arial" w:cs="Times New Roman"/>
      <w:sz w:val="24"/>
      <w:szCs w:val="20"/>
      <w:lang w:val="es-ES_tradnl" w:eastAsia="es-ES"/>
    </w:rPr>
  </w:style>
  <w:style w:type="paragraph" w:customStyle="1" w:styleId="TableParagraph">
    <w:name w:val="Table Paragraph"/>
    <w:basedOn w:val="Normal"/>
    <w:uiPriority w:val="1"/>
    <w:qFormat/>
    <w:rsid w:val="00BF18B1"/>
    <w:pPr>
      <w:widowControl w:val="0"/>
      <w:spacing w:after="0" w:line="240" w:lineRule="auto"/>
    </w:pPr>
    <w:rPr>
      <w:rFonts w:ascii="Arial" w:eastAsia="Arial" w:hAnsi="Arial" w:cs="Arial"/>
      <w:lang w:val="en-US"/>
    </w:rPr>
  </w:style>
  <w:style w:type="paragraph" w:styleId="Textonotaalfinal">
    <w:name w:val="endnote text"/>
    <w:basedOn w:val="Normal"/>
    <w:link w:val="TextonotaalfinalCar"/>
    <w:uiPriority w:val="99"/>
    <w:semiHidden/>
    <w:unhideWhenUsed/>
    <w:rsid w:val="00F63631"/>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F63631"/>
    <w:rPr>
      <w:sz w:val="20"/>
      <w:szCs w:val="20"/>
    </w:rPr>
  </w:style>
  <w:style w:type="character" w:styleId="Refdenotaalfinal">
    <w:name w:val="endnote reference"/>
    <w:basedOn w:val="Fuentedeprrafopredeter"/>
    <w:uiPriority w:val="99"/>
    <w:semiHidden/>
    <w:unhideWhenUsed/>
    <w:rsid w:val="00F636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8D581-7CF6-4D45-A600-7A5E2EF2A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32</Pages>
  <Words>8103</Words>
  <Characters>44567</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52565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Oscar Salazar</cp:lastModifiedBy>
  <cp:revision>56</cp:revision>
  <cp:lastPrinted>2017-06-30T14:36:00Z</cp:lastPrinted>
  <dcterms:created xsi:type="dcterms:W3CDTF">2016-12-20T15:14:00Z</dcterms:created>
  <dcterms:modified xsi:type="dcterms:W3CDTF">2017-06-30T14:42:00Z</dcterms:modified>
</cp:coreProperties>
</file>